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303B" w14:textId="77777777" w:rsidR="00B90F6D" w:rsidRPr="0036686B" w:rsidRDefault="00B90F6D" w:rsidP="00B90F6D">
      <w:pPr>
        <w:spacing w:line="240" w:lineRule="exact"/>
        <w:jc w:val="center"/>
        <w:rPr>
          <w:sz w:val="16"/>
          <w:szCs w:val="16"/>
        </w:rPr>
      </w:pPr>
      <w:r w:rsidRPr="0036686B">
        <w:rPr>
          <w:rFonts w:hint="eastAsia"/>
          <w:sz w:val="16"/>
          <w:szCs w:val="16"/>
        </w:rPr>
        <w:t>労働者派遣契約書</w:t>
      </w:r>
    </w:p>
    <w:p w14:paraId="7041AC6E" w14:textId="154B9E9E" w:rsidR="00B90F6D" w:rsidRDefault="00B90F6D" w:rsidP="00B90F6D">
      <w:pPr>
        <w:spacing w:line="240" w:lineRule="exact"/>
        <w:jc w:val="left"/>
        <w:rPr>
          <w:sz w:val="16"/>
          <w:szCs w:val="16"/>
        </w:rPr>
      </w:pPr>
      <w:r w:rsidRPr="0036686B">
        <w:rPr>
          <w:rFonts w:hint="eastAsia"/>
          <w:sz w:val="16"/>
          <w:szCs w:val="16"/>
        </w:rPr>
        <w:t>神戸市（甲）と△△株式会社（乙）は関係法令、神戸市契約規則、労働者派遣契約約款</w:t>
      </w:r>
      <w:r>
        <w:rPr>
          <w:rFonts w:hint="eastAsia"/>
          <w:sz w:val="16"/>
          <w:szCs w:val="16"/>
        </w:rPr>
        <w:t>、</w:t>
      </w:r>
      <w:r w:rsidRPr="005F5FD0">
        <w:rPr>
          <w:rFonts w:hint="eastAsia"/>
          <w:sz w:val="16"/>
          <w:szCs w:val="16"/>
        </w:rPr>
        <w:t>別途</w:t>
      </w:r>
      <w:r>
        <w:rPr>
          <w:rFonts w:hint="eastAsia"/>
          <w:sz w:val="16"/>
          <w:szCs w:val="16"/>
        </w:rPr>
        <w:t>甲が提示した仕様書（質疑回答書含む）</w:t>
      </w:r>
      <w:r w:rsidRPr="0036686B">
        <w:rPr>
          <w:rFonts w:hint="eastAsia"/>
          <w:sz w:val="16"/>
          <w:szCs w:val="16"/>
        </w:rPr>
        <w:t>及び次の</w:t>
      </w:r>
      <w:r w:rsidR="00DD38F8" w:rsidRPr="000307A4">
        <w:rPr>
          <w:rFonts w:hint="eastAsia"/>
          <w:sz w:val="16"/>
          <w:szCs w:val="16"/>
        </w:rPr>
        <w:t>【１】～【</w:t>
      </w:r>
      <w:ins w:id="0" w:author="犬伏" w:date="2025-06-18T13:30:00Z">
        <w:r w:rsidR="007F5771">
          <w:rPr>
            <w:rFonts w:hint="eastAsia"/>
            <w:sz w:val="16"/>
            <w:szCs w:val="16"/>
          </w:rPr>
          <w:t>７</w:t>
        </w:r>
      </w:ins>
      <w:bookmarkStart w:id="1" w:name="_GoBack"/>
      <w:bookmarkEnd w:id="1"/>
      <w:del w:id="2" w:author="犬伏" w:date="2025-06-18T13:30:00Z">
        <w:r w:rsidR="00DD38F8" w:rsidRPr="000307A4" w:rsidDel="007F5771">
          <w:rPr>
            <w:rFonts w:hint="eastAsia"/>
            <w:sz w:val="16"/>
            <w:szCs w:val="16"/>
          </w:rPr>
          <w:delText>２</w:delText>
        </w:r>
      </w:del>
      <w:r w:rsidR="00DD38F8" w:rsidRPr="000307A4">
        <w:rPr>
          <w:rFonts w:hint="eastAsia"/>
          <w:sz w:val="16"/>
          <w:szCs w:val="16"/>
        </w:rPr>
        <w:t>】の</w:t>
      </w:r>
      <w:r w:rsidRPr="0036686B">
        <w:rPr>
          <w:rFonts w:hint="eastAsia"/>
          <w:sz w:val="16"/>
          <w:szCs w:val="16"/>
        </w:rPr>
        <w:t>就業条件をもとに労働者派遣契約を</w:t>
      </w:r>
      <w:r>
        <w:rPr>
          <w:rFonts w:hint="eastAsia"/>
          <w:sz w:val="16"/>
          <w:szCs w:val="16"/>
        </w:rPr>
        <w:t>締結する</w:t>
      </w:r>
      <w:r w:rsidRPr="0036686B">
        <w:rPr>
          <w:rFonts w:hint="eastAsia"/>
          <w:sz w:val="16"/>
          <w:szCs w:val="16"/>
        </w:rPr>
        <w:t>。</w:t>
      </w:r>
    </w:p>
    <w:p w14:paraId="7AFA7BF3" w14:textId="77777777" w:rsidR="00985987" w:rsidRDefault="00985987" w:rsidP="00B90F6D">
      <w:pPr>
        <w:spacing w:line="240" w:lineRule="exact"/>
        <w:jc w:val="left"/>
        <w:rPr>
          <w:sz w:val="16"/>
          <w:szCs w:val="16"/>
        </w:rPr>
      </w:pPr>
    </w:p>
    <w:p w14:paraId="3C3F42D0" w14:textId="6B874554" w:rsidR="00393044" w:rsidRDefault="00985987" w:rsidP="00B90F6D">
      <w:pPr>
        <w:spacing w:line="240" w:lineRule="exact"/>
        <w:jc w:val="left"/>
        <w:rPr>
          <w:sz w:val="16"/>
          <w:szCs w:val="16"/>
        </w:rPr>
      </w:pPr>
      <w:r w:rsidRPr="000307A4">
        <w:rPr>
          <w:rFonts w:hint="eastAsia"/>
          <w:sz w:val="16"/>
          <w:szCs w:val="16"/>
        </w:rPr>
        <w:t>【１】</w:t>
      </w:r>
    </w:p>
    <w:tbl>
      <w:tblPr>
        <w:tblStyle w:val="a3"/>
        <w:tblW w:w="10627" w:type="dxa"/>
        <w:jc w:val="center"/>
        <w:tblLook w:val="04A0" w:firstRow="1" w:lastRow="0" w:firstColumn="1" w:lastColumn="0" w:noHBand="0" w:noVBand="1"/>
      </w:tblPr>
      <w:tblGrid>
        <w:gridCol w:w="860"/>
        <w:gridCol w:w="1572"/>
        <w:gridCol w:w="1594"/>
        <w:gridCol w:w="1127"/>
        <w:gridCol w:w="262"/>
        <w:gridCol w:w="846"/>
        <w:gridCol w:w="652"/>
        <w:gridCol w:w="521"/>
        <w:gridCol w:w="587"/>
        <w:gridCol w:w="2606"/>
      </w:tblGrid>
      <w:tr w:rsidR="00B90F6D" w:rsidRPr="00C41465" w14:paraId="03F9F142" w14:textId="77777777" w:rsidTr="00F13889">
        <w:trPr>
          <w:trHeight w:val="202"/>
          <w:jc w:val="center"/>
        </w:trPr>
        <w:tc>
          <w:tcPr>
            <w:tcW w:w="860" w:type="dxa"/>
            <w:vMerge w:val="restart"/>
            <w:textDirection w:val="tbRlV"/>
            <w:vAlign w:val="center"/>
          </w:tcPr>
          <w:p w14:paraId="2280F22C" w14:textId="77777777" w:rsidR="00B90F6D" w:rsidRPr="0036686B" w:rsidRDefault="00B90F6D" w:rsidP="00F13889">
            <w:pPr>
              <w:spacing w:line="240" w:lineRule="exact"/>
              <w:ind w:left="113" w:right="113"/>
              <w:jc w:val="center"/>
              <w:rPr>
                <w:sz w:val="16"/>
                <w:szCs w:val="16"/>
              </w:rPr>
            </w:pPr>
            <w:r w:rsidRPr="0036686B">
              <w:rPr>
                <w:rFonts w:hint="eastAsia"/>
                <w:sz w:val="16"/>
                <w:szCs w:val="16"/>
              </w:rPr>
              <w:t>派遣先</w:t>
            </w:r>
          </w:p>
        </w:tc>
        <w:tc>
          <w:tcPr>
            <w:tcW w:w="1572" w:type="dxa"/>
            <w:vAlign w:val="center"/>
          </w:tcPr>
          <w:p w14:paraId="47D74AE4" w14:textId="77777777" w:rsidR="00B90F6D" w:rsidRPr="0036686B" w:rsidRDefault="00B90F6D" w:rsidP="00F13889">
            <w:pPr>
              <w:spacing w:line="240" w:lineRule="exact"/>
              <w:jc w:val="center"/>
              <w:rPr>
                <w:sz w:val="16"/>
                <w:szCs w:val="16"/>
              </w:rPr>
            </w:pPr>
            <w:r w:rsidRPr="0036686B">
              <w:rPr>
                <w:rFonts w:hint="eastAsia"/>
                <w:sz w:val="16"/>
                <w:szCs w:val="16"/>
              </w:rPr>
              <w:t>名称</w:t>
            </w:r>
          </w:p>
        </w:tc>
        <w:tc>
          <w:tcPr>
            <w:tcW w:w="8195" w:type="dxa"/>
            <w:gridSpan w:val="8"/>
            <w:vAlign w:val="center"/>
          </w:tcPr>
          <w:p w14:paraId="2960DC8E" w14:textId="6D52F955" w:rsidR="00B90F6D" w:rsidRPr="0036686B" w:rsidRDefault="00B90F6D" w:rsidP="009622C0">
            <w:pPr>
              <w:spacing w:line="240" w:lineRule="exact"/>
              <w:rPr>
                <w:sz w:val="16"/>
                <w:szCs w:val="16"/>
              </w:rPr>
            </w:pPr>
            <w:r w:rsidRPr="0036686B">
              <w:rPr>
                <w:rFonts w:hint="eastAsia"/>
                <w:sz w:val="16"/>
                <w:szCs w:val="16"/>
              </w:rPr>
              <w:t>神戸市</w:t>
            </w:r>
            <w:ins w:id="3" w:author="犬伏" w:date="2025-06-13T15:38:00Z">
              <w:r w:rsidR="009622C0">
                <w:rPr>
                  <w:rFonts w:hint="eastAsia"/>
                  <w:sz w:val="16"/>
                  <w:szCs w:val="16"/>
                </w:rPr>
                <w:t>行財政局</w:t>
              </w:r>
            </w:ins>
            <w:del w:id="4" w:author="犬伏" w:date="2025-06-13T15:38:00Z">
              <w:r w:rsidRPr="0036686B" w:rsidDel="009622C0">
                <w:rPr>
                  <w:rFonts w:hint="eastAsia"/>
                  <w:sz w:val="16"/>
                  <w:szCs w:val="16"/>
                </w:rPr>
                <w:delText>〇〇局</w:delText>
              </w:r>
            </w:del>
            <w:ins w:id="5" w:author="犬伏" w:date="2025-06-13T15:38:00Z">
              <w:r w:rsidR="009622C0">
                <w:rPr>
                  <w:rFonts w:hint="eastAsia"/>
                  <w:sz w:val="16"/>
                  <w:szCs w:val="16"/>
                </w:rPr>
                <w:t>税務部</w:t>
              </w:r>
            </w:ins>
            <w:del w:id="6" w:author="犬伏" w:date="2025-06-13T15:38:00Z">
              <w:r w:rsidRPr="0036686B" w:rsidDel="009622C0">
                <w:rPr>
                  <w:rFonts w:hint="eastAsia"/>
                  <w:sz w:val="16"/>
                  <w:szCs w:val="16"/>
                </w:rPr>
                <w:delText>〇〇</w:delText>
              </w:r>
            </w:del>
            <w:ins w:id="7" w:author="犬伏" w:date="2025-06-13T15:38:00Z">
              <w:r w:rsidR="009622C0">
                <w:rPr>
                  <w:rFonts w:hint="eastAsia"/>
                  <w:sz w:val="16"/>
                  <w:szCs w:val="16"/>
                </w:rPr>
                <w:t>市民税企画課　新長田合同庁舎市税の窓口</w:t>
              </w:r>
            </w:ins>
            <w:del w:id="8" w:author="犬伏" w:date="2025-06-13T15:38:00Z">
              <w:r w:rsidRPr="0036686B" w:rsidDel="009622C0">
                <w:rPr>
                  <w:rFonts w:hint="eastAsia"/>
                  <w:sz w:val="16"/>
                  <w:szCs w:val="16"/>
                </w:rPr>
                <w:delText>課</w:delText>
              </w:r>
            </w:del>
            <w:r w:rsidRPr="0036686B">
              <w:rPr>
                <w:rFonts w:hint="eastAsia"/>
                <w:sz w:val="16"/>
                <w:szCs w:val="16"/>
              </w:rPr>
              <w:t xml:space="preserve">　</w:t>
            </w:r>
          </w:p>
        </w:tc>
      </w:tr>
      <w:tr w:rsidR="00B90F6D" w:rsidRPr="00C41465" w14:paraId="249A2A18" w14:textId="77777777" w:rsidTr="00F13889">
        <w:trPr>
          <w:trHeight w:val="529"/>
          <w:jc w:val="center"/>
        </w:trPr>
        <w:tc>
          <w:tcPr>
            <w:tcW w:w="860" w:type="dxa"/>
            <w:vMerge/>
          </w:tcPr>
          <w:p w14:paraId="26A910E6" w14:textId="77777777" w:rsidR="00B90F6D" w:rsidRPr="00DA105A" w:rsidRDefault="00B90F6D" w:rsidP="00F13889">
            <w:pPr>
              <w:spacing w:line="240" w:lineRule="exact"/>
              <w:jc w:val="center"/>
              <w:rPr>
                <w:sz w:val="16"/>
                <w:szCs w:val="16"/>
              </w:rPr>
            </w:pPr>
          </w:p>
        </w:tc>
        <w:tc>
          <w:tcPr>
            <w:tcW w:w="1572" w:type="dxa"/>
            <w:vAlign w:val="center"/>
          </w:tcPr>
          <w:p w14:paraId="3EFA0991" w14:textId="77777777" w:rsidR="00B90F6D" w:rsidRPr="00DA105A" w:rsidRDefault="00B90F6D" w:rsidP="00F13889">
            <w:pPr>
              <w:spacing w:line="240" w:lineRule="exact"/>
              <w:jc w:val="center"/>
              <w:rPr>
                <w:sz w:val="16"/>
                <w:szCs w:val="16"/>
              </w:rPr>
            </w:pPr>
            <w:r w:rsidRPr="00DA105A">
              <w:rPr>
                <w:rFonts w:hint="eastAsia"/>
                <w:sz w:val="16"/>
                <w:szCs w:val="16"/>
              </w:rPr>
              <w:t>就業場所</w:t>
            </w:r>
          </w:p>
        </w:tc>
        <w:tc>
          <w:tcPr>
            <w:tcW w:w="8195" w:type="dxa"/>
            <w:gridSpan w:val="8"/>
            <w:vAlign w:val="center"/>
          </w:tcPr>
          <w:p w14:paraId="194DDA7E" w14:textId="5EE00B72" w:rsidR="00B90F6D" w:rsidRPr="00DA105A" w:rsidRDefault="00B90F6D" w:rsidP="00F13889">
            <w:pPr>
              <w:spacing w:line="240" w:lineRule="exact"/>
              <w:rPr>
                <w:sz w:val="16"/>
                <w:szCs w:val="16"/>
              </w:rPr>
            </w:pPr>
            <w:r w:rsidRPr="00DA105A">
              <w:rPr>
                <w:rFonts w:hint="eastAsia"/>
                <w:sz w:val="16"/>
                <w:szCs w:val="16"/>
              </w:rPr>
              <w:t>神戸市</w:t>
            </w:r>
            <w:ins w:id="9" w:author="犬伏" w:date="2025-06-13T15:48:00Z">
              <w:r w:rsidR="00D7476D" w:rsidRPr="00D7476D">
                <w:rPr>
                  <w:rFonts w:hint="eastAsia"/>
                  <w:sz w:val="16"/>
                  <w:szCs w:val="16"/>
                </w:rPr>
                <w:t>長田区二葉町５丁目１－</w:t>
              </w:r>
              <w:r w:rsidR="00D7476D" w:rsidRPr="00D7476D">
                <w:rPr>
                  <w:sz w:val="16"/>
                  <w:szCs w:val="16"/>
                </w:rPr>
                <w:t xml:space="preserve">32　</w:t>
              </w:r>
            </w:ins>
            <w:del w:id="10" w:author="犬伏" w:date="2025-06-13T15:48:00Z">
              <w:r w:rsidRPr="00DA105A" w:rsidDel="00D7476D">
                <w:rPr>
                  <w:rFonts w:hint="eastAsia"/>
                  <w:sz w:val="16"/>
                  <w:szCs w:val="16"/>
                </w:rPr>
                <w:delText xml:space="preserve">中央区加納町６丁目５－１　</w:delText>
              </w:r>
            </w:del>
          </w:p>
          <w:p w14:paraId="5AC3CCF1" w14:textId="430EF74C" w:rsidR="00B90F6D" w:rsidRPr="00DA105A" w:rsidRDefault="00D7476D" w:rsidP="00F13889">
            <w:pPr>
              <w:spacing w:line="240" w:lineRule="exact"/>
              <w:rPr>
                <w:sz w:val="16"/>
                <w:szCs w:val="16"/>
              </w:rPr>
            </w:pPr>
            <w:ins w:id="11" w:author="犬伏" w:date="2025-06-13T15:48:00Z">
              <w:r w:rsidRPr="003C5DAE">
                <w:rPr>
                  <w:rFonts w:asciiTheme="minorEastAsia" w:hAnsiTheme="minorEastAsia" w:cs="ＭＳ Ｐゴシック" w:hint="eastAsia"/>
                  <w:color w:val="000000"/>
                  <w:kern w:val="0"/>
                  <w:sz w:val="16"/>
                  <w:szCs w:val="16"/>
                </w:rPr>
                <w:t>神戸市行財政局税務部市民税企画課　　（TEL）078-647-9406</w:t>
              </w:r>
            </w:ins>
            <w:del w:id="12" w:author="犬伏" w:date="2025-06-13T15:39:00Z">
              <w:r w:rsidR="00B90F6D" w:rsidRPr="00DA105A" w:rsidDel="009622C0">
                <w:rPr>
                  <w:rFonts w:hint="eastAsia"/>
                  <w:sz w:val="16"/>
                  <w:szCs w:val="16"/>
                </w:rPr>
                <w:delText>神戸市〇〇局〇〇課</w:delText>
              </w:r>
            </w:del>
            <w:del w:id="13" w:author="犬伏" w:date="2025-06-13T15:48:00Z">
              <w:r w:rsidR="00B90F6D" w:rsidRPr="00DA105A" w:rsidDel="00D7476D">
                <w:rPr>
                  <w:rFonts w:hint="eastAsia"/>
                  <w:sz w:val="16"/>
                  <w:szCs w:val="16"/>
                </w:rPr>
                <w:delText xml:space="preserve">　　（</w:delText>
              </w:r>
              <w:r w:rsidR="00B90F6D" w:rsidRPr="00DA105A" w:rsidDel="00D7476D">
                <w:rPr>
                  <w:sz w:val="16"/>
                  <w:szCs w:val="16"/>
                </w:rPr>
                <w:delText>TEL）078-×××-××××</w:delText>
              </w:r>
            </w:del>
          </w:p>
        </w:tc>
      </w:tr>
      <w:tr w:rsidR="00B90F6D" w:rsidRPr="00C41465" w14:paraId="56CA4825" w14:textId="77777777" w:rsidTr="00F13889">
        <w:trPr>
          <w:trHeight w:val="214"/>
          <w:jc w:val="center"/>
        </w:trPr>
        <w:tc>
          <w:tcPr>
            <w:tcW w:w="860" w:type="dxa"/>
            <w:vMerge/>
          </w:tcPr>
          <w:p w14:paraId="494DADD0" w14:textId="77777777" w:rsidR="00B90F6D" w:rsidRPr="00DA105A" w:rsidRDefault="00B90F6D" w:rsidP="00F13889">
            <w:pPr>
              <w:spacing w:line="240" w:lineRule="exact"/>
              <w:jc w:val="center"/>
              <w:rPr>
                <w:sz w:val="16"/>
                <w:szCs w:val="16"/>
              </w:rPr>
            </w:pPr>
          </w:p>
        </w:tc>
        <w:tc>
          <w:tcPr>
            <w:tcW w:w="1572" w:type="dxa"/>
          </w:tcPr>
          <w:p w14:paraId="4411EF43" w14:textId="77777777" w:rsidR="00B90F6D" w:rsidRPr="00DA105A" w:rsidRDefault="00B90F6D" w:rsidP="00F13889">
            <w:pPr>
              <w:spacing w:line="240" w:lineRule="exact"/>
              <w:jc w:val="center"/>
              <w:rPr>
                <w:sz w:val="16"/>
                <w:szCs w:val="16"/>
              </w:rPr>
            </w:pPr>
            <w:r w:rsidRPr="00DA105A">
              <w:rPr>
                <w:rFonts w:hint="eastAsia"/>
                <w:sz w:val="16"/>
                <w:szCs w:val="16"/>
              </w:rPr>
              <w:t>組織単位</w:t>
            </w:r>
          </w:p>
        </w:tc>
        <w:tc>
          <w:tcPr>
            <w:tcW w:w="8195" w:type="dxa"/>
            <w:gridSpan w:val="8"/>
            <w:vAlign w:val="center"/>
          </w:tcPr>
          <w:p w14:paraId="7F14A9FD" w14:textId="78DE3A1F" w:rsidR="00B90F6D" w:rsidRPr="00DA105A" w:rsidRDefault="00B90F6D" w:rsidP="00A224CC">
            <w:pPr>
              <w:spacing w:line="240" w:lineRule="exact"/>
              <w:rPr>
                <w:sz w:val="16"/>
                <w:szCs w:val="16"/>
              </w:rPr>
            </w:pPr>
            <w:r w:rsidRPr="00DA105A">
              <w:rPr>
                <w:rFonts w:hint="eastAsia"/>
                <w:sz w:val="16"/>
                <w:szCs w:val="16"/>
              </w:rPr>
              <w:t>（名称）</w:t>
            </w:r>
            <w:del w:id="14" w:author="犬伏" w:date="2025-06-13T15:39:00Z">
              <w:r w:rsidRPr="00DA105A" w:rsidDel="009622C0">
                <w:rPr>
                  <w:rFonts w:hint="eastAsia"/>
                  <w:sz w:val="16"/>
                  <w:szCs w:val="16"/>
                </w:rPr>
                <w:delText>神戸市〇〇局〇〇課</w:delText>
              </w:r>
            </w:del>
            <w:ins w:id="15" w:author="犬伏" w:date="2025-06-13T15:39:00Z">
              <w:r w:rsidR="009622C0">
                <w:rPr>
                  <w:rFonts w:hint="eastAsia"/>
                  <w:sz w:val="16"/>
                  <w:szCs w:val="16"/>
                </w:rPr>
                <w:t>神戸市行財政局税務部市民税企画課</w:t>
              </w:r>
            </w:ins>
            <w:r w:rsidRPr="00DA105A">
              <w:rPr>
                <w:rFonts w:hint="eastAsia"/>
                <w:sz w:val="16"/>
                <w:szCs w:val="16"/>
              </w:rPr>
              <w:t xml:space="preserve">　（組織の長の職名</w:t>
            </w:r>
            <w:ins w:id="16" w:author="犬伏" w:date="2025-06-16T08:58:00Z">
              <w:r w:rsidR="00694B62">
                <w:rPr>
                  <w:rFonts w:hint="eastAsia"/>
                  <w:sz w:val="16"/>
                  <w:szCs w:val="16"/>
                </w:rPr>
                <w:t>）</w:t>
              </w:r>
            </w:ins>
            <w:del w:id="17" w:author="犬伏" w:date="2025-06-16T08:58:00Z">
              <w:r w:rsidRPr="00DA105A" w:rsidDel="00694B62">
                <w:rPr>
                  <w:rFonts w:hint="eastAsia"/>
                  <w:sz w:val="16"/>
                  <w:szCs w:val="16"/>
                </w:rPr>
                <w:delText>）〇〇</w:delText>
              </w:r>
            </w:del>
            <w:ins w:id="18" w:author="犬伏" w:date="2025-06-16T08:58:00Z">
              <w:r w:rsidR="00694B62">
                <w:rPr>
                  <w:rFonts w:hint="eastAsia"/>
                  <w:sz w:val="16"/>
                  <w:szCs w:val="16"/>
                </w:rPr>
                <w:t>市民税企画</w:t>
              </w:r>
            </w:ins>
            <w:r w:rsidRPr="00DA105A">
              <w:rPr>
                <w:rFonts w:hint="eastAsia"/>
                <w:sz w:val="16"/>
                <w:szCs w:val="16"/>
              </w:rPr>
              <w:t>課長</w:t>
            </w:r>
          </w:p>
        </w:tc>
      </w:tr>
      <w:tr w:rsidR="00B90F6D" w:rsidRPr="00D7476D" w14:paraId="299DF377" w14:textId="77777777" w:rsidTr="00F13889">
        <w:trPr>
          <w:trHeight w:val="202"/>
          <w:jc w:val="center"/>
        </w:trPr>
        <w:tc>
          <w:tcPr>
            <w:tcW w:w="860" w:type="dxa"/>
            <w:vMerge/>
          </w:tcPr>
          <w:p w14:paraId="293E8963" w14:textId="77777777" w:rsidR="00B90F6D" w:rsidRPr="00DA105A" w:rsidRDefault="00B90F6D" w:rsidP="00F13889">
            <w:pPr>
              <w:spacing w:line="240" w:lineRule="exact"/>
              <w:jc w:val="center"/>
              <w:rPr>
                <w:sz w:val="16"/>
                <w:szCs w:val="16"/>
              </w:rPr>
            </w:pPr>
          </w:p>
        </w:tc>
        <w:tc>
          <w:tcPr>
            <w:tcW w:w="1572" w:type="dxa"/>
          </w:tcPr>
          <w:p w14:paraId="5F295B8D" w14:textId="77777777" w:rsidR="00B90F6D" w:rsidRPr="00DA105A" w:rsidRDefault="00B90F6D" w:rsidP="00F13889">
            <w:pPr>
              <w:spacing w:line="240" w:lineRule="exact"/>
              <w:jc w:val="center"/>
              <w:rPr>
                <w:sz w:val="16"/>
                <w:szCs w:val="16"/>
              </w:rPr>
            </w:pPr>
            <w:r w:rsidRPr="00DA105A">
              <w:rPr>
                <w:rFonts w:hint="eastAsia"/>
                <w:sz w:val="16"/>
                <w:szCs w:val="16"/>
              </w:rPr>
              <w:t>指揮命令者</w:t>
            </w:r>
          </w:p>
        </w:tc>
        <w:tc>
          <w:tcPr>
            <w:tcW w:w="8195" w:type="dxa"/>
            <w:gridSpan w:val="8"/>
            <w:vAlign w:val="center"/>
          </w:tcPr>
          <w:p w14:paraId="50AA2017" w14:textId="161ED1DF" w:rsidR="00B90F6D" w:rsidRPr="00DA105A" w:rsidRDefault="009622C0">
            <w:pPr>
              <w:spacing w:line="240" w:lineRule="exact"/>
              <w:rPr>
                <w:sz w:val="16"/>
                <w:szCs w:val="16"/>
              </w:rPr>
            </w:pPr>
            <w:ins w:id="19" w:author="犬伏" w:date="2025-06-13T15:42:00Z">
              <w:r>
                <w:rPr>
                  <w:rFonts w:hint="eastAsia"/>
                  <w:sz w:val="16"/>
                  <w:szCs w:val="16"/>
                </w:rPr>
                <w:t>市民税企画</w:t>
              </w:r>
            </w:ins>
            <w:del w:id="20" w:author="犬伏" w:date="2025-06-13T15:42:00Z">
              <w:r w:rsidR="00B90F6D" w:rsidRPr="00DA105A" w:rsidDel="009622C0">
                <w:rPr>
                  <w:rFonts w:hint="eastAsia"/>
                  <w:sz w:val="16"/>
                  <w:szCs w:val="16"/>
                </w:rPr>
                <w:delText>〇〇</w:delText>
              </w:r>
            </w:del>
            <w:r w:rsidR="00B90F6D" w:rsidRPr="00DA105A">
              <w:rPr>
                <w:rFonts w:hint="eastAsia"/>
                <w:sz w:val="16"/>
                <w:szCs w:val="16"/>
              </w:rPr>
              <w:t>課</w:t>
            </w:r>
            <w:del w:id="21" w:author="犬伏" w:date="2025-06-13T15:42:00Z">
              <w:r w:rsidR="00B90F6D" w:rsidRPr="00DA105A" w:rsidDel="009622C0">
                <w:rPr>
                  <w:rFonts w:hint="eastAsia"/>
                  <w:sz w:val="16"/>
                  <w:szCs w:val="16"/>
                </w:rPr>
                <w:delText>〇〇課長</w:delText>
              </w:r>
            </w:del>
            <w:r w:rsidR="00B90F6D" w:rsidRPr="00DA105A">
              <w:rPr>
                <w:rFonts w:hint="eastAsia"/>
                <w:sz w:val="16"/>
                <w:szCs w:val="16"/>
              </w:rPr>
              <w:t xml:space="preserve">　</w:t>
            </w:r>
            <w:del w:id="22" w:author="犬伏" w:date="2025-06-13T15:48:00Z">
              <w:r w:rsidR="00B90F6D" w:rsidRPr="00DA105A" w:rsidDel="00D7476D">
                <w:rPr>
                  <w:rFonts w:hint="eastAsia"/>
                  <w:sz w:val="16"/>
                  <w:szCs w:val="16"/>
                </w:rPr>
                <w:delText>〇〇</w:delText>
              </w:r>
            </w:del>
            <w:del w:id="23" w:author="犬伏" w:date="2025-06-13T15:49:00Z">
              <w:r w:rsidR="00B90F6D" w:rsidRPr="00DA105A" w:rsidDel="00D7476D">
                <w:rPr>
                  <w:rFonts w:hint="eastAsia"/>
                  <w:sz w:val="16"/>
                  <w:szCs w:val="16"/>
                </w:rPr>
                <w:delText xml:space="preserve">　〇〇</w:delText>
              </w:r>
            </w:del>
            <w:ins w:id="24" w:author="犬伏" w:date="2025-06-13T15:49:00Z">
              <w:r w:rsidR="00D7476D">
                <w:rPr>
                  <w:rFonts w:hint="eastAsia"/>
                  <w:sz w:val="16"/>
                  <w:szCs w:val="16"/>
                </w:rPr>
                <w:t>係長　池内　健志</w:t>
              </w:r>
            </w:ins>
          </w:p>
        </w:tc>
      </w:tr>
      <w:tr w:rsidR="00B90F6D" w:rsidRPr="00C41465" w14:paraId="767BDC4F" w14:textId="77777777" w:rsidTr="00F13889">
        <w:trPr>
          <w:trHeight w:val="214"/>
          <w:jc w:val="center"/>
        </w:trPr>
        <w:tc>
          <w:tcPr>
            <w:tcW w:w="860" w:type="dxa"/>
            <w:vMerge/>
          </w:tcPr>
          <w:p w14:paraId="2B91DF4B" w14:textId="77777777" w:rsidR="00B90F6D" w:rsidRPr="00DA105A" w:rsidRDefault="00B90F6D" w:rsidP="00F13889">
            <w:pPr>
              <w:spacing w:line="240" w:lineRule="exact"/>
              <w:jc w:val="center"/>
              <w:rPr>
                <w:sz w:val="16"/>
                <w:szCs w:val="16"/>
              </w:rPr>
            </w:pPr>
          </w:p>
        </w:tc>
        <w:tc>
          <w:tcPr>
            <w:tcW w:w="1572" w:type="dxa"/>
          </w:tcPr>
          <w:p w14:paraId="16300987" w14:textId="77777777" w:rsidR="00B90F6D" w:rsidRPr="00DA105A" w:rsidRDefault="00B90F6D" w:rsidP="00F13889">
            <w:pPr>
              <w:spacing w:line="240" w:lineRule="exact"/>
              <w:jc w:val="center"/>
              <w:rPr>
                <w:sz w:val="16"/>
                <w:szCs w:val="16"/>
              </w:rPr>
            </w:pPr>
            <w:r w:rsidRPr="00DA105A">
              <w:rPr>
                <w:rFonts w:hint="eastAsia"/>
                <w:sz w:val="16"/>
                <w:szCs w:val="16"/>
              </w:rPr>
              <w:t>責任者</w:t>
            </w:r>
          </w:p>
        </w:tc>
        <w:tc>
          <w:tcPr>
            <w:tcW w:w="8195" w:type="dxa"/>
            <w:gridSpan w:val="8"/>
            <w:vAlign w:val="center"/>
          </w:tcPr>
          <w:p w14:paraId="4BEA4C3F" w14:textId="7A33A35B" w:rsidR="00B90F6D" w:rsidRPr="00DA105A" w:rsidRDefault="009622C0">
            <w:pPr>
              <w:spacing w:line="240" w:lineRule="exact"/>
              <w:rPr>
                <w:sz w:val="16"/>
                <w:szCs w:val="16"/>
              </w:rPr>
            </w:pPr>
            <w:ins w:id="25" w:author="犬伏" w:date="2025-06-13T15:42:00Z">
              <w:r>
                <w:rPr>
                  <w:rFonts w:hint="eastAsia"/>
                  <w:sz w:val="16"/>
                  <w:szCs w:val="16"/>
                </w:rPr>
                <w:t>市民税企画</w:t>
              </w:r>
            </w:ins>
            <w:del w:id="26" w:author="犬伏" w:date="2025-06-13T15:42:00Z">
              <w:r w:rsidR="00B90F6D" w:rsidRPr="00DA105A" w:rsidDel="009622C0">
                <w:rPr>
                  <w:rFonts w:hint="eastAsia"/>
                  <w:sz w:val="16"/>
                  <w:szCs w:val="16"/>
                </w:rPr>
                <w:delText>〇〇</w:delText>
              </w:r>
            </w:del>
            <w:r w:rsidR="00B90F6D" w:rsidRPr="00DA105A">
              <w:rPr>
                <w:rFonts w:hint="eastAsia"/>
                <w:sz w:val="16"/>
                <w:szCs w:val="16"/>
              </w:rPr>
              <w:t xml:space="preserve">課長　</w:t>
            </w:r>
            <w:ins w:id="27" w:author="犬伏" w:date="2025-06-13T15:49:00Z">
              <w:r w:rsidR="00D7476D">
                <w:rPr>
                  <w:rFonts w:hint="eastAsia"/>
                  <w:sz w:val="16"/>
                  <w:szCs w:val="16"/>
                </w:rPr>
                <w:t>北尾　大輔</w:t>
              </w:r>
            </w:ins>
            <w:del w:id="28" w:author="犬伏" w:date="2025-06-13T15:49:00Z">
              <w:r w:rsidR="00B90F6D" w:rsidRPr="00DA105A" w:rsidDel="00D7476D">
                <w:rPr>
                  <w:rFonts w:hint="eastAsia"/>
                  <w:sz w:val="16"/>
                  <w:szCs w:val="16"/>
                </w:rPr>
                <w:delText>〇〇　〇〇</w:delText>
              </w:r>
            </w:del>
            <w:r w:rsidR="00B90F6D" w:rsidRPr="00DA105A">
              <w:rPr>
                <w:rFonts w:hint="eastAsia"/>
                <w:sz w:val="16"/>
                <w:szCs w:val="16"/>
              </w:rPr>
              <w:t xml:space="preserve">　（</w:t>
            </w:r>
            <w:r w:rsidR="00B90F6D" w:rsidRPr="00DA105A">
              <w:rPr>
                <w:sz w:val="16"/>
                <w:szCs w:val="16"/>
              </w:rPr>
              <w:t>TEL）078-</w:t>
            </w:r>
            <w:del w:id="29" w:author="犬伏" w:date="2025-06-13T15:49:00Z">
              <w:r w:rsidR="00B90F6D" w:rsidRPr="00DA105A" w:rsidDel="00D7476D">
                <w:rPr>
                  <w:sz w:val="16"/>
                  <w:szCs w:val="16"/>
                </w:rPr>
                <w:delText>×××-××××</w:delText>
              </w:r>
            </w:del>
            <w:ins w:id="30" w:author="犬伏" w:date="2025-06-13T15:49:00Z">
              <w:r w:rsidR="00D7476D">
                <w:rPr>
                  <w:sz w:val="16"/>
                  <w:szCs w:val="16"/>
                </w:rPr>
                <w:t>647-9406</w:t>
              </w:r>
            </w:ins>
          </w:p>
        </w:tc>
      </w:tr>
      <w:tr w:rsidR="00B90F6D" w:rsidRPr="00C41465" w14:paraId="2E81FC27" w14:textId="77777777" w:rsidTr="00F13889">
        <w:trPr>
          <w:trHeight w:val="202"/>
          <w:jc w:val="center"/>
        </w:trPr>
        <w:tc>
          <w:tcPr>
            <w:tcW w:w="860" w:type="dxa"/>
            <w:vMerge w:val="restart"/>
            <w:textDirection w:val="tbRlV"/>
            <w:vAlign w:val="center"/>
          </w:tcPr>
          <w:p w14:paraId="08BFB139" w14:textId="77777777" w:rsidR="00B90F6D" w:rsidRPr="0036686B" w:rsidRDefault="00B90F6D" w:rsidP="00F13889">
            <w:pPr>
              <w:spacing w:line="240" w:lineRule="exact"/>
              <w:ind w:left="113" w:right="113"/>
              <w:jc w:val="center"/>
              <w:rPr>
                <w:sz w:val="16"/>
                <w:szCs w:val="16"/>
              </w:rPr>
            </w:pPr>
            <w:r w:rsidRPr="0036686B">
              <w:rPr>
                <w:rFonts w:hint="eastAsia"/>
                <w:sz w:val="16"/>
                <w:szCs w:val="16"/>
              </w:rPr>
              <w:t>派遣条件等</w:t>
            </w:r>
          </w:p>
        </w:tc>
        <w:tc>
          <w:tcPr>
            <w:tcW w:w="6574" w:type="dxa"/>
            <w:gridSpan w:val="7"/>
            <w:tcBorders>
              <w:right w:val="single" w:sz="4" w:space="0" w:color="auto"/>
            </w:tcBorders>
          </w:tcPr>
          <w:p w14:paraId="3CFE8830" w14:textId="77777777" w:rsidR="00B90F6D" w:rsidRPr="0036686B" w:rsidRDefault="00B90F6D" w:rsidP="00F13889">
            <w:pPr>
              <w:spacing w:line="240" w:lineRule="exact"/>
              <w:rPr>
                <w:sz w:val="16"/>
                <w:szCs w:val="16"/>
              </w:rPr>
            </w:pPr>
            <w:r w:rsidRPr="0036686B">
              <w:rPr>
                <w:rFonts w:hint="eastAsia"/>
                <w:sz w:val="16"/>
                <w:szCs w:val="16"/>
              </w:rPr>
              <w:t>派遣労働者を無期雇用派遣労働者又は</w:t>
            </w:r>
            <w:r w:rsidRPr="0036686B">
              <w:rPr>
                <w:sz w:val="16"/>
                <w:szCs w:val="16"/>
              </w:rPr>
              <w:t xml:space="preserve">60歳以上の者に限定するか否か　</w:t>
            </w:r>
          </w:p>
        </w:tc>
        <w:tc>
          <w:tcPr>
            <w:tcW w:w="3193" w:type="dxa"/>
            <w:gridSpan w:val="2"/>
            <w:tcBorders>
              <w:left w:val="single" w:sz="4" w:space="0" w:color="auto"/>
            </w:tcBorders>
          </w:tcPr>
          <w:p w14:paraId="0BBB60EC" w14:textId="57498215" w:rsidR="00B90F6D" w:rsidRPr="0036686B" w:rsidRDefault="00B90F6D" w:rsidP="00F13889">
            <w:pPr>
              <w:spacing w:line="240" w:lineRule="exact"/>
              <w:rPr>
                <w:sz w:val="16"/>
                <w:szCs w:val="16"/>
              </w:rPr>
            </w:pPr>
            <w:r w:rsidRPr="0036686B">
              <w:rPr>
                <w:rFonts w:hint="eastAsia"/>
                <w:sz w:val="16"/>
                <w:szCs w:val="16"/>
              </w:rPr>
              <w:t xml:space="preserve">□限定する　</w:t>
            </w:r>
            <w:ins w:id="31" w:author="犬伏" w:date="2025-06-13T15:43:00Z">
              <w:r w:rsidR="009622C0">
                <w:rPr>
                  <w:rFonts w:hint="eastAsia"/>
                  <w:sz w:val="16"/>
                  <w:szCs w:val="16"/>
                </w:rPr>
                <w:t>■</w:t>
              </w:r>
            </w:ins>
            <w:del w:id="32" w:author="犬伏" w:date="2025-06-13T15:43:00Z">
              <w:r w:rsidRPr="0036686B" w:rsidDel="009622C0">
                <w:rPr>
                  <w:rFonts w:hint="eastAsia"/>
                  <w:sz w:val="16"/>
                  <w:szCs w:val="16"/>
                </w:rPr>
                <w:delText>□</w:delText>
              </w:r>
            </w:del>
            <w:r w:rsidRPr="0036686B">
              <w:rPr>
                <w:rFonts w:hint="eastAsia"/>
                <w:sz w:val="16"/>
                <w:szCs w:val="16"/>
              </w:rPr>
              <w:t>限定しない</w:t>
            </w:r>
          </w:p>
        </w:tc>
      </w:tr>
      <w:tr w:rsidR="004567C8" w:rsidRPr="00C41465" w14:paraId="3F295AF0" w14:textId="77777777" w:rsidTr="00F13889">
        <w:trPr>
          <w:trHeight w:val="214"/>
          <w:jc w:val="center"/>
          <w:ins w:id="33" w:author="犬伏" w:date="2025-06-13T15:56:00Z"/>
        </w:trPr>
        <w:tc>
          <w:tcPr>
            <w:tcW w:w="860" w:type="dxa"/>
            <w:vMerge/>
          </w:tcPr>
          <w:p w14:paraId="2811D179" w14:textId="77777777" w:rsidR="004567C8" w:rsidRPr="00DA105A" w:rsidRDefault="004567C8" w:rsidP="00F13889">
            <w:pPr>
              <w:spacing w:line="240" w:lineRule="exact"/>
              <w:jc w:val="center"/>
              <w:rPr>
                <w:ins w:id="34" w:author="犬伏" w:date="2025-06-13T15:56:00Z"/>
                <w:sz w:val="16"/>
                <w:szCs w:val="16"/>
              </w:rPr>
            </w:pPr>
          </w:p>
        </w:tc>
        <w:tc>
          <w:tcPr>
            <w:tcW w:w="4555" w:type="dxa"/>
            <w:gridSpan w:val="4"/>
          </w:tcPr>
          <w:p w14:paraId="4E9DE8DF" w14:textId="5C75BCCA" w:rsidR="004567C8" w:rsidRPr="00DA105A" w:rsidRDefault="004567C8" w:rsidP="00F13889">
            <w:pPr>
              <w:spacing w:line="240" w:lineRule="exact"/>
              <w:rPr>
                <w:ins w:id="35" w:author="犬伏" w:date="2025-06-13T15:56:00Z"/>
                <w:sz w:val="16"/>
                <w:szCs w:val="16"/>
              </w:rPr>
            </w:pPr>
            <w:ins w:id="36" w:author="犬伏" w:date="2025-06-13T15:56:00Z">
              <w:r w:rsidRPr="004567C8">
                <w:rPr>
                  <w:rFonts w:hint="eastAsia"/>
                  <w:sz w:val="16"/>
                  <w:szCs w:val="16"/>
                </w:rPr>
                <w:t>期間制限を受けない業務について労働者派遣に関する事項</w:t>
              </w:r>
            </w:ins>
          </w:p>
        </w:tc>
        <w:tc>
          <w:tcPr>
            <w:tcW w:w="5212" w:type="dxa"/>
            <w:gridSpan w:val="5"/>
          </w:tcPr>
          <w:p w14:paraId="1AFB8BA8" w14:textId="77777777" w:rsidR="004567C8" w:rsidRPr="00DA105A" w:rsidRDefault="004567C8" w:rsidP="00F13889">
            <w:pPr>
              <w:spacing w:line="240" w:lineRule="exact"/>
              <w:rPr>
                <w:ins w:id="37" w:author="犬伏" w:date="2025-06-13T15:56:00Z"/>
                <w:sz w:val="16"/>
                <w:szCs w:val="16"/>
              </w:rPr>
            </w:pPr>
          </w:p>
        </w:tc>
      </w:tr>
      <w:tr w:rsidR="00B90F6D" w:rsidRPr="00C41465" w14:paraId="0D9CCFF7" w14:textId="77777777" w:rsidTr="00F13889">
        <w:trPr>
          <w:trHeight w:val="214"/>
          <w:jc w:val="center"/>
        </w:trPr>
        <w:tc>
          <w:tcPr>
            <w:tcW w:w="860" w:type="dxa"/>
            <w:vMerge/>
          </w:tcPr>
          <w:p w14:paraId="4BD21469" w14:textId="77777777" w:rsidR="00B90F6D" w:rsidRPr="00DA105A" w:rsidRDefault="00B90F6D" w:rsidP="00F13889">
            <w:pPr>
              <w:spacing w:line="240" w:lineRule="exact"/>
              <w:jc w:val="center"/>
              <w:rPr>
                <w:sz w:val="16"/>
                <w:szCs w:val="16"/>
              </w:rPr>
            </w:pPr>
          </w:p>
        </w:tc>
        <w:tc>
          <w:tcPr>
            <w:tcW w:w="4555" w:type="dxa"/>
            <w:gridSpan w:val="4"/>
          </w:tcPr>
          <w:p w14:paraId="5565ED04" w14:textId="77777777" w:rsidR="00B90F6D" w:rsidRPr="00DA105A" w:rsidRDefault="00B90F6D" w:rsidP="00F13889">
            <w:pPr>
              <w:spacing w:line="240" w:lineRule="exact"/>
              <w:rPr>
                <w:sz w:val="16"/>
                <w:szCs w:val="16"/>
              </w:rPr>
            </w:pPr>
            <w:r w:rsidRPr="00DA105A">
              <w:rPr>
                <w:rFonts w:hint="eastAsia"/>
                <w:sz w:val="16"/>
                <w:szCs w:val="16"/>
              </w:rPr>
              <w:t xml:space="preserve">派遣労働者を協定対象労働者に限定するか否か　</w:t>
            </w:r>
          </w:p>
        </w:tc>
        <w:tc>
          <w:tcPr>
            <w:tcW w:w="5212" w:type="dxa"/>
            <w:gridSpan w:val="5"/>
          </w:tcPr>
          <w:p w14:paraId="4242895F" w14:textId="256515AD" w:rsidR="00B90F6D" w:rsidRPr="00DA105A" w:rsidRDefault="00B90F6D" w:rsidP="00F13889">
            <w:pPr>
              <w:spacing w:line="240" w:lineRule="exact"/>
              <w:rPr>
                <w:sz w:val="16"/>
                <w:szCs w:val="16"/>
              </w:rPr>
            </w:pPr>
            <w:r w:rsidRPr="00DA105A">
              <w:rPr>
                <w:rFonts w:hint="eastAsia"/>
                <w:sz w:val="16"/>
                <w:szCs w:val="16"/>
              </w:rPr>
              <w:t xml:space="preserve">□限定する　</w:t>
            </w:r>
            <w:ins w:id="38" w:author="犬伏" w:date="2025-06-13T15:43:00Z">
              <w:r w:rsidR="009622C0">
                <w:rPr>
                  <w:rFonts w:hint="eastAsia"/>
                  <w:sz w:val="16"/>
                  <w:szCs w:val="16"/>
                </w:rPr>
                <w:t>■</w:t>
              </w:r>
            </w:ins>
            <w:del w:id="39" w:author="犬伏" w:date="2025-06-13T15:43:00Z">
              <w:r w:rsidRPr="00DA105A" w:rsidDel="009622C0">
                <w:rPr>
                  <w:rFonts w:hint="eastAsia"/>
                  <w:sz w:val="16"/>
                  <w:szCs w:val="16"/>
                </w:rPr>
                <w:delText>□</w:delText>
              </w:r>
            </w:del>
            <w:r w:rsidRPr="00DA105A">
              <w:rPr>
                <w:rFonts w:hint="eastAsia"/>
                <w:sz w:val="16"/>
                <w:szCs w:val="16"/>
              </w:rPr>
              <w:t>限定しない</w:t>
            </w:r>
          </w:p>
        </w:tc>
      </w:tr>
      <w:tr w:rsidR="00B90F6D" w:rsidRPr="00C41465" w14:paraId="7264B916" w14:textId="77777777" w:rsidTr="00F13889">
        <w:trPr>
          <w:trHeight w:val="214"/>
          <w:jc w:val="center"/>
        </w:trPr>
        <w:tc>
          <w:tcPr>
            <w:tcW w:w="860" w:type="dxa"/>
            <w:vMerge/>
          </w:tcPr>
          <w:p w14:paraId="53E2F106" w14:textId="77777777" w:rsidR="00B90F6D" w:rsidRPr="00DA105A" w:rsidRDefault="00B90F6D" w:rsidP="00F13889">
            <w:pPr>
              <w:spacing w:line="240" w:lineRule="exact"/>
              <w:jc w:val="center"/>
              <w:rPr>
                <w:sz w:val="16"/>
                <w:szCs w:val="16"/>
              </w:rPr>
            </w:pPr>
          </w:p>
        </w:tc>
        <w:tc>
          <w:tcPr>
            <w:tcW w:w="1572" w:type="dxa"/>
            <w:vMerge w:val="restart"/>
            <w:vAlign w:val="center"/>
          </w:tcPr>
          <w:p w14:paraId="44455928" w14:textId="77777777" w:rsidR="00B90F6D" w:rsidRPr="00DA105A" w:rsidRDefault="00B90F6D" w:rsidP="00F13889">
            <w:pPr>
              <w:spacing w:line="240" w:lineRule="exact"/>
              <w:jc w:val="center"/>
              <w:rPr>
                <w:sz w:val="16"/>
                <w:szCs w:val="16"/>
              </w:rPr>
            </w:pPr>
            <w:r w:rsidRPr="00DA105A">
              <w:rPr>
                <w:rFonts w:hint="eastAsia"/>
                <w:sz w:val="16"/>
                <w:szCs w:val="16"/>
              </w:rPr>
              <w:t>業務内容</w:t>
            </w:r>
          </w:p>
        </w:tc>
        <w:tc>
          <w:tcPr>
            <w:tcW w:w="8195" w:type="dxa"/>
            <w:gridSpan w:val="8"/>
            <w:vAlign w:val="center"/>
          </w:tcPr>
          <w:p w14:paraId="337A358A" w14:textId="42ACCAE0" w:rsidR="00B90F6D" w:rsidRPr="00DA105A" w:rsidRDefault="009622C0">
            <w:pPr>
              <w:spacing w:line="240" w:lineRule="exact"/>
              <w:rPr>
                <w:sz w:val="16"/>
                <w:szCs w:val="16"/>
              </w:rPr>
            </w:pPr>
            <w:ins w:id="40" w:author="犬伏" w:date="2025-06-13T15:44:00Z">
              <w:r>
                <w:rPr>
                  <w:rFonts w:hint="eastAsia"/>
                  <w:sz w:val="16"/>
                  <w:szCs w:val="16"/>
                </w:rPr>
                <w:t>「新長田合同庁舎市税の</w:t>
              </w:r>
              <w:r w:rsidRPr="009622C0">
                <w:rPr>
                  <w:rFonts w:hint="eastAsia"/>
                  <w:sz w:val="16"/>
                  <w:szCs w:val="16"/>
                </w:rPr>
                <w:t>窓口</w:t>
              </w:r>
              <w:r>
                <w:rPr>
                  <w:rFonts w:hint="eastAsia"/>
                  <w:sz w:val="16"/>
                  <w:szCs w:val="16"/>
                </w:rPr>
                <w:t>」の窓口</w:t>
              </w:r>
            </w:ins>
            <w:del w:id="41" w:author="犬伏" w:date="2025-06-13T15:44:00Z">
              <w:r w:rsidR="00B90F6D" w:rsidRPr="00DA105A" w:rsidDel="009622C0">
                <w:rPr>
                  <w:rFonts w:hint="eastAsia"/>
                  <w:sz w:val="16"/>
                  <w:szCs w:val="16"/>
                </w:rPr>
                <w:delText>〇〇</w:delText>
              </w:r>
            </w:del>
            <w:r w:rsidR="00B90F6D" w:rsidRPr="00DA105A">
              <w:rPr>
                <w:rFonts w:hint="eastAsia"/>
                <w:sz w:val="16"/>
                <w:szCs w:val="16"/>
              </w:rPr>
              <w:t>業務</w:t>
            </w:r>
          </w:p>
        </w:tc>
      </w:tr>
      <w:tr w:rsidR="00B90F6D" w:rsidRPr="00C41465" w14:paraId="64730A89" w14:textId="77777777" w:rsidTr="00F13889">
        <w:trPr>
          <w:trHeight w:val="202"/>
          <w:jc w:val="center"/>
        </w:trPr>
        <w:tc>
          <w:tcPr>
            <w:tcW w:w="860" w:type="dxa"/>
            <w:vMerge/>
          </w:tcPr>
          <w:p w14:paraId="1D1D658C" w14:textId="77777777" w:rsidR="00B90F6D" w:rsidRPr="00DA105A" w:rsidRDefault="00B90F6D" w:rsidP="00F13889">
            <w:pPr>
              <w:spacing w:line="240" w:lineRule="exact"/>
              <w:jc w:val="center"/>
              <w:rPr>
                <w:sz w:val="16"/>
                <w:szCs w:val="16"/>
              </w:rPr>
            </w:pPr>
          </w:p>
        </w:tc>
        <w:tc>
          <w:tcPr>
            <w:tcW w:w="1572" w:type="dxa"/>
            <w:vMerge/>
          </w:tcPr>
          <w:p w14:paraId="0BCD7CB6" w14:textId="77777777" w:rsidR="00B90F6D" w:rsidRPr="00DA105A" w:rsidRDefault="00B90F6D" w:rsidP="00F13889">
            <w:pPr>
              <w:spacing w:line="240" w:lineRule="exact"/>
              <w:jc w:val="center"/>
              <w:rPr>
                <w:sz w:val="16"/>
                <w:szCs w:val="16"/>
              </w:rPr>
            </w:pPr>
          </w:p>
        </w:tc>
        <w:tc>
          <w:tcPr>
            <w:tcW w:w="8195" w:type="dxa"/>
            <w:gridSpan w:val="8"/>
            <w:vAlign w:val="center"/>
          </w:tcPr>
          <w:p w14:paraId="65360537" w14:textId="3A13E0CF" w:rsidR="00B90F6D" w:rsidRPr="00DA105A" w:rsidRDefault="00B90F6D" w:rsidP="00F13889">
            <w:pPr>
              <w:spacing w:line="240" w:lineRule="exact"/>
              <w:rPr>
                <w:sz w:val="16"/>
                <w:szCs w:val="16"/>
              </w:rPr>
            </w:pPr>
            <w:r w:rsidRPr="00DA105A">
              <w:rPr>
                <w:rFonts w:hint="eastAsia"/>
                <w:sz w:val="16"/>
                <w:szCs w:val="16"/>
              </w:rPr>
              <w:t>（詳細）</w:t>
            </w:r>
            <w:ins w:id="42" w:author="犬伏" w:date="2025-06-13T15:44:00Z">
              <w:r w:rsidR="009622C0" w:rsidRPr="009622C0">
                <w:rPr>
                  <w:rFonts w:hint="eastAsia"/>
                  <w:sz w:val="16"/>
                  <w:szCs w:val="16"/>
                </w:rPr>
                <w:t>別添「仕様書」のとおり</w:t>
              </w:r>
            </w:ins>
          </w:p>
        </w:tc>
      </w:tr>
      <w:tr w:rsidR="00B90F6D" w:rsidRPr="00C41465" w14:paraId="37CB7431" w14:textId="77777777" w:rsidTr="00F13889">
        <w:trPr>
          <w:trHeight w:val="277"/>
          <w:jc w:val="center"/>
        </w:trPr>
        <w:tc>
          <w:tcPr>
            <w:tcW w:w="860" w:type="dxa"/>
            <w:vMerge/>
          </w:tcPr>
          <w:p w14:paraId="2C6817C4" w14:textId="77777777" w:rsidR="00B90F6D" w:rsidRPr="00DA105A" w:rsidRDefault="00B90F6D" w:rsidP="00F13889">
            <w:pPr>
              <w:spacing w:line="240" w:lineRule="exact"/>
              <w:jc w:val="center"/>
              <w:rPr>
                <w:sz w:val="16"/>
                <w:szCs w:val="16"/>
              </w:rPr>
            </w:pPr>
          </w:p>
        </w:tc>
        <w:tc>
          <w:tcPr>
            <w:tcW w:w="3166" w:type="dxa"/>
            <w:gridSpan w:val="2"/>
            <w:vMerge w:val="restart"/>
            <w:vAlign w:val="center"/>
          </w:tcPr>
          <w:p w14:paraId="3064868E" w14:textId="77777777" w:rsidR="00B90F6D" w:rsidRPr="00DA105A" w:rsidRDefault="00B90F6D" w:rsidP="00F13889">
            <w:pPr>
              <w:spacing w:line="240" w:lineRule="exact"/>
              <w:jc w:val="center"/>
              <w:rPr>
                <w:sz w:val="16"/>
                <w:szCs w:val="16"/>
              </w:rPr>
            </w:pPr>
            <w:r w:rsidRPr="00DA105A">
              <w:rPr>
                <w:rFonts w:hint="eastAsia"/>
                <w:sz w:val="16"/>
                <w:szCs w:val="16"/>
              </w:rPr>
              <w:t>従事する業務に伴う責任の程度</w:t>
            </w:r>
          </w:p>
        </w:tc>
        <w:tc>
          <w:tcPr>
            <w:tcW w:w="6601" w:type="dxa"/>
            <w:gridSpan w:val="7"/>
          </w:tcPr>
          <w:p w14:paraId="1B8AD2F3" w14:textId="6CF2D6BE" w:rsidR="00B90F6D" w:rsidRPr="00DA105A" w:rsidRDefault="00B90F6D" w:rsidP="00F13889">
            <w:pPr>
              <w:spacing w:line="240" w:lineRule="exact"/>
              <w:rPr>
                <w:sz w:val="16"/>
                <w:szCs w:val="16"/>
              </w:rPr>
            </w:pPr>
            <w:r w:rsidRPr="00DA105A">
              <w:rPr>
                <w:rFonts w:hint="eastAsia"/>
                <w:sz w:val="16"/>
                <w:szCs w:val="16"/>
              </w:rPr>
              <w:t xml:space="preserve">□役職あり　</w:t>
            </w:r>
            <w:ins w:id="43" w:author="犬伏" w:date="2025-06-13T15:45:00Z">
              <w:r w:rsidR="00D7476D">
                <w:rPr>
                  <w:rFonts w:hint="eastAsia"/>
                  <w:sz w:val="16"/>
                  <w:szCs w:val="16"/>
                </w:rPr>
                <w:t>■</w:t>
              </w:r>
            </w:ins>
            <w:del w:id="44" w:author="犬伏" w:date="2025-06-13T15:45:00Z">
              <w:r w:rsidRPr="00DA105A" w:rsidDel="00D7476D">
                <w:rPr>
                  <w:rFonts w:hint="eastAsia"/>
                  <w:sz w:val="16"/>
                  <w:szCs w:val="16"/>
                </w:rPr>
                <w:delText>□</w:delText>
              </w:r>
            </w:del>
            <w:r w:rsidRPr="00DA105A">
              <w:rPr>
                <w:rFonts w:hint="eastAsia"/>
                <w:sz w:val="16"/>
                <w:szCs w:val="16"/>
              </w:rPr>
              <w:t>役職なし</w:t>
            </w:r>
          </w:p>
        </w:tc>
      </w:tr>
      <w:tr w:rsidR="00B90F6D" w:rsidRPr="00C41465" w14:paraId="5D5FE0E4" w14:textId="77777777" w:rsidTr="00F13889">
        <w:trPr>
          <w:trHeight w:val="282"/>
          <w:jc w:val="center"/>
        </w:trPr>
        <w:tc>
          <w:tcPr>
            <w:tcW w:w="860" w:type="dxa"/>
            <w:vMerge/>
          </w:tcPr>
          <w:p w14:paraId="13355352" w14:textId="77777777" w:rsidR="00B90F6D" w:rsidRPr="00DA105A" w:rsidRDefault="00B90F6D" w:rsidP="00F13889">
            <w:pPr>
              <w:spacing w:line="240" w:lineRule="exact"/>
              <w:jc w:val="center"/>
              <w:rPr>
                <w:sz w:val="16"/>
                <w:szCs w:val="16"/>
              </w:rPr>
            </w:pPr>
          </w:p>
        </w:tc>
        <w:tc>
          <w:tcPr>
            <w:tcW w:w="3166" w:type="dxa"/>
            <w:gridSpan w:val="2"/>
            <w:vMerge/>
            <w:vAlign w:val="center"/>
          </w:tcPr>
          <w:p w14:paraId="7FCA2A41" w14:textId="77777777" w:rsidR="00B90F6D" w:rsidRPr="00DA105A" w:rsidRDefault="00B90F6D" w:rsidP="00F13889">
            <w:pPr>
              <w:spacing w:line="240" w:lineRule="exact"/>
              <w:jc w:val="center"/>
              <w:rPr>
                <w:sz w:val="16"/>
                <w:szCs w:val="16"/>
              </w:rPr>
            </w:pPr>
          </w:p>
        </w:tc>
        <w:tc>
          <w:tcPr>
            <w:tcW w:w="6601" w:type="dxa"/>
            <w:gridSpan w:val="7"/>
          </w:tcPr>
          <w:p w14:paraId="09C40C08" w14:textId="063B99D1" w:rsidR="00B90F6D" w:rsidRPr="00C41465" w:rsidDel="00D7476D" w:rsidRDefault="00B90F6D">
            <w:pPr>
              <w:spacing w:line="240" w:lineRule="exact"/>
              <w:rPr>
                <w:del w:id="45" w:author="犬伏" w:date="2025-06-13T15:45:00Z"/>
                <w:sz w:val="16"/>
                <w:szCs w:val="16"/>
              </w:rPr>
            </w:pPr>
            <w:r w:rsidRPr="00DA105A">
              <w:rPr>
                <w:rFonts w:hint="eastAsia"/>
                <w:sz w:val="16"/>
                <w:szCs w:val="16"/>
              </w:rPr>
              <w:t>（詳細）</w:t>
            </w:r>
            <w:ins w:id="46" w:author="犬伏" w:date="2025-06-13T15:45:00Z">
              <w:r w:rsidR="00D7476D" w:rsidRPr="00D7476D">
                <w:rPr>
                  <w:rFonts w:hint="eastAsia"/>
                  <w:sz w:val="16"/>
                  <w:szCs w:val="16"/>
                </w:rPr>
                <w:t>別添「仕様書のとおり」</w:t>
              </w:r>
            </w:ins>
          </w:p>
          <w:p w14:paraId="410E51AB" w14:textId="77777777" w:rsidR="00B90F6D" w:rsidRPr="0036686B" w:rsidRDefault="00B90F6D">
            <w:pPr>
              <w:spacing w:line="240" w:lineRule="exact"/>
              <w:rPr>
                <w:sz w:val="16"/>
                <w:szCs w:val="16"/>
              </w:rPr>
            </w:pPr>
          </w:p>
        </w:tc>
      </w:tr>
      <w:tr w:rsidR="00B90F6D" w:rsidRPr="00C41465" w14:paraId="4A1B6980" w14:textId="77777777" w:rsidTr="00F13889">
        <w:trPr>
          <w:trHeight w:val="202"/>
          <w:jc w:val="center"/>
        </w:trPr>
        <w:tc>
          <w:tcPr>
            <w:tcW w:w="860" w:type="dxa"/>
            <w:vMerge/>
          </w:tcPr>
          <w:p w14:paraId="42436784" w14:textId="77777777" w:rsidR="00B90F6D" w:rsidRPr="00DA105A" w:rsidRDefault="00B90F6D" w:rsidP="00F13889">
            <w:pPr>
              <w:spacing w:line="240" w:lineRule="exact"/>
              <w:jc w:val="center"/>
              <w:rPr>
                <w:sz w:val="16"/>
                <w:szCs w:val="16"/>
              </w:rPr>
            </w:pPr>
          </w:p>
        </w:tc>
        <w:tc>
          <w:tcPr>
            <w:tcW w:w="1572" w:type="dxa"/>
          </w:tcPr>
          <w:p w14:paraId="2EE700E1" w14:textId="77777777" w:rsidR="00B90F6D" w:rsidRPr="00DA105A" w:rsidRDefault="00B90F6D" w:rsidP="00F13889">
            <w:pPr>
              <w:spacing w:line="240" w:lineRule="exact"/>
              <w:jc w:val="center"/>
              <w:rPr>
                <w:sz w:val="16"/>
                <w:szCs w:val="16"/>
              </w:rPr>
            </w:pPr>
            <w:r w:rsidRPr="00DA105A">
              <w:rPr>
                <w:rFonts w:hint="eastAsia"/>
                <w:sz w:val="16"/>
                <w:szCs w:val="16"/>
              </w:rPr>
              <w:t>派遣期間</w:t>
            </w:r>
          </w:p>
        </w:tc>
        <w:tc>
          <w:tcPr>
            <w:tcW w:w="4481" w:type="dxa"/>
            <w:gridSpan w:val="5"/>
            <w:vAlign w:val="center"/>
          </w:tcPr>
          <w:p w14:paraId="048A66A9" w14:textId="40CBFD20" w:rsidR="004D19E6" w:rsidRDefault="00B90F6D" w:rsidP="00F13889">
            <w:pPr>
              <w:spacing w:line="240" w:lineRule="exact"/>
              <w:rPr>
                <w:sz w:val="16"/>
                <w:szCs w:val="16"/>
              </w:rPr>
            </w:pPr>
            <w:r w:rsidRPr="00DA105A">
              <w:rPr>
                <w:rFonts w:hint="eastAsia"/>
                <w:sz w:val="16"/>
                <w:szCs w:val="16"/>
              </w:rPr>
              <w:t>令和</w:t>
            </w:r>
            <w:ins w:id="47" w:author="犬伏" w:date="2025-06-13T15:45:00Z">
              <w:r w:rsidR="00D7476D">
                <w:rPr>
                  <w:rFonts w:hint="eastAsia"/>
                  <w:sz w:val="16"/>
                  <w:szCs w:val="16"/>
                </w:rPr>
                <w:t>７</w:t>
              </w:r>
            </w:ins>
            <w:del w:id="48" w:author="犬伏" w:date="2025-06-13T15:45:00Z">
              <w:r w:rsidRPr="00DA105A" w:rsidDel="00D7476D">
                <w:rPr>
                  <w:rFonts w:hint="eastAsia"/>
                  <w:sz w:val="16"/>
                  <w:szCs w:val="16"/>
                </w:rPr>
                <w:delText>〇</w:delText>
              </w:r>
            </w:del>
            <w:r w:rsidRPr="00DA105A">
              <w:rPr>
                <w:rFonts w:hint="eastAsia"/>
                <w:sz w:val="16"/>
                <w:szCs w:val="16"/>
              </w:rPr>
              <w:t>年</w:t>
            </w:r>
            <w:ins w:id="49" w:author="犬伏" w:date="2025-06-13T15:45:00Z">
              <w:r w:rsidR="00D7476D">
                <w:rPr>
                  <w:rFonts w:hint="eastAsia"/>
                  <w:sz w:val="16"/>
                  <w:szCs w:val="16"/>
                </w:rPr>
                <w:t>1</w:t>
              </w:r>
              <w:r w:rsidR="00D7476D">
                <w:rPr>
                  <w:sz w:val="16"/>
                  <w:szCs w:val="16"/>
                </w:rPr>
                <w:t>0</w:t>
              </w:r>
            </w:ins>
            <w:del w:id="50" w:author="犬伏" w:date="2025-06-13T15:45:00Z">
              <w:r w:rsidRPr="00DA105A" w:rsidDel="00D7476D">
                <w:rPr>
                  <w:rFonts w:hint="eastAsia"/>
                  <w:sz w:val="16"/>
                  <w:szCs w:val="16"/>
                </w:rPr>
                <w:delText>〇</w:delText>
              </w:r>
            </w:del>
            <w:r w:rsidRPr="00DA105A">
              <w:rPr>
                <w:rFonts w:hint="eastAsia"/>
                <w:sz w:val="16"/>
                <w:szCs w:val="16"/>
              </w:rPr>
              <w:t>月</w:t>
            </w:r>
            <w:ins w:id="51" w:author="犬伏" w:date="2025-06-13T15:45:00Z">
              <w:r w:rsidR="00D7476D">
                <w:rPr>
                  <w:rFonts w:hint="eastAsia"/>
                  <w:sz w:val="16"/>
                  <w:szCs w:val="16"/>
                </w:rPr>
                <w:t>１</w:t>
              </w:r>
            </w:ins>
            <w:del w:id="52" w:author="犬伏" w:date="2025-06-13T15:45:00Z">
              <w:r w:rsidRPr="00DA105A" w:rsidDel="00D7476D">
                <w:rPr>
                  <w:rFonts w:hint="eastAsia"/>
                  <w:sz w:val="16"/>
                  <w:szCs w:val="16"/>
                </w:rPr>
                <w:delText>〇</w:delText>
              </w:r>
            </w:del>
            <w:r w:rsidRPr="00DA105A">
              <w:rPr>
                <w:rFonts w:hint="eastAsia"/>
                <w:sz w:val="16"/>
                <w:szCs w:val="16"/>
              </w:rPr>
              <w:t>日～令和</w:t>
            </w:r>
            <w:ins w:id="53" w:author="犬伏" w:date="2025-06-13T15:45:00Z">
              <w:r w:rsidR="00D7476D">
                <w:rPr>
                  <w:rFonts w:hint="eastAsia"/>
                  <w:sz w:val="16"/>
                  <w:szCs w:val="16"/>
                </w:rPr>
                <w:t>８</w:t>
              </w:r>
            </w:ins>
            <w:del w:id="54" w:author="犬伏" w:date="2025-06-13T15:45:00Z">
              <w:r w:rsidRPr="00DA105A" w:rsidDel="00D7476D">
                <w:rPr>
                  <w:rFonts w:hint="eastAsia"/>
                  <w:sz w:val="16"/>
                  <w:szCs w:val="16"/>
                </w:rPr>
                <w:delText>〇</w:delText>
              </w:r>
            </w:del>
            <w:r w:rsidRPr="00DA105A">
              <w:rPr>
                <w:rFonts w:hint="eastAsia"/>
                <w:sz w:val="16"/>
                <w:szCs w:val="16"/>
              </w:rPr>
              <w:t>年</w:t>
            </w:r>
            <w:ins w:id="55" w:author="犬伏" w:date="2025-06-13T15:45:00Z">
              <w:r w:rsidR="00D7476D">
                <w:rPr>
                  <w:rFonts w:hint="eastAsia"/>
                  <w:sz w:val="16"/>
                  <w:szCs w:val="16"/>
                </w:rPr>
                <w:t>９</w:t>
              </w:r>
            </w:ins>
            <w:del w:id="56" w:author="犬伏" w:date="2025-06-13T15:45:00Z">
              <w:r w:rsidRPr="00DA105A" w:rsidDel="00D7476D">
                <w:rPr>
                  <w:rFonts w:hint="eastAsia"/>
                  <w:sz w:val="16"/>
                  <w:szCs w:val="16"/>
                </w:rPr>
                <w:delText>〇</w:delText>
              </w:r>
            </w:del>
            <w:r w:rsidRPr="00DA105A">
              <w:rPr>
                <w:rFonts w:hint="eastAsia"/>
                <w:sz w:val="16"/>
                <w:szCs w:val="16"/>
              </w:rPr>
              <w:t>月</w:t>
            </w:r>
            <w:ins w:id="57" w:author="犬伏" w:date="2025-06-13T15:45:00Z">
              <w:r w:rsidR="00D7476D">
                <w:rPr>
                  <w:rFonts w:hint="eastAsia"/>
                  <w:sz w:val="16"/>
                  <w:szCs w:val="16"/>
                </w:rPr>
                <w:t>3</w:t>
              </w:r>
              <w:r w:rsidR="00D7476D">
                <w:rPr>
                  <w:sz w:val="16"/>
                  <w:szCs w:val="16"/>
                </w:rPr>
                <w:t>0</w:t>
              </w:r>
            </w:ins>
            <w:del w:id="58" w:author="犬伏" w:date="2025-06-13T15:45:00Z">
              <w:r w:rsidRPr="00DA105A" w:rsidDel="00D7476D">
                <w:rPr>
                  <w:rFonts w:hint="eastAsia"/>
                  <w:sz w:val="16"/>
                  <w:szCs w:val="16"/>
                </w:rPr>
                <w:delText>〇</w:delText>
              </w:r>
            </w:del>
            <w:r w:rsidRPr="00DA105A">
              <w:rPr>
                <w:rFonts w:hint="eastAsia"/>
                <w:sz w:val="16"/>
                <w:szCs w:val="16"/>
              </w:rPr>
              <w:t xml:space="preserve">日　　　</w:t>
            </w:r>
          </w:p>
          <w:p w14:paraId="5A7CC4BC" w14:textId="0B8FD75A" w:rsidR="004D19E6" w:rsidRPr="002F5471" w:rsidDel="00D7476D" w:rsidRDefault="004D19E6" w:rsidP="004D19E6">
            <w:pPr>
              <w:spacing w:line="240" w:lineRule="exact"/>
              <w:rPr>
                <w:del w:id="59" w:author="犬伏" w:date="2025-06-13T15:45:00Z"/>
                <w:color w:val="00B0F0"/>
                <w:sz w:val="16"/>
                <w:szCs w:val="16"/>
              </w:rPr>
            </w:pPr>
            <w:del w:id="60" w:author="犬伏" w:date="2025-06-13T15:45:00Z">
              <w:r w:rsidRPr="002F5471" w:rsidDel="00D7476D">
                <w:rPr>
                  <w:rFonts w:hint="eastAsia"/>
                  <w:color w:val="00B0F0"/>
                  <w:sz w:val="16"/>
                  <w:szCs w:val="16"/>
                </w:rPr>
                <w:delText>※長期継続契約・債務負担により複数年契約をする場合はその旨記載すること。</w:delText>
              </w:r>
            </w:del>
          </w:p>
          <w:p w14:paraId="6E148C00" w14:textId="77777777" w:rsidR="00D7476D" w:rsidRPr="00D7476D" w:rsidRDefault="004D19E6" w:rsidP="00D7476D">
            <w:pPr>
              <w:spacing w:line="240" w:lineRule="exact"/>
              <w:rPr>
                <w:ins w:id="61" w:author="犬伏" w:date="2025-06-13T15:46:00Z"/>
                <w:sz w:val="16"/>
                <w:szCs w:val="16"/>
              </w:rPr>
            </w:pPr>
            <w:del w:id="62" w:author="犬伏" w:date="2025-06-13T15:45:00Z">
              <w:r w:rsidRPr="002F5471" w:rsidDel="00D7476D">
                <w:rPr>
                  <w:rFonts w:hint="eastAsia"/>
                  <w:color w:val="00B0F0"/>
                  <w:sz w:val="16"/>
                  <w:szCs w:val="16"/>
                </w:rPr>
                <w:delText>※長期継続契約の場合、①自治法第234条の3に基づく長期継続契約であること、②契約期間、③契約締結の翌年度以降において当該契約にかかる予算の減額又は削除があった場合、本市は違約金、損害賠償金を支払うことなく当該契約を変更又は解除することができることを明記すること。</w:delText>
              </w:r>
            </w:del>
            <w:del w:id="63" w:author="犬伏" w:date="2025-06-13T15:46:00Z">
              <w:r w:rsidR="00B90F6D" w:rsidRPr="00DA105A" w:rsidDel="00D7476D">
                <w:rPr>
                  <w:rFonts w:hint="eastAsia"/>
                  <w:sz w:val="16"/>
                  <w:szCs w:val="16"/>
                </w:rPr>
                <w:delText xml:space="preserve">　</w:delText>
              </w:r>
            </w:del>
            <w:ins w:id="64" w:author="犬伏" w:date="2025-06-13T15:46:00Z">
              <w:r w:rsidR="00D7476D" w:rsidRPr="00D7476D">
                <w:rPr>
                  <w:rFonts w:hint="eastAsia"/>
                  <w:sz w:val="16"/>
                  <w:szCs w:val="16"/>
                </w:rPr>
                <w:t>債務負担による複数年契約とする。そのため、契約締結の翌</w:t>
              </w:r>
            </w:ins>
          </w:p>
          <w:p w14:paraId="254BD2D7" w14:textId="77777777" w:rsidR="00D7476D" w:rsidRPr="00D7476D" w:rsidRDefault="00D7476D" w:rsidP="00D7476D">
            <w:pPr>
              <w:spacing w:line="240" w:lineRule="exact"/>
              <w:rPr>
                <w:ins w:id="65" w:author="犬伏" w:date="2025-06-13T15:46:00Z"/>
                <w:sz w:val="16"/>
                <w:szCs w:val="16"/>
              </w:rPr>
            </w:pPr>
            <w:ins w:id="66" w:author="犬伏" w:date="2025-06-13T15:46:00Z">
              <w:r w:rsidRPr="00D7476D">
                <w:rPr>
                  <w:rFonts w:hint="eastAsia"/>
                  <w:sz w:val="16"/>
                  <w:szCs w:val="16"/>
                </w:rPr>
                <w:t>年度以降において当該契約にかかる予算の減額又は削除が</w:t>
              </w:r>
            </w:ins>
          </w:p>
          <w:p w14:paraId="68E438E0" w14:textId="77777777" w:rsidR="00D7476D" w:rsidRPr="00D7476D" w:rsidRDefault="00D7476D" w:rsidP="00D7476D">
            <w:pPr>
              <w:spacing w:line="240" w:lineRule="exact"/>
              <w:rPr>
                <w:ins w:id="67" w:author="犬伏" w:date="2025-06-13T15:46:00Z"/>
                <w:sz w:val="16"/>
                <w:szCs w:val="16"/>
              </w:rPr>
            </w:pPr>
            <w:ins w:id="68" w:author="犬伏" w:date="2025-06-13T15:46:00Z">
              <w:r w:rsidRPr="00D7476D">
                <w:rPr>
                  <w:rFonts w:hint="eastAsia"/>
                  <w:sz w:val="16"/>
                  <w:szCs w:val="16"/>
                </w:rPr>
                <w:t>あった場合、本市は違約金、損害賠償金を支払うことなく当</w:t>
              </w:r>
            </w:ins>
          </w:p>
          <w:p w14:paraId="6F198DFA" w14:textId="1666E11D" w:rsidR="00B90F6D" w:rsidRPr="00DA105A" w:rsidRDefault="00D7476D" w:rsidP="00D7476D">
            <w:pPr>
              <w:spacing w:line="240" w:lineRule="exact"/>
              <w:rPr>
                <w:sz w:val="16"/>
                <w:szCs w:val="16"/>
              </w:rPr>
            </w:pPr>
            <w:ins w:id="69" w:author="犬伏" w:date="2025-06-13T15:46:00Z">
              <w:r w:rsidRPr="00D7476D">
                <w:rPr>
                  <w:rFonts w:hint="eastAsia"/>
                  <w:sz w:val="16"/>
                  <w:szCs w:val="16"/>
                </w:rPr>
                <w:t>該契約を変更又は解除することができる。</w:t>
              </w:r>
            </w:ins>
            <w:r w:rsidR="00B90F6D" w:rsidRPr="00DA105A">
              <w:rPr>
                <w:rFonts w:hint="eastAsia"/>
                <w:sz w:val="16"/>
                <w:szCs w:val="16"/>
              </w:rPr>
              <w:t xml:space="preserve">　</w:t>
            </w:r>
          </w:p>
        </w:tc>
        <w:tc>
          <w:tcPr>
            <w:tcW w:w="1108" w:type="dxa"/>
            <w:gridSpan w:val="2"/>
            <w:vAlign w:val="center"/>
          </w:tcPr>
          <w:p w14:paraId="4268B2A5" w14:textId="77777777" w:rsidR="00B90F6D" w:rsidRPr="00DA105A" w:rsidRDefault="00B90F6D" w:rsidP="00F13889">
            <w:pPr>
              <w:spacing w:line="240" w:lineRule="exact"/>
              <w:rPr>
                <w:sz w:val="16"/>
                <w:szCs w:val="16"/>
              </w:rPr>
            </w:pPr>
            <w:r w:rsidRPr="00DA105A">
              <w:rPr>
                <w:rFonts w:hint="eastAsia"/>
                <w:sz w:val="16"/>
                <w:szCs w:val="16"/>
              </w:rPr>
              <w:t xml:space="preserve">派遣人数　</w:t>
            </w:r>
          </w:p>
        </w:tc>
        <w:tc>
          <w:tcPr>
            <w:tcW w:w="2606" w:type="dxa"/>
            <w:vAlign w:val="center"/>
          </w:tcPr>
          <w:p w14:paraId="7C16CAB9" w14:textId="77777777" w:rsidR="00D7476D" w:rsidRPr="00C87866" w:rsidRDefault="00B90F6D" w:rsidP="00D7476D">
            <w:pPr>
              <w:spacing w:line="240" w:lineRule="exact"/>
              <w:rPr>
                <w:ins w:id="70" w:author="犬伏" w:date="2025-06-13T15:46:00Z"/>
                <w:sz w:val="16"/>
                <w:szCs w:val="16"/>
              </w:rPr>
            </w:pPr>
            <w:del w:id="71" w:author="犬伏" w:date="2025-06-13T15:46:00Z">
              <w:r w:rsidRPr="00DA105A" w:rsidDel="00D7476D">
                <w:rPr>
                  <w:rFonts w:hint="eastAsia"/>
                  <w:sz w:val="16"/>
                  <w:szCs w:val="16"/>
                </w:rPr>
                <w:delText xml:space="preserve">　</w:delText>
              </w:r>
            </w:del>
            <w:ins w:id="72" w:author="犬伏" w:date="2025-06-13T15:46:00Z">
              <w:r w:rsidR="00D7476D">
                <w:rPr>
                  <w:rFonts w:hint="eastAsia"/>
                  <w:sz w:val="16"/>
                  <w:szCs w:val="16"/>
                </w:rPr>
                <w:t>詳細は</w:t>
              </w:r>
              <w:r w:rsidR="00D7476D" w:rsidRPr="00403DE0">
                <w:rPr>
                  <w:rFonts w:hint="eastAsia"/>
                  <w:sz w:val="16"/>
                  <w:szCs w:val="16"/>
                </w:rPr>
                <w:t>別添仕様書の通り</w:t>
              </w:r>
              <w:r w:rsidR="00D7476D" w:rsidRPr="00C87866">
                <w:rPr>
                  <w:rFonts w:hint="eastAsia"/>
                  <w:sz w:val="16"/>
                  <w:szCs w:val="16"/>
                </w:rPr>
                <w:t>。</w:t>
              </w:r>
              <w:r w:rsidR="00D7476D" w:rsidRPr="00403DE0">
                <w:rPr>
                  <w:rFonts w:hint="eastAsia"/>
                  <w:sz w:val="16"/>
                  <w:szCs w:val="16"/>
                </w:rPr>
                <w:t xml:space="preserve">　</w:t>
              </w:r>
            </w:ins>
          </w:p>
          <w:p w14:paraId="459A437A" w14:textId="116C11BF" w:rsidR="00B90F6D" w:rsidRPr="00DA105A" w:rsidRDefault="00D7476D" w:rsidP="00D7476D">
            <w:pPr>
              <w:spacing w:line="240" w:lineRule="exact"/>
              <w:rPr>
                <w:sz w:val="16"/>
                <w:szCs w:val="16"/>
              </w:rPr>
            </w:pPr>
            <w:ins w:id="73" w:author="犬伏" w:date="2025-06-13T15:46:00Z">
              <w:r w:rsidRPr="00403DE0">
                <w:rPr>
                  <w:rFonts w:hint="eastAsia"/>
                  <w:sz w:val="16"/>
                  <w:szCs w:val="16"/>
                </w:rPr>
                <w:t>なお、具体的な人数については隔月ごとに協議すること。</w:t>
              </w:r>
            </w:ins>
            <w:del w:id="74" w:author="犬伏" w:date="2025-06-13T15:46:00Z">
              <w:r w:rsidR="00B90F6D" w:rsidRPr="00DA105A" w:rsidDel="00D7476D">
                <w:rPr>
                  <w:rFonts w:hint="eastAsia"/>
                  <w:sz w:val="16"/>
                  <w:szCs w:val="16"/>
                </w:rPr>
                <w:delText>〇人</w:delText>
              </w:r>
            </w:del>
          </w:p>
        </w:tc>
      </w:tr>
      <w:tr w:rsidR="00B90F6D" w:rsidRPr="00C41465" w14:paraId="56D1E420" w14:textId="77777777" w:rsidTr="00F13889">
        <w:trPr>
          <w:trHeight w:val="214"/>
          <w:jc w:val="center"/>
        </w:trPr>
        <w:tc>
          <w:tcPr>
            <w:tcW w:w="860" w:type="dxa"/>
            <w:vMerge/>
          </w:tcPr>
          <w:p w14:paraId="18AB2699" w14:textId="77777777" w:rsidR="00B90F6D" w:rsidRPr="00DA105A" w:rsidRDefault="00B90F6D" w:rsidP="00F13889">
            <w:pPr>
              <w:spacing w:line="240" w:lineRule="exact"/>
              <w:jc w:val="center"/>
              <w:rPr>
                <w:sz w:val="16"/>
                <w:szCs w:val="16"/>
              </w:rPr>
            </w:pPr>
          </w:p>
        </w:tc>
        <w:tc>
          <w:tcPr>
            <w:tcW w:w="1572" w:type="dxa"/>
          </w:tcPr>
          <w:p w14:paraId="78F47FEA" w14:textId="77777777" w:rsidR="00B90F6D" w:rsidRPr="00DA105A" w:rsidRDefault="00B90F6D" w:rsidP="00F13889">
            <w:pPr>
              <w:spacing w:line="240" w:lineRule="exact"/>
              <w:jc w:val="center"/>
              <w:rPr>
                <w:sz w:val="16"/>
                <w:szCs w:val="16"/>
              </w:rPr>
            </w:pPr>
            <w:r w:rsidRPr="00DA105A">
              <w:rPr>
                <w:rFonts w:hint="eastAsia"/>
                <w:sz w:val="16"/>
                <w:szCs w:val="16"/>
              </w:rPr>
              <w:t>就業日</w:t>
            </w:r>
          </w:p>
        </w:tc>
        <w:tc>
          <w:tcPr>
            <w:tcW w:w="8195" w:type="dxa"/>
            <w:gridSpan w:val="8"/>
            <w:vAlign w:val="center"/>
          </w:tcPr>
          <w:p w14:paraId="56DC2706" w14:textId="77777777" w:rsidR="00B90F6D" w:rsidRPr="00DA105A" w:rsidRDefault="00B90F6D" w:rsidP="00F13889">
            <w:pPr>
              <w:spacing w:line="240" w:lineRule="exact"/>
              <w:rPr>
                <w:sz w:val="16"/>
                <w:szCs w:val="16"/>
              </w:rPr>
            </w:pPr>
            <w:r w:rsidRPr="00DA105A">
              <w:rPr>
                <w:rFonts w:hint="eastAsia"/>
                <w:sz w:val="16"/>
                <w:szCs w:val="16"/>
              </w:rPr>
              <w:t>月～金曜日</w:t>
            </w:r>
            <w:del w:id="75" w:author="犬伏" w:date="2025-06-13T15:46:00Z">
              <w:r w:rsidRPr="00DA105A" w:rsidDel="00D7476D">
                <w:rPr>
                  <w:rFonts w:hint="eastAsia"/>
                  <w:sz w:val="16"/>
                  <w:szCs w:val="16"/>
                </w:rPr>
                <w:delText xml:space="preserve">　</w:delText>
              </w:r>
              <w:r w:rsidRPr="002F5471" w:rsidDel="00D7476D">
                <w:rPr>
                  <w:rFonts w:hint="eastAsia"/>
                  <w:color w:val="00B0F0"/>
                  <w:sz w:val="16"/>
                  <w:szCs w:val="16"/>
                </w:rPr>
                <w:delText>※シフト等の場合はシフト表を添付</w:delText>
              </w:r>
            </w:del>
          </w:p>
        </w:tc>
      </w:tr>
      <w:tr w:rsidR="00B90F6D" w:rsidRPr="00C41465" w14:paraId="7096CAD4" w14:textId="77777777" w:rsidTr="00F13889">
        <w:trPr>
          <w:trHeight w:val="214"/>
          <w:jc w:val="center"/>
        </w:trPr>
        <w:tc>
          <w:tcPr>
            <w:tcW w:w="860" w:type="dxa"/>
            <w:vMerge/>
          </w:tcPr>
          <w:p w14:paraId="4D297C63" w14:textId="77777777" w:rsidR="00B90F6D" w:rsidRPr="00DA105A" w:rsidRDefault="00B90F6D" w:rsidP="00F13889">
            <w:pPr>
              <w:spacing w:line="240" w:lineRule="exact"/>
              <w:jc w:val="center"/>
              <w:rPr>
                <w:sz w:val="16"/>
                <w:szCs w:val="16"/>
              </w:rPr>
            </w:pPr>
          </w:p>
        </w:tc>
        <w:tc>
          <w:tcPr>
            <w:tcW w:w="1572" w:type="dxa"/>
            <w:vMerge w:val="restart"/>
            <w:vAlign w:val="center"/>
          </w:tcPr>
          <w:p w14:paraId="4B95B6DC" w14:textId="77777777" w:rsidR="00B90F6D" w:rsidRPr="00DA105A" w:rsidRDefault="00B90F6D" w:rsidP="00F13889">
            <w:pPr>
              <w:spacing w:line="240" w:lineRule="exact"/>
              <w:jc w:val="center"/>
              <w:rPr>
                <w:sz w:val="16"/>
                <w:szCs w:val="16"/>
              </w:rPr>
            </w:pPr>
            <w:r w:rsidRPr="00DA105A">
              <w:rPr>
                <w:rFonts w:hint="eastAsia"/>
                <w:sz w:val="16"/>
                <w:szCs w:val="16"/>
              </w:rPr>
              <w:t>就業時間</w:t>
            </w:r>
          </w:p>
        </w:tc>
        <w:tc>
          <w:tcPr>
            <w:tcW w:w="8195" w:type="dxa"/>
            <w:gridSpan w:val="8"/>
            <w:vAlign w:val="center"/>
          </w:tcPr>
          <w:p w14:paraId="22CA7CAE" w14:textId="77777777" w:rsidR="00D7476D" w:rsidRDefault="00B90F6D" w:rsidP="00F13889">
            <w:pPr>
              <w:spacing w:line="240" w:lineRule="exact"/>
              <w:rPr>
                <w:ins w:id="76" w:author="犬伏" w:date="2025-06-13T15:47:00Z"/>
                <w:sz w:val="16"/>
                <w:szCs w:val="16"/>
              </w:rPr>
            </w:pPr>
            <w:r w:rsidRPr="00DA105A">
              <w:rPr>
                <w:rFonts w:hint="eastAsia"/>
                <w:sz w:val="16"/>
                <w:szCs w:val="16"/>
              </w:rPr>
              <w:t>（就業時間）</w:t>
            </w:r>
            <w:r w:rsidRPr="00DA105A">
              <w:rPr>
                <w:sz w:val="16"/>
                <w:szCs w:val="16"/>
              </w:rPr>
              <w:t>8：45～17：30　　7時間45分</w:t>
            </w:r>
            <w:ins w:id="77" w:author="犬伏" w:date="2025-06-13T15:47:00Z">
              <w:r w:rsidR="00D7476D">
                <w:rPr>
                  <w:rFonts w:hint="eastAsia"/>
                  <w:sz w:val="16"/>
                  <w:szCs w:val="16"/>
                </w:rPr>
                <w:t xml:space="preserve">　</w:t>
              </w:r>
            </w:ins>
          </w:p>
          <w:p w14:paraId="4994E80B" w14:textId="6DF673EF" w:rsidR="00B90F6D" w:rsidRPr="00DA105A" w:rsidRDefault="00D7476D" w:rsidP="00F13889">
            <w:pPr>
              <w:spacing w:line="240" w:lineRule="exact"/>
              <w:rPr>
                <w:sz w:val="16"/>
                <w:szCs w:val="16"/>
              </w:rPr>
            </w:pPr>
            <w:ins w:id="78" w:author="犬伏" w:date="2025-06-13T15:47:00Z">
              <w:r w:rsidRPr="00D7476D">
                <w:rPr>
                  <w:rFonts w:hint="eastAsia"/>
                  <w:sz w:val="16"/>
                  <w:szCs w:val="16"/>
                </w:rPr>
                <w:t>なお庁舎の開庁・閉庁時間と合わせて、契約期間中に勤務時間が変更となる可能性がある。</w:t>
              </w:r>
            </w:ins>
          </w:p>
        </w:tc>
      </w:tr>
      <w:tr w:rsidR="00B90F6D" w:rsidRPr="00C41465" w14:paraId="114308F4" w14:textId="77777777" w:rsidTr="00F13889">
        <w:trPr>
          <w:trHeight w:val="202"/>
          <w:jc w:val="center"/>
        </w:trPr>
        <w:tc>
          <w:tcPr>
            <w:tcW w:w="860" w:type="dxa"/>
            <w:vMerge/>
          </w:tcPr>
          <w:p w14:paraId="63F0293D" w14:textId="77777777" w:rsidR="00B90F6D" w:rsidRPr="00DA105A" w:rsidRDefault="00B90F6D" w:rsidP="00F13889">
            <w:pPr>
              <w:spacing w:line="240" w:lineRule="exact"/>
              <w:jc w:val="center"/>
              <w:rPr>
                <w:sz w:val="16"/>
                <w:szCs w:val="16"/>
              </w:rPr>
            </w:pPr>
          </w:p>
        </w:tc>
        <w:tc>
          <w:tcPr>
            <w:tcW w:w="1572" w:type="dxa"/>
            <w:vMerge/>
          </w:tcPr>
          <w:p w14:paraId="0F6AFDAD" w14:textId="77777777" w:rsidR="00B90F6D" w:rsidRPr="00DA105A" w:rsidRDefault="00B90F6D" w:rsidP="00F13889">
            <w:pPr>
              <w:spacing w:line="240" w:lineRule="exact"/>
              <w:jc w:val="center"/>
              <w:rPr>
                <w:sz w:val="16"/>
                <w:szCs w:val="16"/>
              </w:rPr>
            </w:pPr>
          </w:p>
        </w:tc>
        <w:tc>
          <w:tcPr>
            <w:tcW w:w="8195" w:type="dxa"/>
            <w:gridSpan w:val="8"/>
            <w:vAlign w:val="center"/>
          </w:tcPr>
          <w:p w14:paraId="16929AA2" w14:textId="6407343E" w:rsidR="00B90F6D" w:rsidRPr="00DA105A" w:rsidRDefault="00B90F6D" w:rsidP="00F13889">
            <w:pPr>
              <w:spacing w:line="240" w:lineRule="exact"/>
              <w:rPr>
                <w:sz w:val="16"/>
                <w:szCs w:val="16"/>
              </w:rPr>
            </w:pPr>
            <w:r w:rsidRPr="00DA105A">
              <w:rPr>
                <w:rFonts w:hint="eastAsia"/>
                <w:sz w:val="16"/>
                <w:szCs w:val="16"/>
              </w:rPr>
              <w:t>（休憩時間）</w:t>
            </w:r>
            <w:del w:id="79" w:author="犬伏" w:date="2025-06-13T15:46:00Z">
              <w:r w:rsidRPr="00DA105A" w:rsidDel="00D7476D">
                <w:rPr>
                  <w:sz w:val="16"/>
                  <w:szCs w:val="16"/>
                </w:rPr>
                <w:delText xml:space="preserve">12：00～13：00　 </w:delText>
              </w:r>
            </w:del>
            <w:r w:rsidRPr="00DA105A">
              <w:rPr>
                <w:sz w:val="16"/>
                <w:szCs w:val="16"/>
              </w:rPr>
              <w:t>1時間</w:t>
            </w:r>
            <w:ins w:id="80" w:author="犬伏" w:date="2025-06-13T15:46:00Z">
              <w:r w:rsidR="00D7476D">
                <w:rPr>
                  <w:rFonts w:hint="eastAsia"/>
                  <w:sz w:val="16"/>
                  <w:szCs w:val="16"/>
                </w:rPr>
                <w:t xml:space="preserve">　詳細は別添仕様書のとおり</w:t>
              </w:r>
            </w:ins>
          </w:p>
        </w:tc>
      </w:tr>
      <w:tr w:rsidR="00B90F6D" w:rsidRPr="00C41465" w14:paraId="1BFB1774" w14:textId="77777777" w:rsidTr="00F13889">
        <w:trPr>
          <w:trHeight w:val="662"/>
          <w:jc w:val="center"/>
        </w:trPr>
        <w:tc>
          <w:tcPr>
            <w:tcW w:w="860" w:type="dxa"/>
            <w:vMerge/>
          </w:tcPr>
          <w:p w14:paraId="53BB32C9" w14:textId="77777777" w:rsidR="00B90F6D" w:rsidRPr="00DA105A" w:rsidRDefault="00B90F6D" w:rsidP="00F13889">
            <w:pPr>
              <w:spacing w:line="240" w:lineRule="exact"/>
              <w:jc w:val="center"/>
              <w:rPr>
                <w:sz w:val="16"/>
                <w:szCs w:val="16"/>
              </w:rPr>
            </w:pPr>
          </w:p>
        </w:tc>
        <w:tc>
          <w:tcPr>
            <w:tcW w:w="1572" w:type="dxa"/>
            <w:vAlign w:val="center"/>
          </w:tcPr>
          <w:p w14:paraId="4F98210F" w14:textId="77777777" w:rsidR="00B90F6D" w:rsidRPr="00DA105A" w:rsidRDefault="00B90F6D" w:rsidP="00F13889">
            <w:pPr>
              <w:spacing w:line="240" w:lineRule="exact"/>
              <w:jc w:val="center"/>
              <w:rPr>
                <w:sz w:val="16"/>
                <w:szCs w:val="16"/>
              </w:rPr>
            </w:pPr>
            <w:r w:rsidRPr="00DA105A">
              <w:rPr>
                <w:rFonts w:hint="eastAsia"/>
                <w:sz w:val="16"/>
                <w:szCs w:val="16"/>
              </w:rPr>
              <w:t>時間外・休日労働</w:t>
            </w:r>
          </w:p>
        </w:tc>
        <w:tc>
          <w:tcPr>
            <w:tcW w:w="8195" w:type="dxa"/>
            <w:gridSpan w:val="8"/>
            <w:vAlign w:val="center"/>
          </w:tcPr>
          <w:p w14:paraId="1A3926B3" w14:textId="77777777" w:rsidR="00B90F6D" w:rsidRPr="00DA105A" w:rsidRDefault="00B90F6D" w:rsidP="00F13889">
            <w:pPr>
              <w:spacing w:line="240" w:lineRule="exact"/>
              <w:rPr>
                <w:sz w:val="16"/>
                <w:szCs w:val="16"/>
              </w:rPr>
            </w:pPr>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p>
          <w:p w14:paraId="1D8E6A3C" w14:textId="7D60AD16" w:rsidR="00B90F6D" w:rsidRPr="00DA105A" w:rsidRDefault="00B90F6D" w:rsidP="00F13889">
            <w:pPr>
              <w:spacing w:line="240" w:lineRule="exact"/>
              <w:rPr>
                <w:sz w:val="16"/>
                <w:szCs w:val="16"/>
              </w:rPr>
            </w:pPr>
            <w:r w:rsidRPr="00DA105A">
              <w:rPr>
                <w:rFonts w:hint="eastAsia"/>
                <w:sz w:val="16"/>
                <w:szCs w:val="16"/>
              </w:rPr>
              <w:t>就業時間外の労働は１日</w:t>
            </w:r>
            <w:ins w:id="81" w:author="犬伏" w:date="2025-06-13T15:47:00Z">
              <w:r w:rsidR="00D7476D">
                <w:rPr>
                  <w:rFonts w:hint="eastAsia"/>
                  <w:sz w:val="16"/>
                  <w:szCs w:val="16"/>
                </w:rPr>
                <w:t>５</w:t>
              </w:r>
            </w:ins>
            <w:del w:id="82" w:author="犬伏" w:date="2025-06-13T15:47:00Z">
              <w:r w:rsidRPr="00DA105A" w:rsidDel="00D7476D">
                <w:rPr>
                  <w:rFonts w:hint="eastAsia"/>
                  <w:sz w:val="16"/>
                  <w:szCs w:val="16"/>
                </w:rPr>
                <w:delText>〇</w:delText>
              </w:r>
            </w:del>
            <w:r w:rsidRPr="00DA105A">
              <w:rPr>
                <w:rFonts w:hint="eastAsia"/>
                <w:sz w:val="16"/>
                <w:szCs w:val="16"/>
              </w:rPr>
              <w:t>時間、１か月</w:t>
            </w:r>
            <w:ins w:id="83" w:author="犬伏" w:date="2025-06-13T15:47:00Z">
              <w:r w:rsidR="00D7476D">
                <w:rPr>
                  <w:rFonts w:hint="eastAsia"/>
                  <w:sz w:val="16"/>
                  <w:szCs w:val="16"/>
                </w:rPr>
                <w:t>4</w:t>
              </w:r>
              <w:r w:rsidR="00D7476D">
                <w:rPr>
                  <w:sz w:val="16"/>
                  <w:szCs w:val="16"/>
                </w:rPr>
                <w:t>5</w:t>
              </w:r>
            </w:ins>
            <w:del w:id="84" w:author="犬伏" w:date="2025-06-13T15:47:00Z">
              <w:r w:rsidRPr="00DA105A" w:rsidDel="00D7476D">
                <w:rPr>
                  <w:rFonts w:hint="eastAsia"/>
                  <w:sz w:val="16"/>
                  <w:szCs w:val="16"/>
                </w:rPr>
                <w:delText>〇</w:delText>
              </w:r>
            </w:del>
            <w:r w:rsidRPr="00DA105A">
              <w:rPr>
                <w:rFonts w:hint="eastAsia"/>
                <w:sz w:val="16"/>
                <w:szCs w:val="16"/>
              </w:rPr>
              <w:t>時間、１年</w:t>
            </w:r>
            <w:ins w:id="85" w:author="犬伏" w:date="2025-06-13T15:47:00Z">
              <w:r w:rsidR="00D7476D">
                <w:rPr>
                  <w:rFonts w:hint="eastAsia"/>
                  <w:sz w:val="16"/>
                  <w:szCs w:val="16"/>
                </w:rPr>
                <w:t>3</w:t>
              </w:r>
              <w:r w:rsidR="00D7476D">
                <w:rPr>
                  <w:sz w:val="16"/>
                  <w:szCs w:val="16"/>
                </w:rPr>
                <w:t>60</w:t>
              </w:r>
            </w:ins>
            <w:del w:id="86" w:author="犬伏" w:date="2025-06-13T15:47:00Z">
              <w:r w:rsidRPr="00DA105A" w:rsidDel="00D7476D">
                <w:rPr>
                  <w:rFonts w:hint="eastAsia"/>
                  <w:sz w:val="16"/>
                  <w:szCs w:val="16"/>
                </w:rPr>
                <w:delText>〇</w:delText>
              </w:r>
            </w:del>
            <w:r w:rsidRPr="00DA105A">
              <w:rPr>
                <w:rFonts w:hint="eastAsia"/>
                <w:sz w:val="16"/>
                <w:szCs w:val="16"/>
              </w:rPr>
              <w:t>時間の範囲内</w:t>
            </w:r>
          </w:p>
          <w:p w14:paraId="7B8E4507" w14:textId="09FB9B87" w:rsidR="00B90F6D" w:rsidRPr="00DA105A" w:rsidRDefault="00B90F6D" w:rsidP="00F13889">
            <w:pPr>
              <w:spacing w:line="240" w:lineRule="exact"/>
              <w:rPr>
                <w:sz w:val="16"/>
                <w:szCs w:val="16"/>
              </w:rPr>
            </w:pPr>
            <w:r w:rsidRPr="00DA105A">
              <w:rPr>
                <w:rFonts w:hint="eastAsia"/>
                <w:sz w:val="16"/>
                <w:szCs w:val="16"/>
              </w:rPr>
              <w:t>法定休日の勤務は１か月</w:t>
            </w:r>
            <w:ins w:id="87" w:author="犬伏" w:date="2025-06-13T15:47:00Z">
              <w:r w:rsidR="00D7476D">
                <w:rPr>
                  <w:rFonts w:hint="eastAsia"/>
                  <w:sz w:val="16"/>
                  <w:szCs w:val="16"/>
                </w:rPr>
                <w:t>2</w:t>
              </w:r>
            </w:ins>
            <w:del w:id="88" w:author="犬伏" w:date="2025-06-13T15:47:00Z">
              <w:r w:rsidRPr="00DA105A" w:rsidDel="00D7476D">
                <w:rPr>
                  <w:rFonts w:hint="eastAsia"/>
                  <w:sz w:val="16"/>
                  <w:szCs w:val="16"/>
                </w:rPr>
                <w:delText>〇</w:delText>
              </w:r>
            </w:del>
            <w:r w:rsidRPr="00DA105A">
              <w:rPr>
                <w:rFonts w:hint="eastAsia"/>
                <w:sz w:val="16"/>
                <w:szCs w:val="16"/>
              </w:rPr>
              <w:t>日の範囲内</w:t>
            </w:r>
          </w:p>
        </w:tc>
      </w:tr>
      <w:tr w:rsidR="00B90F6D" w:rsidRPr="00C41465" w14:paraId="573515EA" w14:textId="77777777" w:rsidTr="00F13889">
        <w:trPr>
          <w:trHeight w:val="807"/>
          <w:jc w:val="center"/>
        </w:trPr>
        <w:tc>
          <w:tcPr>
            <w:tcW w:w="860" w:type="dxa"/>
            <w:vMerge/>
          </w:tcPr>
          <w:p w14:paraId="0ABF8500" w14:textId="77777777" w:rsidR="00B90F6D" w:rsidRPr="00DA105A" w:rsidRDefault="00B90F6D" w:rsidP="00F13889">
            <w:pPr>
              <w:spacing w:line="240" w:lineRule="exact"/>
              <w:jc w:val="center"/>
              <w:rPr>
                <w:sz w:val="16"/>
                <w:szCs w:val="16"/>
              </w:rPr>
            </w:pPr>
          </w:p>
        </w:tc>
        <w:tc>
          <w:tcPr>
            <w:tcW w:w="1572" w:type="dxa"/>
            <w:vAlign w:val="center"/>
          </w:tcPr>
          <w:p w14:paraId="705E0BE4" w14:textId="77777777" w:rsidR="00B90F6D" w:rsidRPr="00876379" w:rsidRDefault="00B90F6D" w:rsidP="00F13889">
            <w:pPr>
              <w:spacing w:line="240" w:lineRule="exact"/>
              <w:jc w:val="center"/>
              <w:rPr>
                <w:sz w:val="16"/>
                <w:szCs w:val="16"/>
              </w:rPr>
            </w:pPr>
            <w:r w:rsidRPr="00DA105A">
              <w:rPr>
                <w:rFonts w:hint="eastAsia"/>
                <w:sz w:val="16"/>
                <w:szCs w:val="16"/>
              </w:rPr>
              <w:t>安全衛生</w:t>
            </w:r>
          </w:p>
        </w:tc>
        <w:tc>
          <w:tcPr>
            <w:tcW w:w="8195" w:type="dxa"/>
            <w:gridSpan w:val="8"/>
            <w:vAlign w:val="center"/>
          </w:tcPr>
          <w:p w14:paraId="62FB2130" w14:textId="735D217E" w:rsidR="00B90F6D" w:rsidRPr="00876379" w:rsidRDefault="00B90F6D" w:rsidP="00354174">
            <w:pPr>
              <w:spacing w:line="240" w:lineRule="exact"/>
              <w:rPr>
                <w:sz w:val="16"/>
                <w:szCs w:val="16"/>
              </w:rPr>
            </w:pPr>
            <w:r w:rsidRPr="00876379">
              <w:rPr>
                <w:rFonts w:hint="eastAsia"/>
                <w:sz w:val="16"/>
                <w:szCs w:val="16"/>
              </w:rPr>
              <w:t>派遣先及び派遣元は、</w:t>
            </w:r>
            <w:r w:rsidRPr="00DE6690">
              <w:rPr>
                <w:rFonts w:hint="eastAsia"/>
                <w:sz w:val="16"/>
                <w:szCs w:val="16"/>
              </w:rPr>
              <w:t>労働者派遣法第</w:t>
            </w:r>
            <w:r w:rsidRPr="00DE6690">
              <w:rPr>
                <w:sz w:val="16"/>
                <w:szCs w:val="16"/>
              </w:rPr>
              <w:t>44条から第47条の</w:t>
            </w:r>
            <w:r w:rsidR="00354174" w:rsidRPr="00DE6690">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p>
        </w:tc>
      </w:tr>
      <w:tr w:rsidR="00B90F6D" w:rsidRPr="00C41465" w14:paraId="33ADBEF9" w14:textId="77777777" w:rsidTr="00F13889">
        <w:trPr>
          <w:trHeight w:val="227"/>
          <w:jc w:val="center"/>
        </w:trPr>
        <w:tc>
          <w:tcPr>
            <w:tcW w:w="860" w:type="dxa"/>
            <w:vMerge/>
          </w:tcPr>
          <w:p w14:paraId="2A9685EE" w14:textId="77777777" w:rsidR="00B90F6D" w:rsidRPr="00DA105A" w:rsidRDefault="00B90F6D" w:rsidP="00F13889">
            <w:pPr>
              <w:spacing w:line="240" w:lineRule="exact"/>
              <w:jc w:val="center"/>
              <w:rPr>
                <w:sz w:val="16"/>
                <w:szCs w:val="16"/>
              </w:rPr>
            </w:pPr>
          </w:p>
        </w:tc>
        <w:tc>
          <w:tcPr>
            <w:tcW w:w="1572" w:type="dxa"/>
            <w:vAlign w:val="center"/>
          </w:tcPr>
          <w:p w14:paraId="6B9CBFB8" w14:textId="77777777" w:rsidR="00B90F6D" w:rsidRPr="00DA105A" w:rsidRDefault="00B90F6D" w:rsidP="00F13889">
            <w:pPr>
              <w:spacing w:line="240" w:lineRule="exact"/>
              <w:jc w:val="center"/>
              <w:rPr>
                <w:sz w:val="16"/>
                <w:szCs w:val="16"/>
              </w:rPr>
            </w:pPr>
            <w:r w:rsidRPr="00DA105A">
              <w:rPr>
                <w:rFonts w:hint="eastAsia"/>
                <w:sz w:val="16"/>
                <w:szCs w:val="16"/>
              </w:rPr>
              <w:t>便宜供与</w:t>
            </w:r>
          </w:p>
        </w:tc>
        <w:tc>
          <w:tcPr>
            <w:tcW w:w="8195" w:type="dxa"/>
            <w:gridSpan w:val="8"/>
            <w:vAlign w:val="center"/>
          </w:tcPr>
          <w:p w14:paraId="7773E1E3" w14:textId="77777777" w:rsidR="00B90F6D" w:rsidRPr="00DA105A" w:rsidRDefault="00B90F6D" w:rsidP="00F13889">
            <w:pPr>
              <w:spacing w:line="240" w:lineRule="exact"/>
              <w:rPr>
                <w:sz w:val="16"/>
                <w:szCs w:val="16"/>
              </w:rPr>
            </w:pPr>
            <w:r w:rsidRPr="00DA105A">
              <w:rPr>
                <w:rFonts w:hint="eastAsia"/>
                <w:sz w:val="16"/>
                <w:szCs w:val="16"/>
              </w:rPr>
              <w:t>派遣労働者に対して、甲が雇用する労働者が利用する福利厚生施設、設備等について必要に応じて派遣労働者が利用する機会を与えることとする。</w:t>
            </w:r>
          </w:p>
        </w:tc>
      </w:tr>
      <w:tr w:rsidR="00B90F6D" w:rsidRPr="00C41465" w14:paraId="58E8534D" w14:textId="77777777" w:rsidTr="00F13889">
        <w:trPr>
          <w:trHeight w:val="1499"/>
          <w:jc w:val="center"/>
        </w:trPr>
        <w:tc>
          <w:tcPr>
            <w:tcW w:w="860" w:type="dxa"/>
            <w:vMerge/>
          </w:tcPr>
          <w:p w14:paraId="2B841386" w14:textId="77777777" w:rsidR="00B90F6D" w:rsidRPr="00DA105A" w:rsidRDefault="00B90F6D" w:rsidP="00F13889">
            <w:pPr>
              <w:spacing w:line="240" w:lineRule="exact"/>
              <w:jc w:val="center"/>
              <w:rPr>
                <w:sz w:val="16"/>
                <w:szCs w:val="16"/>
              </w:rPr>
            </w:pPr>
          </w:p>
        </w:tc>
        <w:tc>
          <w:tcPr>
            <w:tcW w:w="1572" w:type="dxa"/>
            <w:vAlign w:val="center"/>
          </w:tcPr>
          <w:p w14:paraId="04EDD6F2" w14:textId="77777777" w:rsidR="00B90F6D" w:rsidRDefault="00B90F6D" w:rsidP="00F13889">
            <w:pPr>
              <w:spacing w:line="240" w:lineRule="exact"/>
              <w:jc w:val="center"/>
              <w:rPr>
                <w:sz w:val="16"/>
                <w:szCs w:val="16"/>
              </w:rPr>
            </w:pPr>
            <w:r w:rsidRPr="00DA105A">
              <w:rPr>
                <w:rFonts w:hint="eastAsia"/>
                <w:sz w:val="16"/>
                <w:szCs w:val="16"/>
              </w:rPr>
              <w:t>苦情処理</w:t>
            </w:r>
          </w:p>
          <w:p w14:paraId="335BBE88" w14:textId="77777777" w:rsidR="00B90F6D" w:rsidRPr="00892B62" w:rsidRDefault="00B90F6D" w:rsidP="00F13889">
            <w:pPr>
              <w:spacing w:line="240" w:lineRule="exact"/>
              <w:jc w:val="center"/>
              <w:rPr>
                <w:sz w:val="16"/>
                <w:szCs w:val="16"/>
              </w:rPr>
            </w:pPr>
            <w:r>
              <w:rPr>
                <w:rFonts w:hint="eastAsia"/>
                <w:sz w:val="16"/>
                <w:szCs w:val="16"/>
              </w:rPr>
              <w:t>（苦情の申出を受ける者）</w:t>
            </w:r>
          </w:p>
        </w:tc>
        <w:tc>
          <w:tcPr>
            <w:tcW w:w="8195" w:type="dxa"/>
            <w:gridSpan w:val="8"/>
            <w:vAlign w:val="center"/>
          </w:tcPr>
          <w:p w14:paraId="61A93F38" w14:textId="77777777" w:rsidR="00B90F6D" w:rsidRPr="00892B62" w:rsidRDefault="00B90F6D" w:rsidP="00F13889">
            <w:pPr>
              <w:spacing w:line="240" w:lineRule="exact"/>
              <w:rPr>
                <w:sz w:val="16"/>
                <w:szCs w:val="16"/>
              </w:rPr>
            </w:pPr>
            <w:r w:rsidRPr="00892B62">
              <w:rPr>
                <w:rFonts w:hint="eastAsia"/>
                <w:sz w:val="16"/>
                <w:szCs w:val="16"/>
              </w:rPr>
              <w:t>１　苦情の申出を受ける者</w:t>
            </w:r>
          </w:p>
          <w:p w14:paraId="34EB430D" w14:textId="2452CCD8" w:rsidR="00B90F6D" w:rsidRPr="00892B62" w:rsidDel="00D7476D" w:rsidRDefault="00B90F6D" w:rsidP="00F13889">
            <w:pPr>
              <w:spacing w:line="240" w:lineRule="exact"/>
              <w:rPr>
                <w:del w:id="89" w:author="犬伏" w:date="2025-06-13T15:50:00Z"/>
                <w:sz w:val="16"/>
                <w:szCs w:val="16"/>
              </w:rPr>
            </w:pPr>
            <w:r w:rsidRPr="00892B62">
              <w:rPr>
                <w:rFonts w:hint="eastAsia"/>
                <w:sz w:val="16"/>
                <w:szCs w:val="16"/>
              </w:rPr>
              <w:t>【派遣先】</w:t>
            </w:r>
            <w:ins w:id="90" w:author="犬伏" w:date="2025-06-13T15:48:00Z">
              <w:r w:rsidR="00D7476D">
                <w:rPr>
                  <w:rFonts w:hint="eastAsia"/>
                  <w:sz w:val="16"/>
                  <w:szCs w:val="16"/>
                </w:rPr>
                <w:t>行財政局税務部市民税企画</w:t>
              </w:r>
            </w:ins>
            <w:del w:id="91" w:author="犬伏" w:date="2025-06-13T15:48:00Z">
              <w:r w:rsidRPr="00892B62" w:rsidDel="00D7476D">
                <w:rPr>
                  <w:rFonts w:hint="eastAsia"/>
                  <w:sz w:val="16"/>
                  <w:szCs w:val="16"/>
                </w:rPr>
                <w:delText>〇〇局〇</w:delText>
              </w:r>
            </w:del>
            <w:del w:id="92" w:author="犬伏" w:date="2025-06-13T15:47:00Z">
              <w:r w:rsidRPr="00892B62" w:rsidDel="00D7476D">
                <w:rPr>
                  <w:rFonts w:hint="eastAsia"/>
                  <w:sz w:val="16"/>
                  <w:szCs w:val="16"/>
                </w:rPr>
                <w:delText>〇</w:delText>
              </w:r>
            </w:del>
            <w:r w:rsidRPr="00892B62">
              <w:rPr>
                <w:rFonts w:hint="eastAsia"/>
                <w:sz w:val="16"/>
                <w:szCs w:val="16"/>
              </w:rPr>
              <w:t xml:space="preserve">課長　</w:t>
            </w:r>
            <w:ins w:id="93" w:author="犬伏" w:date="2025-06-13T15:49:00Z">
              <w:r w:rsidR="00D7476D">
                <w:rPr>
                  <w:rFonts w:hint="eastAsia"/>
                  <w:sz w:val="16"/>
                  <w:szCs w:val="16"/>
                </w:rPr>
                <w:t>北尾　大輔</w:t>
              </w:r>
            </w:ins>
            <w:del w:id="94" w:author="犬伏" w:date="2025-06-13T15:49:00Z">
              <w:r w:rsidRPr="00892B62" w:rsidDel="00D7476D">
                <w:rPr>
                  <w:rFonts w:hint="eastAsia"/>
                  <w:sz w:val="16"/>
                  <w:szCs w:val="16"/>
                </w:rPr>
                <w:delText>〇〇　〇〇</w:delText>
              </w:r>
            </w:del>
            <w:r w:rsidRPr="00892B62">
              <w:rPr>
                <w:rFonts w:hint="eastAsia"/>
                <w:sz w:val="16"/>
                <w:szCs w:val="16"/>
              </w:rPr>
              <w:t>（</w:t>
            </w:r>
            <w:r w:rsidRPr="00892B62">
              <w:rPr>
                <w:sz w:val="16"/>
                <w:szCs w:val="16"/>
              </w:rPr>
              <w:t>TEL）078-</w:t>
            </w:r>
            <w:del w:id="95" w:author="犬伏" w:date="2025-06-13T15:50:00Z">
              <w:r w:rsidRPr="00892B62" w:rsidDel="00D7476D">
                <w:rPr>
                  <w:sz w:val="16"/>
                  <w:szCs w:val="16"/>
                </w:rPr>
                <w:delText>×××-</w:delText>
              </w:r>
            </w:del>
            <w:ins w:id="96" w:author="犬伏" w:date="2025-06-13T15:50:00Z">
              <w:r w:rsidR="00D7476D">
                <w:rPr>
                  <w:sz w:val="16"/>
                  <w:szCs w:val="16"/>
                </w:rPr>
                <w:t>647-</w:t>
              </w:r>
              <w:r w:rsidR="00D7476D" w:rsidRPr="00D7476D">
                <w:rPr>
                  <w:sz w:val="16"/>
                  <w:szCs w:val="16"/>
                </w:rPr>
                <w:t>9406</w:t>
              </w:r>
            </w:ins>
            <w:del w:id="97" w:author="犬伏" w:date="2025-06-13T15:50:00Z">
              <w:r w:rsidRPr="00892B62" w:rsidDel="00D7476D">
                <w:rPr>
                  <w:sz w:val="16"/>
                  <w:szCs w:val="16"/>
                </w:rPr>
                <w:delText>××××</w:delText>
              </w:r>
            </w:del>
          </w:p>
          <w:p w14:paraId="3C3B0F5E" w14:textId="77777777" w:rsidR="00D7476D" w:rsidRDefault="00D7476D" w:rsidP="00F13889">
            <w:pPr>
              <w:spacing w:line="240" w:lineRule="exact"/>
              <w:rPr>
                <w:ins w:id="98" w:author="犬伏" w:date="2025-06-13T15:50:00Z"/>
                <w:sz w:val="16"/>
                <w:szCs w:val="16"/>
              </w:rPr>
            </w:pPr>
          </w:p>
          <w:p w14:paraId="40781F4B" w14:textId="665A960B" w:rsidR="00B90F6D" w:rsidRPr="00892B62" w:rsidRDefault="00B90F6D" w:rsidP="00F13889">
            <w:pPr>
              <w:spacing w:line="240" w:lineRule="exact"/>
              <w:rPr>
                <w:sz w:val="16"/>
                <w:szCs w:val="16"/>
              </w:rPr>
            </w:pPr>
            <w:r w:rsidRPr="00892B62">
              <w:rPr>
                <w:rFonts w:hint="eastAsia"/>
                <w:sz w:val="16"/>
                <w:szCs w:val="16"/>
              </w:rPr>
              <w:t>【派遣元】△△部△△課長　△△　△△（</w:t>
            </w:r>
            <w:r w:rsidRPr="00892B62">
              <w:rPr>
                <w:sz w:val="16"/>
                <w:szCs w:val="16"/>
              </w:rPr>
              <w:t>TEL）078-×××-××××</w:t>
            </w:r>
          </w:p>
          <w:p w14:paraId="5B55445B" w14:textId="77777777" w:rsidR="00B90F6D" w:rsidRPr="00876379" w:rsidRDefault="00B90F6D" w:rsidP="00F13889">
            <w:pPr>
              <w:spacing w:line="240" w:lineRule="exact"/>
              <w:rPr>
                <w:sz w:val="16"/>
                <w:szCs w:val="16"/>
              </w:rPr>
            </w:pPr>
            <w:r w:rsidRPr="00892B62">
              <w:rPr>
                <w:rFonts w:hint="eastAsia"/>
                <w:sz w:val="16"/>
                <w:szCs w:val="16"/>
              </w:rPr>
              <w:t>２　苦情処理方法・連携体制</w:t>
            </w:r>
          </w:p>
          <w:p w14:paraId="712C352A" w14:textId="77777777" w:rsidR="00B90F6D" w:rsidRPr="00876379" w:rsidRDefault="00B90F6D" w:rsidP="00F13889">
            <w:pPr>
              <w:spacing w:line="240" w:lineRule="exact"/>
              <w:rPr>
                <w:sz w:val="16"/>
                <w:szCs w:val="16"/>
              </w:rPr>
            </w:pPr>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p>
          <w:p w14:paraId="480091DB" w14:textId="77777777" w:rsidR="00B90F6D" w:rsidRPr="00876379" w:rsidRDefault="00B90F6D" w:rsidP="00F13889">
            <w:pPr>
              <w:spacing w:line="240" w:lineRule="exact"/>
              <w:rPr>
                <w:sz w:val="16"/>
                <w:szCs w:val="16"/>
              </w:rPr>
            </w:pPr>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p>
        </w:tc>
      </w:tr>
      <w:tr w:rsidR="00B90F6D" w:rsidRPr="00C41465" w14:paraId="70737C47" w14:textId="77777777" w:rsidTr="00F13889">
        <w:trPr>
          <w:trHeight w:val="372"/>
          <w:jc w:val="center"/>
        </w:trPr>
        <w:tc>
          <w:tcPr>
            <w:tcW w:w="860" w:type="dxa"/>
            <w:vMerge/>
          </w:tcPr>
          <w:p w14:paraId="63D09B85" w14:textId="77777777" w:rsidR="00B90F6D" w:rsidRPr="00DA105A" w:rsidRDefault="00B90F6D" w:rsidP="00F13889">
            <w:pPr>
              <w:spacing w:line="240" w:lineRule="exact"/>
              <w:jc w:val="center"/>
              <w:rPr>
                <w:sz w:val="16"/>
                <w:szCs w:val="16"/>
              </w:rPr>
            </w:pPr>
          </w:p>
        </w:tc>
        <w:tc>
          <w:tcPr>
            <w:tcW w:w="1572" w:type="dxa"/>
            <w:vAlign w:val="center"/>
          </w:tcPr>
          <w:p w14:paraId="54EB2265" w14:textId="5BC411A7" w:rsidR="00B90F6D" w:rsidRPr="00876379" w:rsidRDefault="00B90F6D" w:rsidP="00F13889">
            <w:pPr>
              <w:spacing w:line="240" w:lineRule="exact"/>
              <w:jc w:val="center"/>
              <w:rPr>
                <w:sz w:val="16"/>
                <w:szCs w:val="16"/>
              </w:rPr>
            </w:pPr>
            <w:r w:rsidRPr="00DA105A">
              <w:rPr>
                <w:rFonts w:hint="eastAsia"/>
                <w:sz w:val="16"/>
                <w:szCs w:val="16"/>
              </w:rPr>
              <w:t>派遣労働者の雇用の安定を図るために必要な措置</w:t>
            </w:r>
          </w:p>
        </w:tc>
        <w:tc>
          <w:tcPr>
            <w:tcW w:w="8195" w:type="dxa"/>
            <w:gridSpan w:val="8"/>
          </w:tcPr>
          <w:p w14:paraId="5B9357CE" w14:textId="77777777" w:rsidR="00B90F6D" w:rsidRPr="00876379" w:rsidRDefault="00B90F6D" w:rsidP="00F13889">
            <w:pPr>
              <w:spacing w:line="240" w:lineRule="exact"/>
              <w:rPr>
                <w:sz w:val="16"/>
                <w:szCs w:val="16"/>
              </w:rPr>
            </w:pPr>
            <w:r w:rsidRPr="00876379">
              <w:rPr>
                <w:rFonts w:hint="eastAsia"/>
                <w:sz w:val="16"/>
                <w:szCs w:val="16"/>
              </w:rPr>
              <w:t>１　労働者派遣契約の解除の事前の申し入れ</w:t>
            </w:r>
          </w:p>
          <w:p w14:paraId="3E9C4EE1" w14:textId="280B48AA" w:rsidR="00B90F6D" w:rsidRPr="00876379" w:rsidRDefault="00B90F6D" w:rsidP="00F13889">
            <w:pPr>
              <w:spacing w:line="240" w:lineRule="exact"/>
              <w:rPr>
                <w:sz w:val="16"/>
                <w:szCs w:val="16"/>
              </w:rPr>
            </w:pPr>
            <w:r w:rsidRPr="00876379">
              <w:rPr>
                <w:rFonts w:hint="eastAsia"/>
                <w:sz w:val="16"/>
                <w:szCs w:val="16"/>
              </w:rPr>
              <w:t>甲は専ら甲に起因する事由により労働者派遣契約の契約期間が満了する前の解除を行おうとする場合には、乙の合意を得ることはもとより、</w:t>
            </w:r>
            <w:ins w:id="99" w:author="犬伏" w:date="2025-06-13T15:50:00Z">
              <w:r w:rsidR="00D7476D" w:rsidRPr="00D7476D">
                <w:rPr>
                  <w:rFonts w:hint="eastAsia"/>
                  <w:bCs/>
                  <w:sz w:val="16"/>
                  <w:szCs w:val="16"/>
                  <w:rPrChange w:id="100" w:author="犬伏" w:date="2025-06-13T15:50:00Z">
                    <w:rPr>
                      <w:rFonts w:hint="eastAsia"/>
                      <w:b/>
                      <w:bCs/>
                      <w:color w:val="FF0000"/>
                      <w:sz w:val="16"/>
                      <w:szCs w:val="16"/>
                    </w:rPr>
                  </w:rPrChange>
                </w:rPr>
                <w:t>少なくとも</w:t>
              </w:r>
              <w:r w:rsidR="00D7476D" w:rsidRPr="00D7476D">
                <w:rPr>
                  <w:bCs/>
                  <w:sz w:val="16"/>
                  <w:szCs w:val="16"/>
                  <w:rPrChange w:id="101" w:author="犬伏" w:date="2025-06-13T15:50:00Z">
                    <w:rPr>
                      <w:b/>
                      <w:bCs/>
                      <w:color w:val="FF0000"/>
                      <w:sz w:val="16"/>
                      <w:szCs w:val="16"/>
                    </w:rPr>
                  </w:rPrChange>
                </w:rPr>
                <w:t>30</w:t>
              </w:r>
              <w:r w:rsidR="00D7476D" w:rsidRPr="00D7476D">
                <w:rPr>
                  <w:rFonts w:hint="eastAsia"/>
                  <w:bCs/>
                  <w:sz w:val="16"/>
                  <w:szCs w:val="16"/>
                  <w:rPrChange w:id="102" w:author="犬伏" w:date="2025-06-13T15:50:00Z">
                    <w:rPr>
                      <w:rFonts w:hint="eastAsia"/>
                      <w:b/>
                      <w:bCs/>
                      <w:color w:val="FF0000"/>
                      <w:sz w:val="16"/>
                      <w:szCs w:val="16"/>
                    </w:rPr>
                  </w:rPrChange>
                </w:rPr>
                <w:t>日前</w:t>
              </w:r>
            </w:ins>
            <w:del w:id="103" w:author="犬伏" w:date="2025-06-13T15:50:00Z">
              <w:r w:rsidRPr="00874B2D" w:rsidDel="00D7476D">
                <w:rPr>
                  <w:rFonts w:hint="eastAsia"/>
                  <w:b/>
                  <w:bCs/>
                  <w:color w:val="FF0000"/>
                  <w:sz w:val="16"/>
                  <w:szCs w:val="16"/>
                </w:rPr>
                <w:delText>【具体的期間を明記】</w:delText>
              </w:r>
            </w:del>
            <w:r w:rsidRPr="00876379">
              <w:rPr>
                <w:rFonts w:hint="eastAsia"/>
                <w:sz w:val="16"/>
                <w:szCs w:val="16"/>
              </w:rPr>
              <w:t>をもって乙に解除の申し入れを行うこととする。</w:t>
            </w:r>
          </w:p>
          <w:p w14:paraId="711CF900" w14:textId="4FBE81DA" w:rsidR="00B90F6D" w:rsidRPr="00876379" w:rsidRDefault="00720527" w:rsidP="00F13889">
            <w:pPr>
              <w:spacing w:line="240" w:lineRule="exact"/>
              <w:rPr>
                <w:sz w:val="16"/>
                <w:szCs w:val="16"/>
              </w:rPr>
            </w:pPr>
            <w:r>
              <w:rPr>
                <w:rFonts w:hint="eastAsia"/>
                <w:sz w:val="16"/>
                <w:szCs w:val="16"/>
              </w:rPr>
              <w:t>２</w:t>
            </w:r>
            <w:r w:rsidR="00B90F6D" w:rsidRPr="00876379">
              <w:rPr>
                <w:rFonts w:hint="eastAsia"/>
                <w:sz w:val="16"/>
                <w:szCs w:val="16"/>
              </w:rPr>
              <w:t xml:space="preserve">　損害賠償に係る適切な措置</w:t>
            </w:r>
          </w:p>
          <w:p w14:paraId="7F896251" w14:textId="77777777" w:rsidR="00B90F6D" w:rsidRPr="005F5FD0" w:rsidRDefault="00B90F6D" w:rsidP="00F13889">
            <w:pPr>
              <w:spacing w:line="240" w:lineRule="exact"/>
              <w:rPr>
                <w:strike/>
                <w:sz w:val="16"/>
                <w:szCs w:val="16"/>
              </w:rPr>
            </w:pPr>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p>
          <w:p w14:paraId="548DBE3A" w14:textId="5A885E23" w:rsidR="00B90F6D" w:rsidRPr="00876379" w:rsidRDefault="00720527" w:rsidP="00F13889">
            <w:pPr>
              <w:spacing w:line="240" w:lineRule="exact"/>
              <w:rPr>
                <w:sz w:val="16"/>
                <w:szCs w:val="16"/>
              </w:rPr>
            </w:pPr>
            <w:r>
              <w:rPr>
                <w:rFonts w:hint="eastAsia"/>
                <w:sz w:val="16"/>
                <w:szCs w:val="16"/>
              </w:rPr>
              <w:t>３</w:t>
            </w:r>
            <w:r w:rsidR="00B90F6D" w:rsidRPr="00876379">
              <w:rPr>
                <w:rFonts w:hint="eastAsia"/>
                <w:sz w:val="16"/>
                <w:szCs w:val="16"/>
              </w:rPr>
              <w:t xml:space="preserve">　労働者派遣契約の解除の理由の明示</w:t>
            </w:r>
          </w:p>
          <w:p w14:paraId="5CC79A33" w14:textId="77777777" w:rsidR="00B90F6D" w:rsidRPr="00876379" w:rsidRDefault="00B90F6D" w:rsidP="00F13889">
            <w:pPr>
              <w:spacing w:line="240" w:lineRule="exact"/>
              <w:rPr>
                <w:sz w:val="16"/>
                <w:szCs w:val="16"/>
              </w:rPr>
            </w:pPr>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p>
        </w:tc>
      </w:tr>
      <w:tr w:rsidR="00AA4120" w:rsidRPr="00C41465" w14:paraId="6F280481" w14:textId="77777777" w:rsidTr="00F13889">
        <w:trPr>
          <w:trHeight w:val="372"/>
          <w:jc w:val="center"/>
        </w:trPr>
        <w:tc>
          <w:tcPr>
            <w:tcW w:w="860" w:type="dxa"/>
            <w:vMerge/>
          </w:tcPr>
          <w:p w14:paraId="37419ACC" w14:textId="77777777" w:rsidR="00AA4120" w:rsidRPr="00DA105A" w:rsidRDefault="00AA4120" w:rsidP="00F13889">
            <w:pPr>
              <w:spacing w:line="240" w:lineRule="exact"/>
              <w:jc w:val="center"/>
              <w:rPr>
                <w:sz w:val="16"/>
                <w:szCs w:val="16"/>
              </w:rPr>
            </w:pPr>
          </w:p>
        </w:tc>
        <w:tc>
          <w:tcPr>
            <w:tcW w:w="1572" w:type="dxa"/>
            <w:vAlign w:val="center"/>
          </w:tcPr>
          <w:p w14:paraId="6ADC5268" w14:textId="335595AB" w:rsidR="00AA4120" w:rsidRPr="00DA105A" w:rsidRDefault="00AA4120" w:rsidP="00F13889">
            <w:pPr>
              <w:spacing w:line="240" w:lineRule="exact"/>
              <w:jc w:val="center"/>
              <w:rPr>
                <w:sz w:val="16"/>
                <w:szCs w:val="16"/>
              </w:rPr>
            </w:pPr>
            <w:r>
              <w:rPr>
                <w:rFonts w:hint="eastAsia"/>
                <w:sz w:val="16"/>
                <w:szCs w:val="16"/>
              </w:rPr>
              <w:t>派遣先が派遣労働者を雇用する場合の紛争防止措置</w:t>
            </w:r>
          </w:p>
        </w:tc>
        <w:tc>
          <w:tcPr>
            <w:tcW w:w="8195" w:type="dxa"/>
            <w:gridSpan w:val="8"/>
          </w:tcPr>
          <w:p w14:paraId="7386BEA1" w14:textId="7BCE0639" w:rsidR="00AA4120" w:rsidRDefault="00AA4120" w:rsidP="00F13889">
            <w:pPr>
              <w:spacing w:line="240" w:lineRule="exact"/>
              <w:rPr>
                <w:sz w:val="16"/>
                <w:szCs w:val="16"/>
              </w:rPr>
            </w:pPr>
            <w:r w:rsidRPr="00923E7E">
              <w:rPr>
                <w:rFonts w:hint="eastAsia"/>
                <w:sz w:val="16"/>
                <w:szCs w:val="16"/>
              </w:rPr>
              <w:t>労働者派遣の役務の提供の終了後、当該派遣労働者を</w:t>
            </w:r>
            <w:r w:rsidR="00DE6690" w:rsidRPr="00923E7E">
              <w:rPr>
                <w:rFonts w:hint="eastAsia"/>
                <w:sz w:val="16"/>
                <w:szCs w:val="16"/>
              </w:rPr>
              <w:t>甲</w:t>
            </w:r>
            <w:r w:rsidRPr="00923E7E">
              <w:rPr>
                <w:rFonts w:hint="eastAsia"/>
                <w:sz w:val="16"/>
                <w:szCs w:val="16"/>
              </w:rPr>
              <w:t>が雇用する場合には、</w:t>
            </w:r>
            <w:r w:rsidR="00DE6690" w:rsidRPr="00923E7E">
              <w:rPr>
                <w:rFonts w:hint="eastAsia"/>
                <w:sz w:val="16"/>
                <w:szCs w:val="16"/>
              </w:rPr>
              <w:t>甲</w:t>
            </w:r>
            <w:r w:rsidRPr="00923E7E">
              <w:rPr>
                <w:rFonts w:hint="eastAsia"/>
                <w:sz w:val="16"/>
                <w:szCs w:val="16"/>
              </w:rPr>
              <w:t>が事前に</w:t>
            </w:r>
            <w:r w:rsidR="00DE6690" w:rsidRPr="00923E7E">
              <w:rPr>
                <w:rFonts w:hint="eastAsia"/>
                <w:sz w:val="16"/>
                <w:szCs w:val="16"/>
              </w:rPr>
              <w:t>乙</w:t>
            </w:r>
            <w:r w:rsidRPr="00923E7E">
              <w:rPr>
                <w:rFonts w:hint="eastAsia"/>
                <w:sz w:val="16"/>
                <w:szCs w:val="16"/>
              </w:rPr>
              <w:t>に通知することとする。</w:t>
            </w:r>
          </w:p>
          <w:p w14:paraId="583A585F" w14:textId="7F1B9CD8" w:rsidR="00AA4120" w:rsidRPr="00D6536C" w:rsidRDefault="00AA4120" w:rsidP="00F13889">
            <w:pPr>
              <w:spacing w:line="240" w:lineRule="exact"/>
              <w:rPr>
                <w:color w:val="00B0F0"/>
                <w:sz w:val="16"/>
                <w:szCs w:val="16"/>
              </w:rPr>
            </w:pPr>
            <w:r w:rsidRPr="00D6536C">
              <w:rPr>
                <w:rFonts w:hint="eastAsia"/>
                <w:color w:val="00B0F0"/>
                <w:sz w:val="16"/>
                <w:szCs w:val="16"/>
              </w:rPr>
              <w:t>※以下は派遣</w:t>
            </w:r>
            <w:r w:rsidR="00082468">
              <w:rPr>
                <w:rFonts w:hint="eastAsia"/>
                <w:color w:val="00B0F0"/>
                <w:sz w:val="16"/>
                <w:szCs w:val="16"/>
              </w:rPr>
              <w:t>元</w:t>
            </w:r>
            <w:r w:rsidRPr="00D6536C">
              <w:rPr>
                <w:rFonts w:hint="eastAsia"/>
                <w:color w:val="00B0F0"/>
                <w:sz w:val="16"/>
                <w:szCs w:val="16"/>
              </w:rPr>
              <w:t>が</w:t>
            </w:r>
            <w:r w:rsidR="00D6536C" w:rsidRPr="00D6536C">
              <w:rPr>
                <w:rFonts w:hint="eastAsia"/>
                <w:color w:val="00B0F0"/>
                <w:sz w:val="16"/>
                <w:szCs w:val="16"/>
              </w:rPr>
              <w:t>職業紹介事業の許可を受けている場合</w:t>
            </w:r>
            <w:del w:id="104" w:author="犬伏" w:date="2025-06-13T15:51:00Z">
              <w:r w:rsidR="00D6536C" w:rsidRPr="00D6536C" w:rsidDel="00D7476D">
                <w:rPr>
                  <w:rFonts w:hint="eastAsia"/>
                  <w:color w:val="00B0F0"/>
                  <w:sz w:val="16"/>
                  <w:szCs w:val="16"/>
                </w:rPr>
                <w:delText>に記載すること。</w:delText>
              </w:r>
            </w:del>
          </w:p>
          <w:p w14:paraId="215258DE" w14:textId="658C2688" w:rsidR="00D6536C" w:rsidRPr="00AA4120" w:rsidRDefault="00D6536C" w:rsidP="00F13889">
            <w:pPr>
              <w:spacing w:line="240" w:lineRule="exact"/>
              <w:rPr>
                <w:sz w:val="16"/>
                <w:szCs w:val="16"/>
              </w:rPr>
            </w:pPr>
            <w:r>
              <w:rPr>
                <w:rFonts w:hint="eastAsia"/>
                <w:sz w:val="16"/>
                <w:szCs w:val="16"/>
              </w:rPr>
              <w:t>乙が有料の職業紹介事業の許可を受けている場合は、職業紹介を経由して行うこととし、紹介手数料については別途協議するものとする。</w:t>
            </w:r>
          </w:p>
        </w:tc>
      </w:tr>
      <w:tr w:rsidR="00B90F6D" w:rsidRPr="00C41465" w14:paraId="77B50AFF" w14:textId="77777777" w:rsidTr="00F13889">
        <w:trPr>
          <w:trHeight w:val="282"/>
          <w:jc w:val="center"/>
        </w:trPr>
        <w:tc>
          <w:tcPr>
            <w:tcW w:w="860" w:type="dxa"/>
            <w:vMerge/>
            <w:tcBorders>
              <w:top w:val="nil"/>
            </w:tcBorders>
          </w:tcPr>
          <w:p w14:paraId="1973A343" w14:textId="77777777" w:rsidR="00B90F6D" w:rsidRPr="00C41465" w:rsidRDefault="00B90F6D" w:rsidP="00F13889">
            <w:pPr>
              <w:spacing w:line="240" w:lineRule="exact"/>
              <w:jc w:val="center"/>
              <w:rPr>
                <w:sz w:val="16"/>
                <w:szCs w:val="16"/>
              </w:rPr>
            </w:pPr>
          </w:p>
        </w:tc>
        <w:tc>
          <w:tcPr>
            <w:tcW w:w="1572" w:type="dxa"/>
            <w:tcBorders>
              <w:top w:val="nil"/>
            </w:tcBorders>
            <w:vAlign w:val="center"/>
          </w:tcPr>
          <w:p w14:paraId="044AF15F" w14:textId="77777777" w:rsidR="00B90F6D" w:rsidRPr="00C41465" w:rsidRDefault="00B90F6D" w:rsidP="00F13889">
            <w:pPr>
              <w:spacing w:line="240" w:lineRule="exact"/>
              <w:jc w:val="center"/>
              <w:rPr>
                <w:sz w:val="16"/>
                <w:szCs w:val="16"/>
              </w:rPr>
            </w:pPr>
            <w:r w:rsidRPr="0036686B">
              <w:rPr>
                <w:rFonts w:hint="eastAsia"/>
                <w:sz w:val="16"/>
                <w:szCs w:val="16"/>
              </w:rPr>
              <w:t>契約金額</w:t>
            </w:r>
          </w:p>
        </w:tc>
        <w:tc>
          <w:tcPr>
            <w:tcW w:w="8195" w:type="dxa"/>
            <w:gridSpan w:val="8"/>
            <w:tcBorders>
              <w:top w:val="nil"/>
            </w:tcBorders>
            <w:vAlign w:val="center"/>
          </w:tcPr>
          <w:p w14:paraId="00573600" w14:textId="13C9146F" w:rsidR="00D7476D" w:rsidRDefault="00D7476D">
            <w:pPr>
              <w:spacing w:line="240" w:lineRule="exact"/>
              <w:rPr>
                <w:ins w:id="105" w:author="犬伏" w:date="2025-06-13T15:51:00Z"/>
                <w:sz w:val="16"/>
                <w:szCs w:val="16"/>
              </w:rPr>
            </w:pPr>
            <w:ins w:id="106" w:author="犬伏" w:date="2025-06-13T15:51:00Z">
              <w:r>
                <w:rPr>
                  <w:rFonts w:hint="eastAsia"/>
                  <w:sz w:val="16"/>
                  <w:szCs w:val="16"/>
                </w:rPr>
                <w:t>リーダー：１時間あたり</w:t>
              </w:r>
            </w:ins>
            <w:r w:rsidR="00B90F6D" w:rsidRPr="00C41465">
              <w:rPr>
                <w:sz w:val="16"/>
                <w:szCs w:val="16"/>
              </w:rPr>
              <w:t xml:space="preserve"> </w:t>
            </w:r>
            <w:r w:rsidR="00B90F6D" w:rsidRPr="00C41465">
              <w:rPr>
                <w:rFonts w:hint="eastAsia"/>
                <w:sz w:val="16"/>
                <w:szCs w:val="16"/>
              </w:rPr>
              <w:t xml:space="preserve">　　　　　　　 円</w:t>
            </w:r>
            <w:ins w:id="107" w:author="犬伏" w:date="2025-06-13T15:51:00Z">
              <w:r>
                <w:rPr>
                  <w:rFonts w:hint="eastAsia"/>
                  <w:sz w:val="16"/>
                  <w:szCs w:val="16"/>
                </w:rPr>
                <w:t>（税抜）</w:t>
              </w:r>
            </w:ins>
          </w:p>
          <w:p w14:paraId="3B2D3DC2" w14:textId="77777777" w:rsidR="00D7476D" w:rsidRDefault="00D7476D">
            <w:pPr>
              <w:spacing w:line="240" w:lineRule="exact"/>
              <w:rPr>
                <w:ins w:id="108" w:author="犬伏" w:date="2025-06-13T15:51:00Z"/>
                <w:sz w:val="16"/>
                <w:szCs w:val="16"/>
              </w:rPr>
            </w:pPr>
            <w:ins w:id="109" w:author="犬伏" w:date="2025-06-13T15:51:00Z">
              <w:r>
                <w:rPr>
                  <w:rFonts w:hint="eastAsia"/>
                  <w:sz w:val="16"/>
                  <w:szCs w:val="16"/>
                </w:rPr>
                <w:t>サブリーダー：１時間あたり　　　　　　円（税抜）</w:t>
              </w:r>
            </w:ins>
          </w:p>
          <w:p w14:paraId="4F7772A2" w14:textId="77777777" w:rsidR="00D7476D" w:rsidRDefault="00D7476D">
            <w:pPr>
              <w:spacing w:line="240" w:lineRule="exact"/>
              <w:rPr>
                <w:ins w:id="110" w:author="犬伏" w:date="2025-06-13T15:52:00Z"/>
                <w:sz w:val="16"/>
                <w:szCs w:val="16"/>
              </w:rPr>
            </w:pPr>
            <w:ins w:id="111" w:author="犬伏" w:date="2025-06-13T15:51:00Z">
              <w:r>
                <w:rPr>
                  <w:rFonts w:hint="eastAsia"/>
                  <w:sz w:val="16"/>
                  <w:szCs w:val="16"/>
                </w:rPr>
                <w:t>担当：</w:t>
              </w:r>
            </w:ins>
            <w:ins w:id="112" w:author="犬伏" w:date="2025-06-13T15:52:00Z">
              <w:r>
                <w:rPr>
                  <w:rFonts w:hint="eastAsia"/>
                  <w:sz w:val="16"/>
                  <w:szCs w:val="16"/>
                </w:rPr>
                <w:t>１時間あたり　　　　　　　　　　円（税抜）</w:t>
              </w:r>
            </w:ins>
          </w:p>
          <w:p w14:paraId="4A1A8D8C" w14:textId="2BEEFF1E" w:rsidR="00B90F6D" w:rsidRPr="00C41465" w:rsidRDefault="004D19E6">
            <w:pPr>
              <w:spacing w:line="240" w:lineRule="exact"/>
              <w:rPr>
                <w:sz w:val="16"/>
                <w:szCs w:val="16"/>
              </w:rPr>
            </w:pPr>
            <w:del w:id="113" w:author="犬伏" w:date="2025-06-13T15:52:00Z">
              <w:r w:rsidDel="00D7476D">
                <w:rPr>
                  <w:rFonts w:hint="eastAsia"/>
                  <w:sz w:val="16"/>
                  <w:szCs w:val="16"/>
                </w:rPr>
                <w:delText xml:space="preserve">　</w:delText>
              </w:r>
            </w:del>
            <w:ins w:id="114" w:author="犬伏" w:date="2025-06-13T15:52:00Z">
              <w:r w:rsidR="00D7476D" w:rsidRPr="00D7476D">
                <w:rPr>
                  <w:rFonts w:hint="eastAsia"/>
                  <w:sz w:val="16"/>
                  <w:szCs w:val="16"/>
                </w:rPr>
                <w:t>※仕様書に定める業務従事日において、従事すべき時間以外に派遣業務に従事した時間は、時間内単価に</w:t>
              </w:r>
              <w:r w:rsidR="00D7476D" w:rsidRPr="00D7476D">
                <w:rPr>
                  <w:sz w:val="16"/>
                  <w:szCs w:val="16"/>
                </w:rPr>
                <w:t>25パーセントを割増した単価、22時以降翌日５時までは50パーセントを割増した単価、１ヶ月で60時間を超えて業務時間外に業務に従事した時間は50パーセントを割増した単価を用いるものとする。また、業務従事日以外の日に従事した時間の派遣料金の算出については、時間内単価に35パーセントを割増した単価を用いる。</w:t>
              </w:r>
            </w:ins>
            <w:del w:id="115" w:author="犬伏" w:date="2025-06-13T15:51:00Z">
              <w:r w:rsidRPr="002F5471" w:rsidDel="00D7476D">
                <w:rPr>
                  <w:rFonts w:hint="eastAsia"/>
                  <w:color w:val="00B0F0"/>
                  <w:sz w:val="16"/>
                  <w:szCs w:val="16"/>
                </w:rPr>
                <w:delText>※超勤手当の支給基準についても明記すること。</w:delText>
              </w:r>
            </w:del>
          </w:p>
        </w:tc>
      </w:tr>
      <w:tr w:rsidR="00B90F6D" w:rsidRPr="00C41465" w14:paraId="2F30B963" w14:textId="77777777" w:rsidTr="00F13889">
        <w:trPr>
          <w:trHeight w:val="356"/>
          <w:jc w:val="center"/>
        </w:trPr>
        <w:tc>
          <w:tcPr>
            <w:tcW w:w="860" w:type="dxa"/>
            <w:vMerge/>
          </w:tcPr>
          <w:p w14:paraId="7773E25A" w14:textId="77777777" w:rsidR="00B90F6D" w:rsidRPr="00DA105A" w:rsidRDefault="00B90F6D" w:rsidP="00F13889">
            <w:pPr>
              <w:spacing w:line="240" w:lineRule="exact"/>
              <w:jc w:val="center"/>
              <w:rPr>
                <w:sz w:val="16"/>
                <w:szCs w:val="16"/>
              </w:rPr>
            </w:pPr>
          </w:p>
        </w:tc>
        <w:tc>
          <w:tcPr>
            <w:tcW w:w="1572" w:type="dxa"/>
            <w:tcBorders>
              <w:top w:val="nil"/>
            </w:tcBorders>
            <w:vAlign w:val="center"/>
          </w:tcPr>
          <w:p w14:paraId="33BF9181" w14:textId="77777777" w:rsidR="00B90F6D" w:rsidRPr="00DA105A" w:rsidRDefault="00B90F6D" w:rsidP="00F13889">
            <w:pPr>
              <w:spacing w:line="240" w:lineRule="exact"/>
              <w:jc w:val="center"/>
              <w:rPr>
                <w:sz w:val="16"/>
                <w:szCs w:val="16"/>
              </w:rPr>
            </w:pPr>
            <w:r w:rsidRPr="00DA105A">
              <w:rPr>
                <w:rFonts w:hint="eastAsia"/>
                <w:sz w:val="16"/>
                <w:szCs w:val="16"/>
              </w:rPr>
              <w:t>支払い条件（交通費含む）</w:t>
            </w:r>
          </w:p>
        </w:tc>
        <w:tc>
          <w:tcPr>
            <w:tcW w:w="8195" w:type="dxa"/>
            <w:gridSpan w:val="8"/>
            <w:tcBorders>
              <w:top w:val="nil"/>
            </w:tcBorders>
          </w:tcPr>
          <w:p w14:paraId="573DD09D" w14:textId="4AFFB272" w:rsidR="00B90F6D" w:rsidRDefault="00B90F6D" w:rsidP="00F13889">
            <w:pPr>
              <w:spacing w:line="240" w:lineRule="exact"/>
              <w:rPr>
                <w:ins w:id="116" w:author="犬伏" w:date="2025-06-13T15:53:00Z"/>
                <w:sz w:val="16"/>
                <w:szCs w:val="16"/>
              </w:rPr>
            </w:pPr>
            <w:r w:rsidRPr="00DA105A">
              <w:rPr>
                <w:rFonts w:hint="eastAsia"/>
                <w:sz w:val="16"/>
                <w:szCs w:val="16"/>
              </w:rPr>
              <w:t>派遣料金には、交通費その他すべての必要経費を含むこととし、派遣料金以外の支払いは原則、行わない。</w:t>
            </w:r>
          </w:p>
          <w:p w14:paraId="3A7DC6D8" w14:textId="77777777" w:rsidR="00D7476D" w:rsidRPr="00D7476D" w:rsidRDefault="00D7476D" w:rsidP="00D7476D">
            <w:pPr>
              <w:spacing w:line="240" w:lineRule="exact"/>
              <w:rPr>
                <w:ins w:id="117" w:author="犬伏" w:date="2025-06-13T15:53:00Z"/>
                <w:sz w:val="16"/>
                <w:szCs w:val="16"/>
              </w:rPr>
            </w:pPr>
            <w:ins w:id="118" w:author="犬伏" w:date="2025-06-13T15:53:00Z">
              <w:r w:rsidRPr="00D7476D">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D7476D">
                <w:rPr>
                  <w:sz w:val="16"/>
                  <w:szCs w:val="16"/>
                </w:rPr>
                <w:t xml:space="preserve"> </w:t>
              </w:r>
            </w:ins>
          </w:p>
          <w:p w14:paraId="4E6DA551" w14:textId="52BC8909" w:rsidR="00D7476D" w:rsidRPr="00DA105A" w:rsidRDefault="00D7476D" w:rsidP="00D7476D">
            <w:pPr>
              <w:spacing w:line="240" w:lineRule="exact"/>
              <w:rPr>
                <w:sz w:val="16"/>
                <w:szCs w:val="16"/>
              </w:rPr>
            </w:pPr>
            <w:ins w:id="119" w:author="犬伏" w:date="2025-06-13T15:53:00Z">
              <w:r w:rsidRPr="00D7476D">
                <w:rPr>
                  <w:rFonts w:hint="eastAsia"/>
                  <w:sz w:val="16"/>
                  <w:szCs w:val="16"/>
                </w:rPr>
                <w:t>また、災害等による公共交通機関の遮断時のタクシー利用については、都度協議するものとし、それに係る費用については原則として本市が支払う。</w:t>
              </w:r>
            </w:ins>
          </w:p>
          <w:p w14:paraId="7978ED33" w14:textId="33A733EF" w:rsidR="00B90F6D" w:rsidRPr="00DA105A" w:rsidRDefault="00B90F6D" w:rsidP="000A4885">
            <w:pPr>
              <w:spacing w:line="240" w:lineRule="exact"/>
              <w:rPr>
                <w:sz w:val="16"/>
                <w:szCs w:val="16"/>
              </w:rPr>
            </w:pPr>
            <w:r w:rsidRPr="00DA105A">
              <w:rPr>
                <w:rFonts w:hint="eastAsia"/>
                <w:sz w:val="16"/>
                <w:szCs w:val="16"/>
              </w:rPr>
              <w:t>支払方法は</w:t>
            </w:r>
            <w:r w:rsidR="000A4885" w:rsidRPr="000A4885">
              <w:rPr>
                <w:rFonts w:hint="eastAsia"/>
                <w:sz w:val="16"/>
                <w:szCs w:val="16"/>
              </w:rPr>
              <w:t>毎月１日から末日までの</w:t>
            </w:r>
            <w:r w:rsidR="000A4885"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p>
        </w:tc>
      </w:tr>
      <w:tr w:rsidR="00B90F6D" w:rsidRPr="00C41465" w14:paraId="6330F62A" w14:textId="77777777" w:rsidTr="00F13889">
        <w:trPr>
          <w:trHeight w:val="329"/>
          <w:jc w:val="center"/>
        </w:trPr>
        <w:tc>
          <w:tcPr>
            <w:tcW w:w="860" w:type="dxa"/>
            <w:vMerge/>
          </w:tcPr>
          <w:p w14:paraId="7B44C82E" w14:textId="77777777" w:rsidR="00B90F6D" w:rsidRPr="00C41465" w:rsidRDefault="00B90F6D" w:rsidP="00F13889">
            <w:pPr>
              <w:spacing w:line="240" w:lineRule="exact"/>
              <w:jc w:val="center"/>
              <w:rPr>
                <w:sz w:val="16"/>
                <w:szCs w:val="16"/>
              </w:rPr>
            </w:pPr>
          </w:p>
        </w:tc>
        <w:tc>
          <w:tcPr>
            <w:tcW w:w="1572" w:type="dxa"/>
            <w:tcBorders>
              <w:top w:val="nil"/>
            </w:tcBorders>
            <w:vAlign w:val="center"/>
          </w:tcPr>
          <w:p w14:paraId="18C075EA" w14:textId="77777777" w:rsidR="00B90F6D" w:rsidRPr="00C41465" w:rsidRDefault="00B90F6D" w:rsidP="00F13889">
            <w:pPr>
              <w:spacing w:line="240" w:lineRule="exact"/>
              <w:jc w:val="center"/>
              <w:rPr>
                <w:sz w:val="16"/>
                <w:szCs w:val="16"/>
              </w:rPr>
            </w:pPr>
            <w:r w:rsidRPr="0036686B">
              <w:rPr>
                <w:rFonts w:hint="eastAsia"/>
                <w:sz w:val="16"/>
                <w:szCs w:val="16"/>
              </w:rPr>
              <w:t>契約保証金</w:t>
            </w:r>
          </w:p>
        </w:tc>
        <w:tc>
          <w:tcPr>
            <w:tcW w:w="8195" w:type="dxa"/>
            <w:gridSpan w:val="8"/>
            <w:tcBorders>
              <w:top w:val="nil"/>
            </w:tcBorders>
            <w:vAlign w:val="center"/>
          </w:tcPr>
          <w:p w14:paraId="2A784662" w14:textId="1DBF4DBC" w:rsidR="00B90F6D" w:rsidRPr="00C41465" w:rsidRDefault="00B90F6D" w:rsidP="00F13889">
            <w:pPr>
              <w:spacing w:line="240" w:lineRule="exact"/>
              <w:rPr>
                <w:sz w:val="16"/>
                <w:szCs w:val="16"/>
              </w:rPr>
            </w:pPr>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ins w:id="120" w:author="犬伏" w:date="2025-06-13T15:53:00Z">
              <w:r w:rsidR="00D7476D">
                <w:rPr>
                  <w:rFonts w:hint="eastAsia"/>
                  <w:sz w:val="16"/>
                  <w:szCs w:val="16"/>
                </w:rPr>
                <w:t>■</w:t>
              </w:r>
            </w:ins>
            <w:del w:id="121" w:author="犬伏" w:date="2025-06-13T15:53:00Z">
              <w:r w:rsidRPr="00C41465" w:rsidDel="00D7476D">
                <w:rPr>
                  <w:rFonts w:hint="eastAsia"/>
                  <w:sz w:val="16"/>
                  <w:szCs w:val="16"/>
                </w:rPr>
                <w:delText>□</w:delText>
              </w:r>
            </w:del>
            <w:r w:rsidRPr="00C41465">
              <w:rPr>
                <w:rFonts w:hint="eastAsia"/>
                <w:sz w:val="16"/>
                <w:szCs w:val="16"/>
              </w:rPr>
              <w:t>免除</w:t>
            </w:r>
          </w:p>
        </w:tc>
      </w:tr>
      <w:tr w:rsidR="00B90F6D" w:rsidRPr="00BE7CD9" w14:paraId="6EC5DCFB" w14:textId="77777777" w:rsidTr="00F13889">
        <w:trPr>
          <w:trHeight w:val="235"/>
          <w:jc w:val="center"/>
        </w:trPr>
        <w:tc>
          <w:tcPr>
            <w:tcW w:w="860" w:type="dxa"/>
            <w:vMerge/>
          </w:tcPr>
          <w:p w14:paraId="68609DEB" w14:textId="77777777" w:rsidR="00B90F6D" w:rsidRPr="00DA105A" w:rsidRDefault="00B90F6D" w:rsidP="00F13889">
            <w:pPr>
              <w:spacing w:line="240" w:lineRule="exact"/>
              <w:jc w:val="center"/>
              <w:rPr>
                <w:sz w:val="16"/>
                <w:szCs w:val="16"/>
              </w:rPr>
            </w:pPr>
          </w:p>
        </w:tc>
        <w:tc>
          <w:tcPr>
            <w:tcW w:w="1572" w:type="dxa"/>
            <w:tcBorders>
              <w:top w:val="nil"/>
            </w:tcBorders>
            <w:vAlign w:val="center"/>
          </w:tcPr>
          <w:p w14:paraId="5D973974" w14:textId="77777777" w:rsidR="00B90F6D" w:rsidRPr="0036686B" w:rsidRDefault="00B90F6D" w:rsidP="00F13889">
            <w:pPr>
              <w:spacing w:line="240" w:lineRule="atLeast"/>
              <w:jc w:val="center"/>
              <w:rPr>
                <w:sz w:val="16"/>
                <w:szCs w:val="16"/>
              </w:rPr>
            </w:pPr>
            <w:r w:rsidRPr="00C41465">
              <w:rPr>
                <w:rFonts w:hint="eastAsia"/>
                <w:sz w:val="16"/>
                <w:szCs w:val="16"/>
              </w:rPr>
              <w:t>その他</w:t>
            </w:r>
          </w:p>
        </w:tc>
        <w:tc>
          <w:tcPr>
            <w:tcW w:w="8195" w:type="dxa"/>
            <w:gridSpan w:val="8"/>
            <w:tcBorders>
              <w:top w:val="nil"/>
            </w:tcBorders>
            <w:vAlign w:val="center"/>
          </w:tcPr>
          <w:p w14:paraId="0D84055D" w14:textId="77777777" w:rsidR="00B90F6D" w:rsidRDefault="00B90F6D" w:rsidP="00F13889">
            <w:pPr>
              <w:spacing w:line="240" w:lineRule="exact"/>
              <w:rPr>
                <w:sz w:val="16"/>
                <w:szCs w:val="16"/>
              </w:rPr>
            </w:pPr>
            <w:r>
              <w:rPr>
                <w:rFonts w:hint="eastAsia"/>
                <w:sz w:val="16"/>
                <w:szCs w:val="16"/>
              </w:rPr>
              <w:t>１　神戸市イントラネット環境利用</w:t>
            </w:r>
          </w:p>
          <w:p w14:paraId="1CCE7BAE" w14:textId="77777777" w:rsidR="00B90F6D" w:rsidRDefault="00B90F6D" w:rsidP="00F13889">
            <w:pPr>
              <w:spacing w:line="240" w:lineRule="exact"/>
              <w:rPr>
                <w:sz w:val="16"/>
                <w:szCs w:val="16"/>
              </w:rPr>
            </w:pPr>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p>
          <w:p w14:paraId="386B9336" w14:textId="77777777" w:rsidR="00B90F6D" w:rsidRDefault="00B90F6D" w:rsidP="00F13889">
            <w:pPr>
              <w:spacing w:line="240" w:lineRule="exact"/>
              <w:rPr>
                <w:sz w:val="16"/>
                <w:szCs w:val="16"/>
              </w:rPr>
            </w:pPr>
            <w:r>
              <w:rPr>
                <w:rFonts w:hint="eastAsia"/>
                <w:sz w:val="16"/>
                <w:szCs w:val="16"/>
              </w:rPr>
              <w:t>２　出張旅費</w:t>
            </w:r>
          </w:p>
          <w:p w14:paraId="11FB3FA8" w14:textId="368C0262" w:rsidR="00B90F6D" w:rsidRPr="0036686B" w:rsidRDefault="00FA567B" w:rsidP="00FA567B">
            <w:pPr>
              <w:spacing w:line="240" w:lineRule="exact"/>
              <w:rPr>
                <w:sz w:val="16"/>
                <w:szCs w:val="16"/>
              </w:rPr>
            </w:pPr>
            <w:r w:rsidRPr="00FA567B">
              <w:rPr>
                <w:rFonts w:hint="eastAsia"/>
                <w:sz w:val="16"/>
                <w:szCs w:val="16"/>
              </w:rPr>
              <w:t>やむを得ず出張する場合は、負担した交通費実費について派遣職員から派遣元に報告し、派遣元から派遣料に含めて派遣先に請求する。</w:t>
            </w:r>
          </w:p>
        </w:tc>
      </w:tr>
      <w:tr w:rsidR="00B90F6D" w:rsidRPr="00C41465" w14:paraId="5B57A331" w14:textId="77777777" w:rsidTr="00F13889">
        <w:trPr>
          <w:cantSplit/>
          <w:trHeight w:val="336"/>
          <w:jc w:val="center"/>
        </w:trPr>
        <w:tc>
          <w:tcPr>
            <w:tcW w:w="860" w:type="dxa"/>
            <w:vMerge w:val="restart"/>
            <w:tcBorders>
              <w:top w:val="nil"/>
            </w:tcBorders>
            <w:textDirection w:val="tbRlV"/>
            <w:vAlign w:val="center"/>
          </w:tcPr>
          <w:p w14:paraId="37BB77EE" w14:textId="77777777" w:rsidR="00B90F6D" w:rsidRPr="0036686B" w:rsidRDefault="00B90F6D" w:rsidP="00F13889">
            <w:pPr>
              <w:ind w:left="113" w:right="113"/>
              <w:jc w:val="center"/>
              <w:rPr>
                <w:sz w:val="16"/>
                <w:szCs w:val="16"/>
              </w:rPr>
            </w:pPr>
            <w:r w:rsidRPr="0036686B">
              <w:rPr>
                <w:rFonts w:hint="eastAsia"/>
                <w:sz w:val="16"/>
                <w:szCs w:val="16"/>
              </w:rPr>
              <w:t>派遣元</w:t>
            </w:r>
          </w:p>
        </w:tc>
        <w:tc>
          <w:tcPr>
            <w:tcW w:w="1572" w:type="dxa"/>
          </w:tcPr>
          <w:p w14:paraId="2DF4AAEC" w14:textId="77777777" w:rsidR="00B90F6D" w:rsidRPr="0036686B" w:rsidRDefault="00B90F6D" w:rsidP="00F13889">
            <w:pPr>
              <w:jc w:val="center"/>
              <w:rPr>
                <w:sz w:val="16"/>
                <w:szCs w:val="16"/>
              </w:rPr>
            </w:pPr>
            <w:r w:rsidRPr="0036686B">
              <w:rPr>
                <w:rFonts w:hint="eastAsia"/>
                <w:sz w:val="16"/>
                <w:szCs w:val="16"/>
              </w:rPr>
              <w:t>名称</w:t>
            </w:r>
          </w:p>
        </w:tc>
        <w:tc>
          <w:tcPr>
            <w:tcW w:w="2721" w:type="dxa"/>
            <w:gridSpan w:val="2"/>
            <w:tcBorders>
              <w:bottom w:val="nil"/>
            </w:tcBorders>
            <w:vAlign w:val="center"/>
          </w:tcPr>
          <w:p w14:paraId="1E4DE1D3" w14:textId="77777777" w:rsidR="00B90F6D" w:rsidRPr="0036686B" w:rsidRDefault="00B90F6D" w:rsidP="00F13889">
            <w:pPr>
              <w:rPr>
                <w:sz w:val="16"/>
                <w:szCs w:val="16"/>
              </w:rPr>
            </w:pPr>
            <w:r w:rsidRPr="0036686B">
              <w:rPr>
                <w:rFonts w:hint="eastAsia"/>
                <w:sz w:val="16"/>
                <w:szCs w:val="16"/>
              </w:rPr>
              <w:t xml:space="preserve">△△株式会社　△△営業所　</w:t>
            </w:r>
          </w:p>
        </w:tc>
        <w:tc>
          <w:tcPr>
            <w:tcW w:w="1108" w:type="dxa"/>
            <w:gridSpan w:val="2"/>
            <w:vAlign w:val="center"/>
          </w:tcPr>
          <w:p w14:paraId="2CDD1712" w14:textId="77777777" w:rsidR="00B90F6D" w:rsidRPr="0036686B" w:rsidRDefault="00B90F6D" w:rsidP="00F13889">
            <w:pPr>
              <w:rPr>
                <w:sz w:val="16"/>
                <w:szCs w:val="16"/>
              </w:rPr>
            </w:pPr>
            <w:r w:rsidRPr="0036686B">
              <w:rPr>
                <w:rFonts w:hint="eastAsia"/>
                <w:sz w:val="16"/>
                <w:szCs w:val="16"/>
              </w:rPr>
              <w:t xml:space="preserve">許可番号　</w:t>
            </w:r>
          </w:p>
        </w:tc>
        <w:tc>
          <w:tcPr>
            <w:tcW w:w="4366" w:type="dxa"/>
            <w:gridSpan w:val="4"/>
            <w:vAlign w:val="center"/>
          </w:tcPr>
          <w:p w14:paraId="38CAE8F4" w14:textId="77777777" w:rsidR="00B90F6D" w:rsidRPr="0036686B" w:rsidRDefault="00B90F6D" w:rsidP="00F13889">
            <w:pPr>
              <w:rPr>
                <w:sz w:val="16"/>
                <w:szCs w:val="16"/>
              </w:rPr>
            </w:pPr>
            <w:r w:rsidRPr="0036686B">
              <w:rPr>
                <w:rFonts w:hint="eastAsia"/>
                <w:sz w:val="16"/>
                <w:szCs w:val="16"/>
              </w:rPr>
              <w:t>派××</w:t>
            </w:r>
            <w:r w:rsidRPr="0036686B">
              <w:rPr>
                <w:sz w:val="16"/>
                <w:szCs w:val="16"/>
              </w:rPr>
              <w:t>-××××××</w:t>
            </w:r>
          </w:p>
        </w:tc>
      </w:tr>
      <w:tr w:rsidR="00B90F6D" w:rsidRPr="00C41465" w14:paraId="4870E2D7" w14:textId="77777777" w:rsidTr="00F13889">
        <w:trPr>
          <w:trHeight w:val="317"/>
          <w:jc w:val="center"/>
        </w:trPr>
        <w:tc>
          <w:tcPr>
            <w:tcW w:w="860" w:type="dxa"/>
            <w:vMerge/>
            <w:vAlign w:val="center"/>
          </w:tcPr>
          <w:p w14:paraId="4C1C84BD" w14:textId="77777777" w:rsidR="00B90F6D" w:rsidRPr="00DA105A" w:rsidRDefault="00B90F6D" w:rsidP="00F13889">
            <w:pPr>
              <w:jc w:val="center"/>
              <w:rPr>
                <w:sz w:val="16"/>
                <w:szCs w:val="16"/>
              </w:rPr>
            </w:pPr>
          </w:p>
        </w:tc>
        <w:tc>
          <w:tcPr>
            <w:tcW w:w="1572" w:type="dxa"/>
          </w:tcPr>
          <w:p w14:paraId="7D1D1CC0" w14:textId="77777777" w:rsidR="00B90F6D" w:rsidRPr="00DA105A" w:rsidRDefault="00B90F6D" w:rsidP="00F13889">
            <w:pPr>
              <w:jc w:val="center"/>
              <w:rPr>
                <w:sz w:val="16"/>
                <w:szCs w:val="16"/>
              </w:rPr>
            </w:pPr>
            <w:r w:rsidRPr="00DA105A">
              <w:rPr>
                <w:rFonts w:hint="eastAsia"/>
                <w:sz w:val="16"/>
                <w:szCs w:val="16"/>
              </w:rPr>
              <w:t>住所</w:t>
            </w:r>
          </w:p>
        </w:tc>
        <w:tc>
          <w:tcPr>
            <w:tcW w:w="8195" w:type="dxa"/>
            <w:gridSpan w:val="8"/>
            <w:vAlign w:val="center"/>
          </w:tcPr>
          <w:p w14:paraId="60E4E6A3" w14:textId="77777777" w:rsidR="00B90F6D" w:rsidRPr="00DA105A" w:rsidRDefault="00B90F6D" w:rsidP="00F13889">
            <w:pPr>
              <w:rPr>
                <w:sz w:val="16"/>
                <w:szCs w:val="16"/>
              </w:rPr>
            </w:pPr>
            <w:r w:rsidRPr="00DA105A">
              <w:rPr>
                <w:rFonts w:hint="eastAsia"/>
                <w:sz w:val="16"/>
                <w:szCs w:val="16"/>
              </w:rPr>
              <w:t>神戸市〇〇区〇〇町〇丁目〇番地〇</w:t>
            </w:r>
          </w:p>
        </w:tc>
      </w:tr>
      <w:tr w:rsidR="00B90F6D" w:rsidRPr="00C41465" w14:paraId="6685AD06" w14:textId="77777777" w:rsidTr="00F13889">
        <w:trPr>
          <w:trHeight w:val="304"/>
          <w:jc w:val="center"/>
        </w:trPr>
        <w:tc>
          <w:tcPr>
            <w:tcW w:w="860" w:type="dxa"/>
            <w:vMerge/>
          </w:tcPr>
          <w:p w14:paraId="2DBB33F7" w14:textId="77777777" w:rsidR="00B90F6D" w:rsidRPr="00DA105A" w:rsidRDefault="00B90F6D" w:rsidP="00F13889">
            <w:pPr>
              <w:rPr>
                <w:sz w:val="16"/>
                <w:szCs w:val="16"/>
              </w:rPr>
            </w:pPr>
          </w:p>
        </w:tc>
        <w:tc>
          <w:tcPr>
            <w:tcW w:w="1572" w:type="dxa"/>
          </w:tcPr>
          <w:p w14:paraId="01C546C1" w14:textId="77777777" w:rsidR="00B90F6D" w:rsidRPr="00DA105A" w:rsidRDefault="00B90F6D" w:rsidP="00F13889">
            <w:pPr>
              <w:jc w:val="center"/>
              <w:rPr>
                <w:sz w:val="16"/>
                <w:szCs w:val="16"/>
              </w:rPr>
            </w:pPr>
            <w:r w:rsidRPr="00DA105A">
              <w:rPr>
                <w:rFonts w:hint="eastAsia"/>
                <w:sz w:val="16"/>
                <w:szCs w:val="16"/>
              </w:rPr>
              <w:t>責任者</w:t>
            </w:r>
          </w:p>
        </w:tc>
        <w:tc>
          <w:tcPr>
            <w:tcW w:w="8195" w:type="dxa"/>
            <w:gridSpan w:val="8"/>
            <w:vAlign w:val="center"/>
          </w:tcPr>
          <w:p w14:paraId="0837FA30" w14:textId="77777777" w:rsidR="00B90F6D" w:rsidRPr="00DA105A" w:rsidRDefault="00B90F6D" w:rsidP="00F13889">
            <w:pPr>
              <w:rPr>
                <w:sz w:val="16"/>
                <w:szCs w:val="16"/>
              </w:rPr>
            </w:pPr>
            <w:r w:rsidRPr="00DA105A">
              <w:rPr>
                <w:rFonts w:hint="eastAsia"/>
                <w:sz w:val="16"/>
                <w:szCs w:val="16"/>
              </w:rPr>
              <w:t>〇〇課長　〇〇　〇〇　（</w:t>
            </w:r>
            <w:r w:rsidRPr="00DA105A">
              <w:rPr>
                <w:sz w:val="16"/>
                <w:szCs w:val="16"/>
              </w:rPr>
              <w:t>TEL）078-×××-××××</w:t>
            </w:r>
          </w:p>
        </w:tc>
      </w:tr>
    </w:tbl>
    <w:p w14:paraId="11D67196" w14:textId="77777777" w:rsidR="00F35F5F" w:rsidRDefault="00F35F5F" w:rsidP="00B90F6D">
      <w:pPr>
        <w:ind w:firstLineChars="100" w:firstLine="156"/>
        <w:jc w:val="left"/>
        <w:rPr>
          <w:rFonts w:ascii="ＭＳ 明朝" w:hAnsi="ＭＳ 明朝"/>
          <w:color w:val="00B0F0"/>
          <w:sz w:val="16"/>
          <w:szCs w:val="16"/>
        </w:rPr>
      </w:pPr>
    </w:p>
    <w:p w14:paraId="0CE5B009" w14:textId="77777777" w:rsidR="00F35F5F" w:rsidRDefault="00F35F5F" w:rsidP="00B90F6D">
      <w:pPr>
        <w:ind w:firstLineChars="100" w:firstLine="156"/>
        <w:jc w:val="left"/>
        <w:rPr>
          <w:rFonts w:ascii="ＭＳ 明朝" w:hAnsi="ＭＳ 明朝"/>
          <w:color w:val="00B0F0"/>
          <w:sz w:val="16"/>
          <w:szCs w:val="16"/>
        </w:rPr>
      </w:pPr>
    </w:p>
    <w:p w14:paraId="5B1E78DF" w14:textId="77777777" w:rsidR="00F35F5F" w:rsidRDefault="00F35F5F" w:rsidP="00B90F6D">
      <w:pPr>
        <w:ind w:firstLineChars="100" w:firstLine="156"/>
        <w:jc w:val="left"/>
        <w:rPr>
          <w:rFonts w:ascii="ＭＳ 明朝" w:hAnsi="ＭＳ 明朝"/>
          <w:color w:val="00B0F0"/>
          <w:sz w:val="16"/>
          <w:szCs w:val="16"/>
        </w:rPr>
      </w:pPr>
    </w:p>
    <w:p w14:paraId="0B71F642" w14:textId="77777777" w:rsidR="00F35F5F" w:rsidRDefault="00F35F5F" w:rsidP="00B90F6D">
      <w:pPr>
        <w:ind w:firstLineChars="100" w:firstLine="156"/>
        <w:jc w:val="left"/>
        <w:rPr>
          <w:rFonts w:ascii="ＭＳ 明朝" w:hAnsi="ＭＳ 明朝"/>
          <w:color w:val="00B0F0"/>
          <w:sz w:val="16"/>
          <w:szCs w:val="16"/>
        </w:rPr>
      </w:pPr>
    </w:p>
    <w:p w14:paraId="20D2E042" w14:textId="77777777" w:rsidR="00F35F5F" w:rsidRDefault="00F35F5F" w:rsidP="00B90F6D">
      <w:pPr>
        <w:ind w:firstLineChars="100" w:firstLine="156"/>
        <w:jc w:val="left"/>
        <w:rPr>
          <w:rFonts w:ascii="ＭＳ 明朝" w:hAnsi="ＭＳ 明朝"/>
          <w:color w:val="00B0F0"/>
          <w:sz w:val="16"/>
          <w:szCs w:val="16"/>
        </w:rPr>
      </w:pPr>
    </w:p>
    <w:p w14:paraId="635576AD" w14:textId="77777777" w:rsidR="00F35F5F" w:rsidRDefault="00F35F5F" w:rsidP="00B90F6D">
      <w:pPr>
        <w:ind w:firstLineChars="100" w:firstLine="156"/>
        <w:jc w:val="left"/>
        <w:rPr>
          <w:rFonts w:ascii="ＭＳ 明朝" w:hAnsi="ＭＳ 明朝"/>
          <w:color w:val="00B0F0"/>
          <w:sz w:val="16"/>
          <w:szCs w:val="16"/>
        </w:rPr>
      </w:pPr>
    </w:p>
    <w:p w14:paraId="39BFFB42" w14:textId="77777777" w:rsidR="00F35F5F" w:rsidRDefault="00F35F5F" w:rsidP="00B90F6D">
      <w:pPr>
        <w:ind w:firstLineChars="100" w:firstLine="156"/>
        <w:jc w:val="left"/>
        <w:rPr>
          <w:rFonts w:ascii="ＭＳ 明朝" w:hAnsi="ＭＳ 明朝"/>
          <w:color w:val="00B0F0"/>
          <w:sz w:val="16"/>
          <w:szCs w:val="16"/>
        </w:rPr>
      </w:pPr>
    </w:p>
    <w:p w14:paraId="7192DB27" w14:textId="77777777" w:rsidR="00F35F5F" w:rsidRDefault="00F35F5F" w:rsidP="00B90F6D">
      <w:pPr>
        <w:ind w:firstLineChars="100" w:firstLine="156"/>
        <w:jc w:val="left"/>
        <w:rPr>
          <w:rFonts w:ascii="ＭＳ 明朝" w:hAnsi="ＭＳ 明朝"/>
          <w:color w:val="00B0F0"/>
          <w:sz w:val="16"/>
          <w:szCs w:val="16"/>
        </w:rPr>
      </w:pPr>
    </w:p>
    <w:p w14:paraId="51434EA7" w14:textId="77777777" w:rsidR="00F35F5F" w:rsidRDefault="00F35F5F" w:rsidP="00B90F6D">
      <w:pPr>
        <w:ind w:firstLineChars="100" w:firstLine="156"/>
        <w:jc w:val="left"/>
        <w:rPr>
          <w:rFonts w:ascii="ＭＳ 明朝" w:hAnsi="ＭＳ 明朝"/>
          <w:color w:val="00B0F0"/>
          <w:sz w:val="16"/>
          <w:szCs w:val="16"/>
        </w:rPr>
      </w:pPr>
    </w:p>
    <w:p w14:paraId="5052D318" w14:textId="77777777" w:rsidR="00F35F5F" w:rsidRDefault="00F35F5F" w:rsidP="00B90F6D">
      <w:pPr>
        <w:ind w:firstLineChars="100" w:firstLine="156"/>
        <w:jc w:val="left"/>
        <w:rPr>
          <w:rFonts w:ascii="ＭＳ 明朝" w:hAnsi="ＭＳ 明朝"/>
          <w:color w:val="00B0F0"/>
          <w:sz w:val="16"/>
          <w:szCs w:val="16"/>
        </w:rPr>
      </w:pPr>
    </w:p>
    <w:p w14:paraId="33CDD088" w14:textId="77777777" w:rsidR="00F35F5F" w:rsidRDefault="00F35F5F" w:rsidP="00B90F6D">
      <w:pPr>
        <w:ind w:firstLineChars="100" w:firstLine="156"/>
        <w:jc w:val="left"/>
        <w:rPr>
          <w:rFonts w:ascii="ＭＳ 明朝" w:hAnsi="ＭＳ 明朝"/>
          <w:color w:val="00B0F0"/>
          <w:sz w:val="16"/>
          <w:szCs w:val="16"/>
        </w:rPr>
      </w:pPr>
    </w:p>
    <w:p w14:paraId="2038C90B" w14:textId="77777777" w:rsidR="00F35F5F" w:rsidRDefault="00F35F5F" w:rsidP="00B90F6D">
      <w:pPr>
        <w:ind w:firstLineChars="100" w:firstLine="156"/>
        <w:jc w:val="left"/>
        <w:rPr>
          <w:rFonts w:ascii="ＭＳ 明朝" w:hAnsi="ＭＳ 明朝"/>
          <w:color w:val="00B0F0"/>
          <w:sz w:val="16"/>
          <w:szCs w:val="16"/>
        </w:rPr>
      </w:pPr>
    </w:p>
    <w:p w14:paraId="68C7AB42" w14:textId="77777777" w:rsidR="00F35F5F" w:rsidRDefault="00F35F5F" w:rsidP="00B90F6D">
      <w:pPr>
        <w:ind w:firstLineChars="100" w:firstLine="156"/>
        <w:jc w:val="left"/>
        <w:rPr>
          <w:rFonts w:ascii="ＭＳ 明朝" w:hAnsi="ＭＳ 明朝"/>
          <w:color w:val="00B0F0"/>
          <w:sz w:val="16"/>
          <w:szCs w:val="16"/>
        </w:rPr>
      </w:pPr>
    </w:p>
    <w:p w14:paraId="41B78097" w14:textId="77777777" w:rsidR="00F35F5F" w:rsidRDefault="00F35F5F" w:rsidP="00B90F6D">
      <w:pPr>
        <w:ind w:firstLineChars="100" w:firstLine="156"/>
        <w:jc w:val="left"/>
        <w:rPr>
          <w:rFonts w:ascii="ＭＳ 明朝" w:hAnsi="ＭＳ 明朝"/>
          <w:color w:val="00B0F0"/>
          <w:sz w:val="16"/>
          <w:szCs w:val="16"/>
        </w:rPr>
      </w:pPr>
    </w:p>
    <w:p w14:paraId="121CB1E6" w14:textId="77777777" w:rsidR="00F35F5F" w:rsidRDefault="00F35F5F" w:rsidP="00B90F6D">
      <w:pPr>
        <w:ind w:firstLineChars="100" w:firstLine="156"/>
        <w:jc w:val="left"/>
        <w:rPr>
          <w:rFonts w:ascii="ＭＳ 明朝" w:hAnsi="ＭＳ 明朝"/>
          <w:color w:val="00B0F0"/>
          <w:sz w:val="16"/>
          <w:szCs w:val="16"/>
        </w:rPr>
      </w:pPr>
    </w:p>
    <w:p w14:paraId="32A0C3C0" w14:textId="77777777" w:rsidR="00F35F5F" w:rsidRDefault="00F35F5F" w:rsidP="00B90F6D">
      <w:pPr>
        <w:ind w:firstLineChars="100" w:firstLine="156"/>
        <w:jc w:val="left"/>
        <w:rPr>
          <w:rFonts w:ascii="ＭＳ 明朝" w:hAnsi="ＭＳ 明朝"/>
          <w:color w:val="00B0F0"/>
          <w:sz w:val="16"/>
          <w:szCs w:val="16"/>
        </w:rPr>
      </w:pPr>
    </w:p>
    <w:p w14:paraId="6A905EBC" w14:textId="77777777" w:rsidR="00F35F5F" w:rsidRDefault="00F35F5F" w:rsidP="00B90F6D">
      <w:pPr>
        <w:ind w:firstLineChars="100" w:firstLine="156"/>
        <w:jc w:val="left"/>
        <w:rPr>
          <w:rFonts w:ascii="ＭＳ 明朝" w:hAnsi="ＭＳ 明朝"/>
          <w:color w:val="00B0F0"/>
          <w:sz w:val="16"/>
          <w:szCs w:val="16"/>
        </w:rPr>
      </w:pPr>
    </w:p>
    <w:p w14:paraId="2D0FDDF3" w14:textId="77777777" w:rsidR="00F35F5F" w:rsidRDefault="00F35F5F" w:rsidP="00B90F6D">
      <w:pPr>
        <w:ind w:firstLineChars="100" w:firstLine="156"/>
        <w:jc w:val="left"/>
        <w:rPr>
          <w:rFonts w:ascii="ＭＳ 明朝" w:hAnsi="ＭＳ 明朝"/>
          <w:color w:val="00B0F0"/>
          <w:sz w:val="16"/>
          <w:szCs w:val="16"/>
        </w:rPr>
      </w:pPr>
    </w:p>
    <w:p w14:paraId="40ADF8B8" w14:textId="77777777" w:rsidR="00F35F5F" w:rsidRDefault="00F35F5F" w:rsidP="00B90F6D">
      <w:pPr>
        <w:ind w:firstLineChars="100" w:firstLine="156"/>
        <w:jc w:val="left"/>
        <w:rPr>
          <w:rFonts w:ascii="ＭＳ 明朝" w:hAnsi="ＭＳ 明朝"/>
          <w:color w:val="00B0F0"/>
          <w:sz w:val="16"/>
          <w:szCs w:val="16"/>
        </w:rPr>
      </w:pPr>
    </w:p>
    <w:p w14:paraId="0C3825D1" w14:textId="0312E094" w:rsidR="00F35F5F" w:rsidDel="004567C8" w:rsidRDefault="00F35F5F" w:rsidP="00B90F6D">
      <w:pPr>
        <w:ind w:firstLineChars="100" w:firstLine="156"/>
        <w:jc w:val="left"/>
        <w:rPr>
          <w:del w:id="122" w:author="犬伏" w:date="2025-06-13T15:56:00Z"/>
          <w:rFonts w:ascii="ＭＳ 明朝" w:hAnsi="ＭＳ 明朝"/>
          <w:color w:val="00B0F0"/>
          <w:sz w:val="16"/>
          <w:szCs w:val="16"/>
        </w:rPr>
      </w:pPr>
    </w:p>
    <w:p w14:paraId="65C87DF2" w14:textId="1C2A6989" w:rsidR="00F35F5F" w:rsidDel="004567C8" w:rsidRDefault="00F35F5F" w:rsidP="00B90F6D">
      <w:pPr>
        <w:ind w:firstLineChars="100" w:firstLine="156"/>
        <w:jc w:val="left"/>
        <w:rPr>
          <w:del w:id="123" w:author="犬伏" w:date="2025-06-13T15:56:00Z"/>
          <w:rFonts w:ascii="ＭＳ 明朝" w:hAnsi="ＭＳ 明朝"/>
          <w:color w:val="00B0F0"/>
          <w:sz w:val="16"/>
          <w:szCs w:val="16"/>
        </w:rPr>
      </w:pPr>
    </w:p>
    <w:p w14:paraId="3BB12DDD" w14:textId="503BC43E" w:rsidR="00F35F5F" w:rsidDel="004567C8" w:rsidRDefault="00F35F5F" w:rsidP="00B90F6D">
      <w:pPr>
        <w:ind w:firstLineChars="100" w:firstLine="156"/>
        <w:jc w:val="left"/>
        <w:rPr>
          <w:del w:id="124" w:author="犬伏" w:date="2025-06-13T15:56:00Z"/>
          <w:rFonts w:ascii="ＭＳ 明朝" w:hAnsi="ＭＳ 明朝"/>
          <w:color w:val="00B0F0"/>
          <w:sz w:val="16"/>
          <w:szCs w:val="16"/>
        </w:rPr>
      </w:pPr>
    </w:p>
    <w:p w14:paraId="36746B70" w14:textId="633CD93B" w:rsidR="00F35F5F" w:rsidDel="004567C8" w:rsidRDefault="00F35F5F" w:rsidP="00B90F6D">
      <w:pPr>
        <w:ind w:firstLineChars="100" w:firstLine="156"/>
        <w:jc w:val="left"/>
        <w:rPr>
          <w:del w:id="125" w:author="犬伏" w:date="2025-06-13T15:56:00Z"/>
          <w:rFonts w:ascii="ＭＳ 明朝" w:hAnsi="ＭＳ 明朝"/>
          <w:color w:val="00B0F0"/>
          <w:sz w:val="16"/>
          <w:szCs w:val="16"/>
        </w:rPr>
      </w:pPr>
    </w:p>
    <w:p w14:paraId="5AD6A577" w14:textId="52EF0F8B" w:rsidR="00F35F5F" w:rsidDel="004567C8" w:rsidRDefault="00F35F5F" w:rsidP="00B90F6D">
      <w:pPr>
        <w:ind w:firstLineChars="100" w:firstLine="156"/>
        <w:jc w:val="left"/>
        <w:rPr>
          <w:del w:id="126" w:author="犬伏" w:date="2025-06-13T15:56:00Z"/>
          <w:rFonts w:ascii="ＭＳ 明朝" w:hAnsi="ＭＳ 明朝"/>
          <w:color w:val="00B0F0"/>
          <w:sz w:val="16"/>
          <w:szCs w:val="16"/>
        </w:rPr>
      </w:pPr>
    </w:p>
    <w:p w14:paraId="5E801AF2" w14:textId="0373B5A5" w:rsidR="00F35F5F" w:rsidRPr="00985987" w:rsidRDefault="00985987" w:rsidP="00985987">
      <w:pPr>
        <w:jc w:val="left"/>
        <w:rPr>
          <w:rFonts w:ascii="ＭＳ 明朝" w:hAnsi="ＭＳ 明朝"/>
          <w:sz w:val="16"/>
          <w:szCs w:val="16"/>
        </w:rPr>
      </w:pPr>
      <w:r w:rsidRPr="000307A4">
        <w:rPr>
          <w:rFonts w:ascii="ＭＳ 明朝" w:hAnsi="ＭＳ 明朝" w:hint="eastAsia"/>
          <w:sz w:val="16"/>
          <w:szCs w:val="16"/>
        </w:rPr>
        <w:t>【２】</w:t>
      </w:r>
    </w:p>
    <w:tbl>
      <w:tblPr>
        <w:tblStyle w:val="a3"/>
        <w:tblW w:w="10627" w:type="dxa"/>
        <w:jc w:val="center"/>
        <w:tblLook w:val="04A0" w:firstRow="1" w:lastRow="0" w:firstColumn="1" w:lastColumn="0" w:noHBand="0" w:noVBand="1"/>
      </w:tblPr>
      <w:tblGrid>
        <w:gridCol w:w="860"/>
        <w:gridCol w:w="1572"/>
        <w:gridCol w:w="1594"/>
        <w:gridCol w:w="1127"/>
        <w:gridCol w:w="262"/>
        <w:gridCol w:w="846"/>
        <w:gridCol w:w="99"/>
        <w:gridCol w:w="553"/>
        <w:gridCol w:w="521"/>
        <w:gridCol w:w="587"/>
        <w:gridCol w:w="2606"/>
      </w:tblGrid>
      <w:tr w:rsidR="00F35F5F" w:rsidRPr="00C41465" w14:paraId="06E263F7" w14:textId="77777777" w:rsidTr="00952395">
        <w:trPr>
          <w:trHeight w:val="202"/>
          <w:jc w:val="center"/>
        </w:trPr>
        <w:tc>
          <w:tcPr>
            <w:tcW w:w="860" w:type="dxa"/>
            <w:vMerge w:val="restart"/>
            <w:textDirection w:val="tbRlV"/>
            <w:vAlign w:val="center"/>
          </w:tcPr>
          <w:p w14:paraId="17B26FA9" w14:textId="77777777" w:rsidR="00F35F5F" w:rsidRPr="0036686B" w:rsidRDefault="00F35F5F" w:rsidP="00952395">
            <w:pPr>
              <w:spacing w:line="240" w:lineRule="exact"/>
              <w:ind w:left="113" w:right="113"/>
              <w:jc w:val="center"/>
              <w:rPr>
                <w:sz w:val="16"/>
                <w:szCs w:val="16"/>
              </w:rPr>
            </w:pPr>
            <w:r w:rsidRPr="0036686B">
              <w:rPr>
                <w:rFonts w:hint="eastAsia"/>
                <w:sz w:val="16"/>
                <w:szCs w:val="16"/>
              </w:rPr>
              <w:t>派遣先</w:t>
            </w:r>
          </w:p>
        </w:tc>
        <w:tc>
          <w:tcPr>
            <w:tcW w:w="1572" w:type="dxa"/>
            <w:vAlign w:val="center"/>
          </w:tcPr>
          <w:p w14:paraId="3372712D" w14:textId="77777777" w:rsidR="00F35F5F" w:rsidRPr="0036686B" w:rsidRDefault="00F35F5F" w:rsidP="00952395">
            <w:pPr>
              <w:spacing w:line="240" w:lineRule="exact"/>
              <w:jc w:val="center"/>
              <w:rPr>
                <w:sz w:val="16"/>
                <w:szCs w:val="16"/>
              </w:rPr>
            </w:pPr>
            <w:r w:rsidRPr="0036686B">
              <w:rPr>
                <w:rFonts w:hint="eastAsia"/>
                <w:sz w:val="16"/>
                <w:szCs w:val="16"/>
              </w:rPr>
              <w:t>名称</w:t>
            </w:r>
          </w:p>
        </w:tc>
        <w:tc>
          <w:tcPr>
            <w:tcW w:w="8195" w:type="dxa"/>
            <w:gridSpan w:val="9"/>
            <w:vAlign w:val="center"/>
          </w:tcPr>
          <w:p w14:paraId="486C8977" w14:textId="5D07AAD7" w:rsidR="00F35F5F" w:rsidRPr="0036686B" w:rsidRDefault="00F35F5F" w:rsidP="00952395">
            <w:pPr>
              <w:spacing w:line="240" w:lineRule="exact"/>
              <w:rPr>
                <w:sz w:val="16"/>
                <w:szCs w:val="16"/>
              </w:rPr>
            </w:pPr>
            <w:del w:id="127" w:author="犬伏" w:date="2025-06-13T15:39:00Z">
              <w:r w:rsidRPr="0036686B" w:rsidDel="009622C0">
                <w:rPr>
                  <w:rFonts w:hint="eastAsia"/>
                  <w:sz w:val="16"/>
                  <w:szCs w:val="16"/>
                </w:rPr>
                <w:delText>神戸市〇〇局〇〇課</w:delText>
              </w:r>
            </w:del>
            <w:ins w:id="128" w:author="犬伏" w:date="2025-06-13T15:39:00Z">
              <w:r w:rsidR="009622C0">
                <w:rPr>
                  <w:rFonts w:hint="eastAsia"/>
                  <w:sz w:val="16"/>
                  <w:szCs w:val="16"/>
                </w:rPr>
                <w:t>神戸市行財政局税務部市民</w:t>
              </w:r>
            </w:ins>
            <w:ins w:id="129" w:author="犬伏" w:date="2025-06-13T15:53:00Z">
              <w:r w:rsidR="00D7476D">
                <w:rPr>
                  <w:rFonts w:hint="eastAsia"/>
                  <w:sz w:val="16"/>
                  <w:szCs w:val="16"/>
                </w:rPr>
                <w:t>税第１課　東灘市税の窓口</w:t>
              </w:r>
            </w:ins>
            <w:r w:rsidRPr="0036686B">
              <w:rPr>
                <w:rFonts w:hint="eastAsia"/>
                <w:sz w:val="16"/>
                <w:szCs w:val="16"/>
              </w:rPr>
              <w:t xml:space="preserve">　</w:t>
            </w:r>
          </w:p>
        </w:tc>
      </w:tr>
      <w:tr w:rsidR="00F35F5F" w:rsidRPr="00C41465" w14:paraId="329870C9" w14:textId="77777777" w:rsidTr="00952395">
        <w:trPr>
          <w:trHeight w:val="529"/>
          <w:jc w:val="center"/>
        </w:trPr>
        <w:tc>
          <w:tcPr>
            <w:tcW w:w="860" w:type="dxa"/>
            <w:vMerge/>
          </w:tcPr>
          <w:p w14:paraId="3621A404" w14:textId="77777777" w:rsidR="00F35F5F" w:rsidRPr="00DA105A" w:rsidRDefault="00F35F5F" w:rsidP="00952395">
            <w:pPr>
              <w:spacing w:line="240" w:lineRule="exact"/>
              <w:jc w:val="center"/>
              <w:rPr>
                <w:sz w:val="16"/>
                <w:szCs w:val="16"/>
              </w:rPr>
            </w:pPr>
          </w:p>
        </w:tc>
        <w:tc>
          <w:tcPr>
            <w:tcW w:w="1572" w:type="dxa"/>
            <w:vAlign w:val="center"/>
          </w:tcPr>
          <w:p w14:paraId="439E0A84" w14:textId="77777777" w:rsidR="00F35F5F" w:rsidRPr="00DA105A" w:rsidRDefault="00F35F5F" w:rsidP="00952395">
            <w:pPr>
              <w:spacing w:line="240" w:lineRule="exact"/>
              <w:jc w:val="center"/>
              <w:rPr>
                <w:sz w:val="16"/>
                <w:szCs w:val="16"/>
              </w:rPr>
            </w:pPr>
            <w:r w:rsidRPr="00DA105A">
              <w:rPr>
                <w:rFonts w:hint="eastAsia"/>
                <w:sz w:val="16"/>
                <w:szCs w:val="16"/>
              </w:rPr>
              <w:t>就業場所</w:t>
            </w:r>
          </w:p>
        </w:tc>
        <w:tc>
          <w:tcPr>
            <w:tcW w:w="8195" w:type="dxa"/>
            <w:gridSpan w:val="9"/>
            <w:vAlign w:val="center"/>
          </w:tcPr>
          <w:p w14:paraId="32656EE4" w14:textId="77777777" w:rsidR="00D7476D" w:rsidRPr="00DA105A" w:rsidRDefault="00D7476D" w:rsidP="00D7476D">
            <w:pPr>
              <w:spacing w:line="240" w:lineRule="exact"/>
              <w:rPr>
                <w:ins w:id="130" w:author="犬伏" w:date="2025-06-13T15:53:00Z"/>
                <w:sz w:val="16"/>
                <w:szCs w:val="16"/>
              </w:rPr>
            </w:pPr>
            <w:ins w:id="131" w:author="犬伏" w:date="2025-06-13T15:53:00Z">
              <w:r>
                <w:rPr>
                  <w:rFonts w:hint="eastAsia"/>
                  <w:sz w:val="16"/>
                  <w:szCs w:val="16"/>
                </w:rPr>
                <w:t>神戸市東灘区住吉東町５丁目２－１</w:t>
              </w:r>
            </w:ins>
          </w:p>
          <w:p w14:paraId="2106345C" w14:textId="785BDE1E" w:rsidR="00F35F5F" w:rsidRPr="00DA105A" w:rsidDel="00D7476D" w:rsidRDefault="00D7476D" w:rsidP="00D7476D">
            <w:pPr>
              <w:spacing w:line="240" w:lineRule="exact"/>
              <w:rPr>
                <w:del w:id="132" w:author="犬伏" w:date="2025-06-13T15:53:00Z"/>
                <w:sz w:val="16"/>
                <w:szCs w:val="16"/>
              </w:rPr>
            </w:pPr>
            <w:ins w:id="133" w:author="犬伏" w:date="2025-06-13T15:53:00Z">
              <w:r w:rsidRPr="003C5DAE">
                <w:rPr>
                  <w:rFonts w:hint="eastAsia"/>
                  <w:sz w:val="16"/>
                  <w:szCs w:val="16"/>
                </w:rPr>
                <w:t>神戸市行財政局税務部市民税第１課　東灘市税の窓口　　（</w:t>
              </w:r>
              <w:r w:rsidRPr="003C5DAE">
                <w:rPr>
                  <w:sz w:val="16"/>
                  <w:szCs w:val="16"/>
                </w:rPr>
                <w:t>TEL）078-841-4131</w:t>
              </w:r>
            </w:ins>
            <w:del w:id="134" w:author="犬伏" w:date="2025-06-13T15:53:00Z">
              <w:r w:rsidR="00F35F5F" w:rsidRPr="00DA105A" w:rsidDel="00D7476D">
                <w:rPr>
                  <w:rFonts w:hint="eastAsia"/>
                  <w:sz w:val="16"/>
                  <w:szCs w:val="16"/>
                </w:rPr>
                <w:delText xml:space="preserve">神戸市中央区加納町６丁目５－１　</w:delText>
              </w:r>
            </w:del>
          </w:p>
          <w:p w14:paraId="06136F10" w14:textId="2B4FE087" w:rsidR="00F35F5F" w:rsidRPr="00DA105A" w:rsidRDefault="00F35F5F" w:rsidP="00952395">
            <w:pPr>
              <w:spacing w:line="240" w:lineRule="exact"/>
              <w:rPr>
                <w:sz w:val="16"/>
                <w:szCs w:val="16"/>
              </w:rPr>
            </w:pPr>
            <w:del w:id="135" w:author="犬伏" w:date="2025-06-13T15:39:00Z">
              <w:r w:rsidRPr="00DA105A" w:rsidDel="009622C0">
                <w:rPr>
                  <w:rFonts w:hint="eastAsia"/>
                  <w:sz w:val="16"/>
                  <w:szCs w:val="16"/>
                </w:rPr>
                <w:delText>神戸市〇〇局〇〇課</w:delText>
              </w:r>
            </w:del>
            <w:del w:id="136" w:author="犬伏" w:date="2025-06-13T15:53:00Z">
              <w:r w:rsidRPr="00DA105A" w:rsidDel="00D7476D">
                <w:rPr>
                  <w:rFonts w:hint="eastAsia"/>
                  <w:sz w:val="16"/>
                  <w:szCs w:val="16"/>
                </w:rPr>
                <w:delText xml:space="preserve">　　（</w:delText>
              </w:r>
              <w:r w:rsidRPr="00DA105A" w:rsidDel="00D7476D">
                <w:rPr>
                  <w:sz w:val="16"/>
                  <w:szCs w:val="16"/>
                </w:rPr>
                <w:delText>TEL）078-×××-××××</w:delText>
              </w:r>
            </w:del>
          </w:p>
        </w:tc>
      </w:tr>
      <w:tr w:rsidR="00F35F5F" w:rsidRPr="00C41465" w14:paraId="6E48F740" w14:textId="77777777" w:rsidTr="00952395">
        <w:trPr>
          <w:trHeight w:val="214"/>
          <w:jc w:val="center"/>
        </w:trPr>
        <w:tc>
          <w:tcPr>
            <w:tcW w:w="860" w:type="dxa"/>
            <w:vMerge/>
          </w:tcPr>
          <w:p w14:paraId="1D2B9CCC" w14:textId="77777777" w:rsidR="00F35F5F" w:rsidRPr="00DA105A" w:rsidRDefault="00F35F5F" w:rsidP="00952395">
            <w:pPr>
              <w:spacing w:line="240" w:lineRule="exact"/>
              <w:jc w:val="center"/>
              <w:rPr>
                <w:sz w:val="16"/>
                <w:szCs w:val="16"/>
              </w:rPr>
            </w:pPr>
          </w:p>
        </w:tc>
        <w:tc>
          <w:tcPr>
            <w:tcW w:w="1572" w:type="dxa"/>
          </w:tcPr>
          <w:p w14:paraId="2D2B066B" w14:textId="77777777" w:rsidR="00F35F5F" w:rsidRPr="00DA105A" w:rsidRDefault="00F35F5F" w:rsidP="00952395">
            <w:pPr>
              <w:spacing w:line="240" w:lineRule="exact"/>
              <w:jc w:val="center"/>
              <w:rPr>
                <w:sz w:val="16"/>
                <w:szCs w:val="16"/>
              </w:rPr>
            </w:pPr>
            <w:r w:rsidRPr="00DA105A">
              <w:rPr>
                <w:rFonts w:hint="eastAsia"/>
                <w:sz w:val="16"/>
                <w:szCs w:val="16"/>
              </w:rPr>
              <w:t>組織単位</w:t>
            </w:r>
          </w:p>
        </w:tc>
        <w:tc>
          <w:tcPr>
            <w:tcW w:w="8195" w:type="dxa"/>
            <w:gridSpan w:val="9"/>
            <w:vAlign w:val="center"/>
          </w:tcPr>
          <w:p w14:paraId="66A1F536" w14:textId="7D730FFD" w:rsidR="00F35F5F" w:rsidRPr="00DA105A" w:rsidRDefault="00F35F5F">
            <w:pPr>
              <w:spacing w:line="240" w:lineRule="exact"/>
              <w:rPr>
                <w:sz w:val="16"/>
                <w:szCs w:val="16"/>
              </w:rPr>
            </w:pPr>
            <w:r w:rsidRPr="00DA105A">
              <w:rPr>
                <w:rFonts w:hint="eastAsia"/>
                <w:sz w:val="16"/>
                <w:szCs w:val="16"/>
              </w:rPr>
              <w:t>（名称）</w:t>
            </w:r>
            <w:del w:id="137" w:author="犬伏" w:date="2025-06-13T15:39:00Z">
              <w:r w:rsidRPr="00DA105A" w:rsidDel="009622C0">
                <w:rPr>
                  <w:rFonts w:hint="eastAsia"/>
                  <w:sz w:val="16"/>
                  <w:szCs w:val="16"/>
                </w:rPr>
                <w:delText>神戸市〇〇局〇〇課</w:delText>
              </w:r>
            </w:del>
            <w:ins w:id="138" w:author="犬伏" w:date="2025-06-13T15:39:00Z">
              <w:r w:rsidR="009622C0">
                <w:rPr>
                  <w:rFonts w:hint="eastAsia"/>
                  <w:sz w:val="16"/>
                  <w:szCs w:val="16"/>
                </w:rPr>
                <w:t>神戸市行財政局税務部市民税</w:t>
              </w:r>
            </w:ins>
            <w:ins w:id="139" w:author="犬伏" w:date="2025-06-13T15:54:00Z">
              <w:r w:rsidR="00D7476D">
                <w:rPr>
                  <w:rFonts w:hint="eastAsia"/>
                  <w:sz w:val="16"/>
                  <w:szCs w:val="16"/>
                </w:rPr>
                <w:t>第１課</w:t>
              </w:r>
            </w:ins>
            <w:r w:rsidRPr="00DA105A">
              <w:rPr>
                <w:rFonts w:hint="eastAsia"/>
                <w:sz w:val="16"/>
                <w:szCs w:val="16"/>
              </w:rPr>
              <w:t xml:space="preserve">　（組織の長の職名）</w:t>
            </w:r>
            <w:del w:id="140" w:author="犬伏" w:date="2025-06-13T15:54:00Z">
              <w:r w:rsidRPr="00DA105A" w:rsidDel="00D7476D">
                <w:rPr>
                  <w:rFonts w:hint="eastAsia"/>
                  <w:sz w:val="16"/>
                  <w:szCs w:val="16"/>
                </w:rPr>
                <w:delText>〇〇</w:delText>
              </w:r>
            </w:del>
            <w:ins w:id="141" w:author="犬伏" w:date="2025-06-13T15:54:00Z">
              <w:r w:rsidR="00D7476D">
                <w:rPr>
                  <w:rFonts w:hint="eastAsia"/>
                  <w:sz w:val="16"/>
                  <w:szCs w:val="16"/>
                </w:rPr>
                <w:t>市民税第１</w:t>
              </w:r>
            </w:ins>
            <w:r w:rsidRPr="00DA105A">
              <w:rPr>
                <w:rFonts w:hint="eastAsia"/>
                <w:sz w:val="16"/>
                <w:szCs w:val="16"/>
              </w:rPr>
              <w:t>課長</w:t>
            </w:r>
          </w:p>
        </w:tc>
      </w:tr>
      <w:tr w:rsidR="00F35F5F" w:rsidRPr="00C41465" w14:paraId="09520CFF" w14:textId="77777777" w:rsidTr="00952395">
        <w:trPr>
          <w:trHeight w:val="202"/>
          <w:jc w:val="center"/>
        </w:trPr>
        <w:tc>
          <w:tcPr>
            <w:tcW w:w="860" w:type="dxa"/>
            <w:vMerge/>
          </w:tcPr>
          <w:p w14:paraId="00423BE7" w14:textId="77777777" w:rsidR="00F35F5F" w:rsidRPr="00DA105A" w:rsidRDefault="00F35F5F" w:rsidP="00952395">
            <w:pPr>
              <w:spacing w:line="240" w:lineRule="exact"/>
              <w:jc w:val="center"/>
              <w:rPr>
                <w:sz w:val="16"/>
                <w:szCs w:val="16"/>
              </w:rPr>
            </w:pPr>
          </w:p>
        </w:tc>
        <w:tc>
          <w:tcPr>
            <w:tcW w:w="1572" w:type="dxa"/>
          </w:tcPr>
          <w:p w14:paraId="0800C4E5" w14:textId="77777777" w:rsidR="00F35F5F" w:rsidRPr="00DA105A" w:rsidRDefault="00F35F5F" w:rsidP="00952395">
            <w:pPr>
              <w:spacing w:line="240" w:lineRule="exact"/>
              <w:jc w:val="center"/>
              <w:rPr>
                <w:sz w:val="16"/>
                <w:szCs w:val="16"/>
              </w:rPr>
            </w:pPr>
            <w:r w:rsidRPr="00DA105A">
              <w:rPr>
                <w:rFonts w:hint="eastAsia"/>
                <w:sz w:val="16"/>
                <w:szCs w:val="16"/>
              </w:rPr>
              <w:t>指揮命令者</w:t>
            </w:r>
          </w:p>
        </w:tc>
        <w:tc>
          <w:tcPr>
            <w:tcW w:w="8195" w:type="dxa"/>
            <w:gridSpan w:val="9"/>
            <w:vAlign w:val="center"/>
          </w:tcPr>
          <w:p w14:paraId="208E2C9B" w14:textId="1D13BD2E" w:rsidR="00F35F5F" w:rsidRPr="00DA105A" w:rsidRDefault="00D7476D" w:rsidP="00952395">
            <w:pPr>
              <w:spacing w:line="240" w:lineRule="exact"/>
              <w:rPr>
                <w:sz w:val="16"/>
                <w:szCs w:val="16"/>
              </w:rPr>
            </w:pPr>
            <w:ins w:id="142" w:author="犬伏" w:date="2025-06-13T15:54:00Z">
              <w:r w:rsidRPr="003C5DAE">
                <w:rPr>
                  <w:rFonts w:hint="eastAsia"/>
                  <w:sz w:val="16"/>
                  <w:szCs w:val="16"/>
                </w:rPr>
                <w:t>市民税第１課　東灘市税の窓口　税務マネージャー　奥村　浩治</w:t>
              </w:r>
            </w:ins>
            <w:del w:id="143" w:author="犬伏" w:date="2025-06-13T15:54:00Z">
              <w:r w:rsidR="00F35F5F" w:rsidRPr="00DA105A" w:rsidDel="00D7476D">
                <w:rPr>
                  <w:rFonts w:hint="eastAsia"/>
                  <w:sz w:val="16"/>
                  <w:szCs w:val="16"/>
                </w:rPr>
                <w:delText>〇〇課〇〇課長　〇〇　〇〇</w:delText>
              </w:r>
            </w:del>
          </w:p>
        </w:tc>
      </w:tr>
      <w:tr w:rsidR="00F35F5F" w:rsidRPr="00C41465" w14:paraId="41C4E15E" w14:textId="77777777" w:rsidTr="00952395">
        <w:trPr>
          <w:trHeight w:val="214"/>
          <w:jc w:val="center"/>
        </w:trPr>
        <w:tc>
          <w:tcPr>
            <w:tcW w:w="860" w:type="dxa"/>
            <w:vMerge/>
          </w:tcPr>
          <w:p w14:paraId="2BC93CEF" w14:textId="77777777" w:rsidR="00F35F5F" w:rsidRPr="00DA105A" w:rsidRDefault="00F35F5F" w:rsidP="00952395">
            <w:pPr>
              <w:spacing w:line="240" w:lineRule="exact"/>
              <w:jc w:val="center"/>
              <w:rPr>
                <w:sz w:val="16"/>
                <w:szCs w:val="16"/>
              </w:rPr>
            </w:pPr>
          </w:p>
        </w:tc>
        <w:tc>
          <w:tcPr>
            <w:tcW w:w="1572" w:type="dxa"/>
          </w:tcPr>
          <w:p w14:paraId="6233780C" w14:textId="77777777" w:rsidR="00F35F5F" w:rsidRPr="00DA105A" w:rsidRDefault="00F35F5F" w:rsidP="00952395">
            <w:pPr>
              <w:spacing w:line="240" w:lineRule="exact"/>
              <w:jc w:val="center"/>
              <w:rPr>
                <w:sz w:val="16"/>
                <w:szCs w:val="16"/>
              </w:rPr>
            </w:pPr>
            <w:r w:rsidRPr="00DA105A">
              <w:rPr>
                <w:rFonts w:hint="eastAsia"/>
                <w:sz w:val="16"/>
                <w:szCs w:val="16"/>
              </w:rPr>
              <w:t>責任者</w:t>
            </w:r>
          </w:p>
        </w:tc>
        <w:tc>
          <w:tcPr>
            <w:tcW w:w="8195" w:type="dxa"/>
            <w:gridSpan w:val="9"/>
            <w:vAlign w:val="center"/>
          </w:tcPr>
          <w:p w14:paraId="6B915709" w14:textId="5ECF835C" w:rsidR="00F35F5F" w:rsidRPr="00DA105A" w:rsidRDefault="00D7476D" w:rsidP="00952395">
            <w:pPr>
              <w:spacing w:line="240" w:lineRule="exact"/>
              <w:rPr>
                <w:sz w:val="16"/>
                <w:szCs w:val="16"/>
              </w:rPr>
            </w:pPr>
            <w:ins w:id="144" w:author="犬伏" w:date="2025-06-13T15:55:00Z">
              <w:r w:rsidRPr="00D7476D">
                <w:rPr>
                  <w:rFonts w:hint="eastAsia"/>
                  <w:sz w:val="16"/>
                  <w:szCs w:val="16"/>
                </w:rPr>
                <w:t>市民税第</w:t>
              </w:r>
              <w:r w:rsidRPr="00D7476D">
                <w:rPr>
                  <w:sz w:val="16"/>
                  <w:szCs w:val="16"/>
                </w:rPr>
                <w:t>1課長　松木　徳子　（TEL）078-841-4131</w:t>
              </w:r>
            </w:ins>
            <w:del w:id="145" w:author="犬伏" w:date="2025-06-13T15:55:00Z">
              <w:r w:rsidR="00F35F5F" w:rsidRPr="00DA105A" w:rsidDel="00D7476D">
                <w:rPr>
                  <w:rFonts w:hint="eastAsia"/>
                  <w:sz w:val="16"/>
                  <w:szCs w:val="16"/>
                </w:rPr>
                <w:delText>〇〇課長　〇〇　〇〇　（</w:delText>
              </w:r>
              <w:r w:rsidR="00F35F5F" w:rsidRPr="00DA105A" w:rsidDel="00D7476D">
                <w:rPr>
                  <w:sz w:val="16"/>
                  <w:szCs w:val="16"/>
                </w:rPr>
                <w:delText>TEL）078-×××-××××</w:delText>
              </w:r>
            </w:del>
          </w:p>
        </w:tc>
      </w:tr>
      <w:tr w:rsidR="00F35F5F" w:rsidRPr="00C41465" w14:paraId="19E60D64" w14:textId="77777777" w:rsidTr="00952395">
        <w:trPr>
          <w:trHeight w:val="202"/>
          <w:jc w:val="center"/>
        </w:trPr>
        <w:tc>
          <w:tcPr>
            <w:tcW w:w="860" w:type="dxa"/>
            <w:vMerge w:val="restart"/>
            <w:textDirection w:val="tbRlV"/>
            <w:vAlign w:val="center"/>
          </w:tcPr>
          <w:p w14:paraId="3906989C" w14:textId="77777777" w:rsidR="00F35F5F" w:rsidRPr="0036686B" w:rsidRDefault="00F35F5F" w:rsidP="00952395">
            <w:pPr>
              <w:spacing w:line="240" w:lineRule="exact"/>
              <w:ind w:left="113" w:right="113"/>
              <w:jc w:val="center"/>
              <w:rPr>
                <w:sz w:val="16"/>
                <w:szCs w:val="16"/>
              </w:rPr>
            </w:pPr>
            <w:r w:rsidRPr="0036686B">
              <w:rPr>
                <w:rFonts w:hint="eastAsia"/>
                <w:sz w:val="16"/>
                <w:szCs w:val="16"/>
              </w:rPr>
              <w:t>派遣条件等</w:t>
            </w:r>
          </w:p>
        </w:tc>
        <w:tc>
          <w:tcPr>
            <w:tcW w:w="6574" w:type="dxa"/>
            <w:gridSpan w:val="8"/>
            <w:tcBorders>
              <w:right w:val="single" w:sz="4" w:space="0" w:color="auto"/>
            </w:tcBorders>
          </w:tcPr>
          <w:p w14:paraId="4D195AC2" w14:textId="77777777" w:rsidR="00F35F5F" w:rsidRPr="0036686B" w:rsidRDefault="00F35F5F" w:rsidP="00952395">
            <w:pPr>
              <w:spacing w:line="240" w:lineRule="exact"/>
              <w:rPr>
                <w:sz w:val="16"/>
                <w:szCs w:val="16"/>
              </w:rPr>
            </w:pPr>
            <w:r w:rsidRPr="0036686B">
              <w:rPr>
                <w:rFonts w:hint="eastAsia"/>
                <w:sz w:val="16"/>
                <w:szCs w:val="16"/>
              </w:rPr>
              <w:t>派遣労働者を無期雇用派遣労働者又は</w:t>
            </w:r>
            <w:r w:rsidRPr="0036686B">
              <w:rPr>
                <w:sz w:val="16"/>
                <w:szCs w:val="16"/>
              </w:rPr>
              <w:t xml:space="preserve">60歳以上の者に限定するか否か　</w:t>
            </w:r>
          </w:p>
        </w:tc>
        <w:tc>
          <w:tcPr>
            <w:tcW w:w="3193" w:type="dxa"/>
            <w:gridSpan w:val="2"/>
            <w:tcBorders>
              <w:left w:val="single" w:sz="4" w:space="0" w:color="auto"/>
            </w:tcBorders>
          </w:tcPr>
          <w:p w14:paraId="60BBA642" w14:textId="679EBF13" w:rsidR="00F35F5F" w:rsidRPr="0036686B" w:rsidRDefault="00F35F5F" w:rsidP="00952395">
            <w:pPr>
              <w:spacing w:line="240" w:lineRule="exact"/>
              <w:rPr>
                <w:sz w:val="16"/>
                <w:szCs w:val="16"/>
              </w:rPr>
            </w:pPr>
            <w:r w:rsidRPr="0036686B">
              <w:rPr>
                <w:rFonts w:hint="eastAsia"/>
                <w:sz w:val="16"/>
                <w:szCs w:val="16"/>
              </w:rPr>
              <w:t xml:space="preserve">□限定する　</w:t>
            </w:r>
            <w:ins w:id="146" w:author="犬伏" w:date="2025-06-13T15:55:00Z">
              <w:r w:rsidR="004567C8">
                <w:rPr>
                  <w:rFonts w:hint="eastAsia"/>
                  <w:sz w:val="16"/>
                  <w:szCs w:val="16"/>
                </w:rPr>
                <w:t>■</w:t>
              </w:r>
            </w:ins>
            <w:del w:id="147" w:author="犬伏" w:date="2025-06-13T15:55:00Z">
              <w:r w:rsidRPr="0036686B" w:rsidDel="004567C8">
                <w:rPr>
                  <w:rFonts w:hint="eastAsia"/>
                  <w:sz w:val="16"/>
                  <w:szCs w:val="16"/>
                </w:rPr>
                <w:delText>□</w:delText>
              </w:r>
            </w:del>
            <w:r w:rsidRPr="0036686B">
              <w:rPr>
                <w:rFonts w:hint="eastAsia"/>
                <w:sz w:val="16"/>
                <w:szCs w:val="16"/>
              </w:rPr>
              <w:t>限定しない</w:t>
            </w:r>
          </w:p>
        </w:tc>
      </w:tr>
      <w:tr w:rsidR="00F35F5F" w:rsidRPr="00C41465" w14:paraId="59B6B626" w14:textId="77777777" w:rsidTr="00952395">
        <w:trPr>
          <w:trHeight w:val="202"/>
          <w:jc w:val="center"/>
        </w:trPr>
        <w:tc>
          <w:tcPr>
            <w:tcW w:w="860" w:type="dxa"/>
            <w:vMerge/>
          </w:tcPr>
          <w:p w14:paraId="299C7FE2" w14:textId="77777777" w:rsidR="00F35F5F" w:rsidRPr="00DA105A" w:rsidRDefault="00F35F5F" w:rsidP="00952395">
            <w:pPr>
              <w:spacing w:line="240" w:lineRule="exact"/>
              <w:jc w:val="center"/>
              <w:rPr>
                <w:sz w:val="16"/>
                <w:szCs w:val="16"/>
              </w:rPr>
            </w:pPr>
          </w:p>
        </w:tc>
        <w:tc>
          <w:tcPr>
            <w:tcW w:w="5500" w:type="dxa"/>
            <w:gridSpan w:val="6"/>
          </w:tcPr>
          <w:p w14:paraId="73E2D0AC" w14:textId="77777777" w:rsidR="00F35F5F" w:rsidRPr="00DA105A" w:rsidRDefault="00F35F5F" w:rsidP="00952395">
            <w:pPr>
              <w:spacing w:line="240" w:lineRule="exact"/>
              <w:rPr>
                <w:sz w:val="16"/>
                <w:szCs w:val="16"/>
              </w:rPr>
            </w:pPr>
            <w:r w:rsidRPr="00DA105A">
              <w:rPr>
                <w:rFonts w:hint="eastAsia"/>
                <w:sz w:val="16"/>
                <w:szCs w:val="16"/>
              </w:rPr>
              <w:t xml:space="preserve">期間制限を受けない業務について労働者派遣に関する事項　</w:t>
            </w:r>
          </w:p>
        </w:tc>
        <w:tc>
          <w:tcPr>
            <w:tcW w:w="4267" w:type="dxa"/>
            <w:gridSpan w:val="4"/>
          </w:tcPr>
          <w:p w14:paraId="5F6C52F0" w14:textId="77777777" w:rsidR="00F35F5F" w:rsidRPr="00DA105A" w:rsidRDefault="00F35F5F" w:rsidP="00952395">
            <w:pPr>
              <w:spacing w:line="240" w:lineRule="exact"/>
              <w:rPr>
                <w:sz w:val="16"/>
                <w:szCs w:val="16"/>
              </w:rPr>
            </w:pPr>
            <w:del w:id="148" w:author="犬伏" w:date="2025-06-13T15:55:00Z">
              <w:r w:rsidRPr="002F5471" w:rsidDel="004567C8">
                <w:rPr>
                  <w:rFonts w:hint="eastAsia"/>
                  <w:color w:val="00B0F0"/>
                  <w:sz w:val="16"/>
                  <w:szCs w:val="16"/>
                </w:rPr>
                <w:delText>※該当の際に記載する</w:delText>
              </w:r>
            </w:del>
          </w:p>
        </w:tc>
      </w:tr>
      <w:tr w:rsidR="00F35F5F" w:rsidRPr="00C41465" w14:paraId="42993BFD" w14:textId="77777777" w:rsidTr="00952395">
        <w:trPr>
          <w:trHeight w:val="214"/>
          <w:jc w:val="center"/>
        </w:trPr>
        <w:tc>
          <w:tcPr>
            <w:tcW w:w="860" w:type="dxa"/>
            <w:vMerge/>
          </w:tcPr>
          <w:p w14:paraId="5176BE66" w14:textId="77777777" w:rsidR="00F35F5F" w:rsidRPr="00DA105A" w:rsidRDefault="00F35F5F" w:rsidP="00952395">
            <w:pPr>
              <w:spacing w:line="240" w:lineRule="exact"/>
              <w:jc w:val="center"/>
              <w:rPr>
                <w:sz w:val="16"/>
                <w:szCs w:val="16"/>
              </w:rPr>
            </w:pPr>
          </w:p>
        </w:tc>
        <w:tc>
          <w:tcPr>
            <w:tcW w:w="4555" w:type="dxa"/>
            <w:gridSpan w:val="4"/>
          </w:tcPr>
          <w:p w14:paraId="53732CCA" w14:textId="77777777" w:rsidR="00F35F5F" w:rsidRPr="00DA105A" w:rsidRDefault="00F35F5F" w:rsidP="00952395">
            <w:pPr>
              <w:spacing w:line="240" w:lineRule="exact"/>
              <w:rPr>
                <w:sz w:val="16"/>
                <w:szCs w:val="16"/>
              </w:rPr>
            </w:pPr>
            <w:r w:rsidRPr="00DA105A">
              <w:rPr>
                <w:rFonts w:hint="eastAsia"/>
                <w:sz w:val="16"/>
                <w:szCs w:val="16"/>
              </w:rPr>
              <w:t xml:space="preserve">派遣労働者を協定対象労働者に限定するか否か　</w:t>
            </w:r>
          </w:p>
        </w:tc>
        <w:tc>
          <w:tcPr>
            <w:tcW w:w="5212" w:type="dxa"/>
            <w:gridSpan w:val="6"/>
          </w:tcPr>
          <w:p w14:paraId="048A2424" w14:textId="6BA9EA31" w:rsidR="00F35F5F" w:rsidRPr="00DA105A" w:rsidRDefault="00F35F5F" w:rsidP="00952395">
            <w:pPr>
              <w:spacing w:line="240" w:lineRule="exact"/>
              <w:rPr>
                <w:sz w:val="16"/>
                <w:szCs w:val="16"/>
              </w:rPr>
            </w:pPr>
            <w:r w:rsidRPr="00DA105A">
              <w:rPr>
                <w:rFonts w:hint="eastAsia"/>
                <w:sz w:val="16"/>
                <w:szCs w:val="16"/>
              </w:rPr>
              <w:t xml:space="preserve">□限定する　</w:t>
            </w:r>
            <w:ins w:id="149" w:author="犬伏" w:date="2025-06-13T15:56:00Z">
              <w:r w:rsidR="004567C8">
                <w:rPr>
                  <w:rFonts w:hint="eastAsia"/>
                  <w:sz w:val="16"/>
                  <w:szCs w:val="16"/>
                </w:rPr>
                <w:t>■</w:t>
              </w:r>
            </w:ins>
            <w:del w:id="150" w:author="犬伏" w:date="2025-06-13T15:56:00Z">
              <w:r w:rsidRPr="00DA105A" w:rsidDel="004567C8">
                <w:rPr>
                  <w:rFonts w:hint="eastAsia"/>
                  <w:sz w:val="16"/>
                  <w:szCs w:val="16"/>
                </w:rPr>
                <w:delText>□</w:delText>
              </w:r>
            </w:del>
            <w:r w:rsidRPr="00DA105A">
              <w:rPr>
                <w:rFonts w:hint="eastAsia"/>
                <w:sz w:val="16"/>
                <w:szCs w:val="16"/>
              </w:rPr>
              <w:t>限定しない</w:t>
            </w:r>
          </w:p>
        </w:tc>
      </w:tr>
      <w:tr w:rsidR="00F35F5F" w:rsidRPr="00C41465" w14:paraId="1E7C1ECB" w14:textId="77777777" w:rsidTr="00952395">
        <w:trPr>
          <w:trHeight w:val="214"/>
          <w:jc w:val="center"/>
        </w:trPr>
        <w:tc>
          <w:tcPr>
            <w:tcW w:w="860" w:type="dxa"/>
            <w:vMerge/>
          </w:tcPr>
          <w:p w14:paraId="0B9F3A9F" w14:textId="77777777" w:rsidR="00F35F5F" w:rsidRPr="00DA105A" w:rsidRDefault="00F35F5F" w:rsidP="00952395">
            <w:pPr>
              <w:spacing w:line="240" w:lineRule="exact"/>
              <w:jc w:val="center"/>
              <w:rPr>
                <w:sz w:val="16"/>
                <w:szCs w:val="16"/>
              </w:rPr>
            </w:pPr>
          </w:p>
        </w:tc>
        <w:tc>
          <w:tcPr>
            <w:tcW w:w="1572" w:type="dxa"/>
            <w:vMerge w:val="restart"/>
            <w:vAlign w:val="center"/>
          </w:tcPr>
          <w:p w14:paraId="769893D7" w14:textId="77777777" w:rsidR="00F35F5F" w:rsidRPr="00DA105A" w:rsidRDefault="00F35F5F" w:rsidP="00952395">
            <w:pPr>
              <w:spacing w:line="240" w:lineRule="exact"/>
              <w:jc w:val="center"/>
              <w:rPr>
                <w:sz w:val="16"/>
                <w:szCs w:val="16"/>
              </w:rPr>
            </w:pPr>
            <w:r w:rsidRPr="00DA105A">
              <w:rPr>
                <w:rFonts w:hint="eastAsia"/>
                <w:sz w:val="16"/>
                <w:szCs w:val="16"/>
              </w:rPr>
              <w:t>業務内容</w:t>
            </w:r>
          </w:p>
        </w:tc>
        <w:tc>
          <w:tcPr>
            <w:tcW w:w="8195" w:type="dxa"/>
            <w:gridSpan w:val="9"/>
            <w:vAlign w:val="center"/>
          </w:tcPr>
          <w:p w14:paraId="566C9424" w14:textId="3DB4B0B6" w:rsidR="00F35F5F" w:rsidRPr="00DA105A" w:rsidRDefault="004567C8" w:rsidP="00952395">
            <w:pPr>
              <w:spacing w:line="240" w:lineRule="exact"/>
              <w:rPr>
                <w:sz w:val="16"/>
                <w:szCs w:val="16"/>
              </w:rPr>
            </w:pPr>
            <w:ins w:id="151" w:author="犬伏" w:date="2025-06-13T15:56:00Z">
              <w:r w:rsidRPr="004567C8">
                <w:rPr>
                  <w:rFonts w:hint="eastAsia"/>
                  <w:sz w:val="16"/>
                  <w:szCs w:val="16"/>
                </w:rPr>
                <w:t>各区市税の窓口業務</w:t>
              </w:r>
            </w:ins>
            <w:del w:id="152" w:author="犬伏" w:date="2025-06-13T15:56:00Z">
              <w:r w:rsidR="00F35F5F" w:rsidRPr="00DA105A" w:rsidDel="004567C8">
                <w:rPr>
                  <w:rFonts w:hint="eastAsia"/>
                  <w:sz w:val="16"/>
                  <w:szCs w:val="16"/>
                </w:rPr>
                <w:delText>〇〇業務</w:delText>
              </w:r>
            </w:del>
          </w:p>
        </w:tc>
      </w:tr>
      <w:tr w:rsidR="00F35F5F" w:rsidRPr="00C41465" w14:paraId="655832D1" w14:textId="77777777" w:rsidTr="00952395">
        <w:trPr>
          <w:trHeight w:val="202"/>
          <w:jc w:val="center"/>
        </w:trPr>
        <w:tc>
          <w:tcPr>
            <w:tcW w:w="860" w:type="dxa"/>
            <w:vMerge/>
          </w:tcPr>
          <w:p w14:paraId="1AB612F0" w14:textId="77777777" w:rsidR="00F35F5F" w:rsidRPr="00DA105A" w:rsidRDefault="00F35F5F" w:rsidP="00952395">
            <w:pPr>
              <w:spacing w:line="240" w:lineRule="exact"/>
              <w:jc w:val="center"/>
              <w:rPr>
                <w:sz w:val="16"/>
                <w:szCs w:val="16"/>
              </w:rPr>
            </w:pPr>
          </w:p>
        </w:tc>
        <w:tc>
          <w:tcPr>
            <w:tcW w:w="1572" w:type="dxa"/>
            <w:vMerge/>
          </w:tcPr>
          <w:p w14:paraId="560135B6" w14:textId="77777777" w:rsidR="00F35F5F" w:rsidRPr="00DA105A" w:rsidRDefault="00F35F5F" w:rsidP="00952395">
            <w:pPr>
              <w:spacing w:line="240" w:lineRule="exact"/>
              <w:jc w:val="center"/>
              <w:rPr>
                <w:sz w:val="16"/>
                <w:szCs w:val="16"/>
              </w:rPr>
            </w:pPr>
          </w:p>
        </w:tc>
        <w:tc>
          <w:tcPr>
            <w:tcW w:w="8195" w:type="dxa"/>
            <w:gridSpan w:val="9"/>
            <w:vAlign w:val="center"/>
          </w:tcPr>
          <w:p w14:paraId="07766D9F" w14:textId="3B49CE9A" w:rsidR="00F35F5F" w:rsidRPr="00DA105A" w:rsidRDefault="00F35F5F" w:rsidP="00952395">
            <w:pPr>
              <w:spacing w:line="240" w:lineRule="exact"/>
              <w:rPr>
                <w:sz w:val="16"/>
                <w:szCs w:val="16"/>
              </w:rPr>
            </w:pPr>
            <w:r w:rsidRPr="00DA105A">
              <w:rPr>
                <w:rFonts w:hint="eastAsia"/>
                <w:sz w:val="16"/>
                <w:szCs w:val="16"/>
              </w:rPr>
              <w:t>（詳細）</w:t>
            </w:r>
            <w:ins w:id="153" w:author="犬伏" w:date="2025-06-13T15:56:00Z">
              <w:r w:rsidR="004567C8" w:rsidRPr="004567C8">
                <w:rPr>
                  <w:rFonts w:hint="eastAsia"/>
                  <w:sz w:val="16"/>
                  <w:szCs w:val="16"/>
                </w:rPr>
                <w:t>別添「仕様書」のとおり</w:t>
              </w:r>
            </w:ins>
          </w:p>
        </w:tc>
      </w:tr>
      <w:tr w:rsidR="00F35F5F" w:rsidRPr="00C41465" w14:paraId="1C2FCF03" w14:textId="77777777" w:rsidTr="00952395">
        <w:trPr>
          <w:trHeight w:val="277"/>
          <w:jc w:val="center"/>
        </w:trPr>
        <w:tc>
          <w:tcPr>
            <w:tcW w:w="860" w:type="dxa"/>
            <w:vMerge/>
          </w:tcPr>
          <w:p w14:paraId="03A275C3" w14:textId="77777777" w:rsidR="00F35F5F" w:rsidRPr="00DA105A" w:rsidRDefault="00F35F5F" w:rsidP="00952395">
            <w:pPr>
              <w:spacing w:line="240" w:lineRule="exact"/>
              <w:jc w:val="center"/>
              <w:rPr>
                <w:sz w:val="16"/>
                <w:szCs w:val="16"/>
              </w:rPr>
            </w:pPr>
          </w:p>
        </w:tc>
        <w:tc>
          <w:tcPr>
            <w:tcW w:w="3166" w:type="dxa"/>
            <w:gridSpan w:val="2"/>
            <w:vMerge w:val="restart"/>
            <w:vAlign w:val="center"/>
          </w:tcPr>
          <w:p w14:paraId="0A8C7AA8" w14:textId="77777777" w:rsidR="00F35F5F" w:rsidRPr="00DA105A" w:rsidRDefault="00F35F5F" w:rsidP="00952395">
            <w:pPr>
              <w:spacing w:line="240" w:lineRule="exact"/>
              <w:jc w:val="center"/>
              <w:rPr>
                <w:sz w:val="16"/>
                <w:szCs w:val="16"/>
              </w:rPr>
            </w:pPr>
            <w:r w:rsidRPr="00DA105A">
              <w:rPr>
                <w:rFonts w:hint="eastAsia"/>
                <w:sz w:val="16"/>
                <w:szCs w:val="16"/>
              </w:rPr>
              <w:t>従事する業務に伴う責任の程度</w:t>
            </w:r>
          </w:p>
        </w:tc>
        <w:tc>
          <w:tcPr>
            <w:tcW w:w="6601" w:type="dxa"/>
            <w:gridSpan w:val="8"/>
          </w:tcPr>
          <w:p w14:paraId="4A4A3714" w14:textId="047C4FE3" w:rsidR="00F35F5F" w:rsidRPr="00DA105A" w:rsidRDefault="00F35F5F" w:rsidP="00952395">
            <w:pPr>
              <w:spacing w:line="240" w:lineRule="exact"/>
              <w:rPr>
                <w:sz w:val="16"/>
                <w:szCs w:val="16"/>
              </w:rPr>
            </w:pPr>
            <w:r w:rsidRPr="00DA105A">
              <w:rPr>
                <w:rFonts w:hint="eastAsia"/>
                <w:sz w:val="16"/>
                <w:szCs w:val="16"/>
              </w:rPr>
              <w:t xml:space="preserve">□役職あり　</w:t>
            </w:r>
            <w:ins w:id="154" w:author="犬伏" w:date="2025-06-13T15:57:00Z">
              <w:r w:rsidR="004567C8">
                <w:rPr>
                  <w:rFonts w:hint="eastAsia"/>
                  <w:sz w:val="16"/>
                  <w:szCs w:val="16"/>
                </w:rPr>
                <w:t>■</w:t>
              </w:r>
            </w:ins>
            <w:del w:id="155" w:author="犬伏" w:date="2025-06-13T15:57:00Z">
              <w:r w:rsidRPr="00DA105A" w:rsidDel="004567C8">
                <w:rPr>
                  <w:rFonts w:hint="eastAsia"/>
                  <w:sz w:val="16"/>
                  <w:szCs w:val="16"/>
                </w:rPr>
                <w:delText>□</w:delText>
              </w:r>
            </w:del>
            <w:r w:rsidRPr="00DA105A">
              <w:rPr>
                <w:rFonts w:hint="eastAsia"/>
                <w:sz w:val="16"/>
                <w:szCs w:val="16"/>
              </w:rPr>
              <w:t>役職なし</w:t>
            </w:r>
          </w:p>
        </w:tc>
      </w:tr>
      <w:tr w:rsidR="00F35F5F" w:rsidRPr="00C41465" w14:paraId="4DDDCA41" w14:textId="77777777" w:rsidTr="00952395">
        <w:trPr>
          <w:trHeight w:val="282"/>
          <w:jc w:val="center"/>
        </w:trPr>
        <w:tc>
          <w:tcPr>
            <w:tcW w:w="860" w:type="dxa"/>
            <w:vMerge/>
          </w:tcPr>
          <w:p w14:paraId="71256A46" w14:textId="77777777" w:rsidR="00F35F5F" w:rsidRPr="00DA105A" w:rsidRDefault="00F35F5F" w:rsidP="00952395">
            <w:pPr>
              <w:spacing w:line="240" w:lineRule="exact"/>
              <w:jc w:val="center"/>
              <w:rPr>
                <w:sz w:val="16"/>
                <w:szCs w:val="16"/>
              </w:rPr>
            </w:pPr>
          </w:p>
        </w:tc>
        <w:tc>
          <w:tcPr>
            <w:tcW w:w="3166" w:type="dxa"/>
            <w:gridSpan w:val="2"/>
            <w:vMerge/>
            <w:vAlign w:val="center"/>
          </w:tcPr>
          <w:p w14:paraId="436AE482" w14:textId="77777777" w:rsidR="00F35F5F" w:rsidRPr="00DA105A" w:rsidRDefault="00F35F5F" w:rsidP="00952395">
            <w:pPr>
              <w:spacing w:line="240" w:lineRule="exact"/>
              <w:jc w:val="center"/>
              <w:rPr>
                <w:sz w:val="16"/>
                <w:szCs w:val="16"/>
              </w:rPr>
            </w:pPr>
          </w:p>
        </w:tc>
        <w:tc>
          <w:tcPr>
            <w:tcW w:w="6601" w:type="dxa"/>
            <w:gridSpan w:val="8"/>
          </w:tcPr>
          <w:p w14:paraId="76CD2A69" w14:textId="2DADFBED" w:rsidR="00F35F5F" w:rsidRPr="00C41465" w:rsidDel="004567C8" w:rsidRDefault="00F35F5F">
            <w:pPr>
              <w:spacing w:line="240" w:lineRule="exact"/>
              <w:rPr>
                <w:del w:id="156" w:author="犬伏" w:date="2025-06-13T15:57:00Z"/>
                <w:sz w:val="16"/>
                <w:szCs w:val="16"/>
              </w:rPr>
            </w:pPr>
            <w:r w:rsidRPr="00DA105A">
              <w:rPr>
                <w:rFonts w:hint="eastAsia"/>
                <w:sz w:val="16"/>
                <w:szCs w:val="16"/>
              </w:rPr>
              <w:t>（詳細）</w:t>
            </w:r>
          </w:p>
          <w:p w14:paraId="37E10085" w14:textId="77777777" w:rsidR="00F35F5F" w:rsidRPr="0036686B" w:rsidRDefault="00F35F5F">
            <w:pPr>
              <w:spacing w:line="240" w:lineRule="exact"/>
              <w:rPr>
                <w:sz w:val="16"/>
                <w:szCs w:val="16"/>
              </w:rPr>
            </w:pPr>
          </w:p>
        </w:tc>
      </w:tr>
      <w:tr w:rsidR="00F35F5F" w:rsidRPr="00C41465" w14:paraId="213613E0" w14:textId="77777777" w:rsidTr="00952395">
        <w:trPr>
          <w:trHeight w:val="202"/>
          <w:jc w:val="center"/>
        </w:trPr>
        <w:tc>
          <w:tcPr>
            <w:tcW w:w="860" w:type="dxa"/>
            <w:vMerge/>
          </w:tcPr>
          <w:p w14:paraId="50A4F495" w14:textId="77777777" w:rsidR="00F35F5F" w:rsidRPr="00DA105A" w:rsidRDefault="00F35F5F" w:rsidP="00952395">
            <w:pPr>
              <w:spacing w:line="240" w:lineRule="exact"/>
              <w:jc w:val="center"/>
              <w:rPr>
                <w:sz w:val="16"/>
                <w:szCs w:val="16"/>
              </w:rPr>
            </w:pPr>
          </w:p>
        </w:tc>
        <w:tc>
          <w:tcPr>
            <w:tcW w:w="1572" w:type="dxa"/>
          </w:tcPr>
          <w:p w14:paraId="6347D138" w14:textId="77777777" w:rsidR="00F35F5F" w:rsidRPr="00DA105A" w:rsidRDefault="00F35F5F" w:rsidP="00952395">
            <w:pPr>
              <w:spacing w:line="240" w:lineRule="exact"/>
              <w:jc w:val="center"/>
              <w:rPr>
                <w:sz w:val="16"/>
                <w:szCs w:val="16"/>
              </w:rPr>
            </w:pPr>
            <w:r w:rsidRPr="00DA105A">
              <w:rPr>
                <w:rFonts w:hint="eastAsia"/>
                <w:sz w:val="16"/>
                <w:szCs w:val="16"/>
              </w:rPr>
              <w:t>派遣期間</w:t>
            </w:r>
          </w:p>
        </w:tc>
        <w:tc>
          <w:tcPr>
            <w:tcW w:w="4481" w:type="dxa"/>
            <w:gridSpan w:val="6"/>
            <w:vAlign w:val="center"/>
          </w:tcPr>
          <w:p w14:paraId="1CE5C859" w14:textId="77777777" w:rsidR="004567C8" w:rsidRDefault="00F35F5F" w:rsidP="00952395">
            <w:pPr>
              <w:spacing w:line="240" w:lineRule="exact"/>
              <w:rPr>
                <w:ins w:id="157" w:author="犬伏" w:date="2025-06-13T15:57:00Z"/>
                <w:sz w:val="16"/>
                <w:szCs w:val="16"/>
              </w:rPr>
            </w:pPr>
            <w:r w:rsidRPr="00DA105A">
              <w:rPr>
                <w:rFonts w:hint="eastAsia"/>
                <w:sz w:val="16"/>
                <w:szCs w:val="16"/>
              </w:rPr>
              <w:t>令和</w:t>
            </w:r>
            <w:ins w:id="158" w:author="犬伏" w:date="2025-06-13T15:57:00Z">
              <w:r w:rsidR="004567C8">
                <w:rPr>
                  <w:rFonts w:hint="eastAsia"/>
                  <w:sz w:val="16"/>
                  <w:szCs w:val="16"/>
                </w:rPr>
                <w:t>７</w:t>
              </w:r>
            </w:ins>
            <w:del w:id="159" w:author="犬伏" w:date="2025-06-13T15:57:00Z">
              <w:r w:rsidRPr="00DA105A" w:rsidDel="004567C8">
                <w:rPr>
                  <w:rFonts w:hint="eastAsia"/>
                  <w:sz w:val="16"/>
                  <w:szCs w:val="16"/>
                </w:rPr>
                <w:delText>〇</w:delText>
              </w:r>
            </w:del>
            <w:r w:rsidRPr="00DA105A">
              <w:rPr>
                <w:rFonts w:hint="eastAsia"/>
                <w:sz w:val="16"/>
                <w:szCs w:val="16"/>
              </w:rPr>
              <w:t>年</w:t>
            </w:r>
            <w:ins w:id="160" w:author="犬伏" w:date="2025-06-13T15:57:00Z">
              <w:r w:rsidR="004567C8">
                <w:rPr>
                  <w:rFonts w:hint="eastAsia"/>
                  <w:sz w:val="16"/>
                  <w:szCs w:val="16"/>
                </w:rPr>
                <w:t>1</w:t>
              </w:r>
              <w:r w:rsidR="004567C8">
                <w:rPr>
                  <w:sz w:val="16"/>
                  <w:szCs w:val="16"/>
                </w:rPr>
                <w:t>0</w:t>
              </w:r>
            </w:ins>
            <w:del w:id="161" w:author="犬伏" w:date="2025-06-13T15:57:00Z">
              <w:r w:rsidRPr="00DA105A" w:rsidDel="004567C8">
                <w:rPr>
                  <w:rFonts w:hint="eastAsia"/>
                  <w:sz w:val="16"/>
                  <w:szCs w:val="16"/>
                </w:rPr>
                <w:delText>〇</w:delText>
              </w:r>
            </w:del>
            <w:r w:rsidRPr="00DA105A">
              <w:rPr>
                <w:rFonts w:hint="eastAsia"/>
                <w:sz w:val="16"/>
                <w:szCs w:val="16"/>
              </w:rPr>
              <w:t>月</w:t>
            </w:r>
            <w:ins w:id="162" w:author="犬伏" w:date="2025-06-13T15:57:00Z">
              <w:r w:rsidR="004567C8">
                <w:rPr>
                  <w:rFonts w:hint="eastAsia"/>
                  <w:sz w:val="16"/>
                  <w:szCs w:val="16"/>
                </w:rPr>
                <w:t>１</w:t>
              </w:r>
            </w:ins>
            <w:del w:id="163" w:author="犬伏" w:date="2025-06-13T15:57:00Z">
              <w:r w:rsidRPr="00DA105A" w:rsidDel="004567C8">
                <w:rPr>
                  <w:rFonts w:hint="eastAsia"/>
                  <w:sz w:val="16"/>
                  <w:szCs w:val="16"/>
                </w:rPr>
                <w:delText>〇</w:delText>
              </w:r>
            </w:del>
            <w:r w:rsidRPr="00DA105A">
              <w:rPr>
                <w:rFonts w:hint="eastAsia"/>
                <w:sz w:val="16"/>
                <w:szCs w:val="16"/>
              </w:rPr>
              <w:t>日～令和</w:t>
            </w:r>
            <w:ins w:id="164" w:author="犬伏" w:date="2025-06-13T15:57:00Z">
              <w:r w:rsidR="004567C8">
                <w:rPr>
                  <w:rFonts w:hint="eastAsia"/>
                  <w:sz w:val="16"/>
                  <w:szCs w:val="16"/>
                </w:rPr>
                <w:t>８</w:t>
              </w:r>
            </w:ins>
            <w:del w:id="165" w:author="犬伏" w:date="2025-06-13T15:57:00Z">
              <w:r w:rsidRPr="00DA105A" w:rsidDel="004567C8">
                <w:rPr>
                  <w:rFonts w:hint="eastAsia"/>
                  <w:sz w:val="16"/>
                  <w:szCs w:val="16"/>
                </w:rPr>
                <w:delText>〇</w:delText>
              </w:r>
            </w:del>
            <w:r w:rsidRPr="00DA105A">
              <w:rPr>
                <w:rFonts w:hint="eastAsia"/>
                <w:sz w:val="16"/>
                <w:szCs w:val="16"/>
              </w:rPr>
              <w:t>年</w:t>
            </w:r>
            <w:ins w:id="166" w:author="犬伏" w:date="2025-06-13T15:57:00Z">
              <w:r w:rsidR="004567C8">
                <w:rPr>
                  <w:rFonts w:hint="eastAsia"/>
                  <w:sz w:val="16"/>
                  <w:szCs w:val="16"/>
                </w:rPr>
                <w:t>９</w:t>
              </w:r>
            </w:ins>
            <w:del w:id="167" w:author="犬伏" w:date="2025-06-13T15:57:00Z">
              <w:r w:rsidRPr="00DA105A" w:rsidDel="004567C8">
                <w:rPr>
                  <w:rFonts w:hint="eastAsia"/>
                  <w:sz w:val="16"/>
                  <w:szCs w:val="16"/>
                </w:rPr>
                <w:delText>〇</w:delText>
              </w:r>
            </w:del>
            <w:r w:rsidRPr="00DA105A">
              <w:rPr>
                <w:rFonts w:hint="eastAsia"/>
                <w:sz w:val="16"/>
                <w:szCs w:val="16"/>
              </w:rPr>
              <w:t>月</w:t>
            </w:r>
            <w:del w:id="168" w:author="犬伏" w:date="2025-06-13T15:57:00Z">
              <w:r w:rsidRPr="00DA105A" w:rsidDel="004567C8">
                <w:rPr>
                  <w:rFonts w:hint="eastAsia"/>
                  <w:sz w:val="16"/>
                  <w:szCs w:val="16"/>
                </w:rPr>
                <w:delText>〇</w:delText>
              </w:r>
            </w:del>
            <w:ins w:id="169" w:author="犬伏" w:date="2025-06-13T15:57:00Z">
              <w:r w:rsidR="004567C8">
                <w:rPr>
                  <w:rFonts w:hint="eastAsia"/>
                  <w:sz w:val="16"/>
                  <w:szCs w:val="16"/>
                </w:rPr>
                <w:t>3</w:t>
              </w:r>
              <w:r w:rsidR="004567C8">
                <w:rPr>
                  <w:sz w:val="16"/>
                  <w:szCs w:val="16"/>
                </w:rPr>
                <w:t>0</w:t>
              </w:r>
            </w:ins>
            <w:r w:rsidRPr="00DA105A">
              <w:rPr>
                <w:rFonts w:hint="eastAsia"/>
                <w:sz w:val="16"/>
                <w:szCs w:val="16"/>
              </w:rPr>
              <w:t xml:space="preserve">日　　</w:t>
            </w:r>
          </w:p>
          <w:p w14:paraId="075A23D2" w14:textId="77777777" w:rsidR="004567C8" w:rsidRPr="004567C8" w:rsidRDefault="004567C8" w:rsidP="004567C8">
            <w:pPr>
              <w:spacing w:line="240" w:lineRule="exact"/>
              <w:rPr>
                <w:ins w:id="170" w:author="犬伏" w:date="2025-06-13T15:57:00Z"/>
                <w:sz w:val="16"/>
                <w:szCs w:val="16"/>
              </w:rPr>
            </w:pPr>
            <w:ins w:id="171" w:author="犬伏" w:date="2025-06-13T15:57:00Z">
              <w:r w:rsidRPr="004567C8">
                <w:rPr>
                  <w:rFonts w:hint="eastAsia"/>
                  <w:sz w:val="16"/>
                  <w:szCs w:val="16"/>
                </w:rPr>
                <w:t>債務負担による複数年契約とする。そのため、契約締結の翌</w:t>
              </w:r>
            </w:ins>
          </w:p>
          <w:p w14:paraId="281CD7FA" w14:textId="77777777" w:rsidR="004567C8" w:rsidRPr="004567C8" w:rsidRDefault="004567C8" w:rsidP="004567C8">
            <w:pPr>
              <w:spacing w:line="240" w:lineRule="exact"/>
              <w:rPr>
                <w:ins w:id="172" w:author="犬伏" w:date="2025-06-13T15:57:00Z"/>
                <w:sz w:val="16"/>
                <w:szCs w:val="16"/>
              </w:rPr>
            </w:pPr>
            <w:ins w:id="173" w:author="犬伏" w:date="2025-06-13T15:57:00Z">
              <w:r w:rsidRPr="004567C8">
                <w:rPr>
                  <w:rFonts w:hint="eastAsia"/>
                  <w:sz w:val="16"/>
                  <w:szCs w:val="16"/>
                </w:rPr>
                <w:t>年度以降において当該契約にかかる予算の減額又は削除が</w:t>
              </w:r>
            </w:ins>
          </w:p>
          <w:p w14:paraId="75965D7F" w14:textId="77777777" w:rsidR="004567C8" w:rsidRPr="004567C8" w:rsidRDefault="004567C8" w:rsidP="004567C8">
            <w:pPr>
              <w:spacing w:line="240" w:lineRule="exact"/>
              <w:rPr>
                <w:ins w:id="174" w:author="犬伏" w:date="2025-06-13T15:57:00Z"/>
                <w:sz w:val="16"/>
                <w:szCs w:val="16"/>
              </w:rPr>
            </w:pPr>
            <w:ins w:id="175" w:author="犬伏" w:date="2025-06-13T15:57:00Z">
              <w:r w:rsidRPr="004567C8">
                <w:rPr>
                  <w:rFonts w:hint="eastAsia"/>
                  <w:sz w:val="16"/>
                  <w:szCs w:val="16"/>
                </w:rPr>
                <w:t>あった場合、本市は違約金、損害賠償金を支払うことなく当</w:t>
              </w:r>
            </w:ins>
          </w:p>
          <w:p w14:paraId="55322A0F" w14:textId="72FB34B0" w:rsidR="00F35F5F" w:rsidDel="004567C8" w:rsidRDefault="004567C8" w:rsidP="004567C8">
            <w:pPr>
              <w:spacing w:line="240" w:lineRule="exact"/>
              <w:rPr>
                <w:del w:id="176" w:author="犬伏" w:date="2025-06-13T15:57:00Z"/>
                <w:sz w:val="16"/>
                <w:szCs w:val="16"/>
              </w:rPr>
            </w:pPr>
            <w:ins w:id="177" w:author="犬伏" w:date="2025-06-13T15:57:00Z">
              <w:r w:rsidRPr="004567C8">
                <w:rPr>
                  <w:rFonts w:hint="eastAsia"/>
                  <w:sz w:val="16"/>
                  <w:szCs w:val="16"/>
                </w:rPr>
                <w:t>該契約を変更又は解除することができる。</w:t>
              </w:r>
            </w:ins>
            <w:r w:rsidR="00F35F5F" w:rsidRPr="00DA105A">
              <w:rPr>
                <w:rFonts w:hint="eastAsia"/>
                <w:sz w:val="16"/>
                <w:szCs w:val="16"/>
              </w:rPr>
              <w:t xml:space="preserve">　</w:t>
            </w:r>
          </w:p>
          <w:p w14:paraId="00845DB1" w14:textId="6488A0B0" w:rsidR="00F35F5F" w:rsidRPr="002F5471" w:rsidDel="004567C8" w:rsidRDefault="00F35F5F" w:rsidP="00952395">
            <w:pPr>
              <w:spacing w:line="240" w:lineRule="exact"/>
              <w:rPr>
                <w:del w:id="178" w:author="犬伏" w:date="2025-06-13T15:57:00Z"/>
                <w:color w:val="00B0F0"/>
                <w:sz w:val="16"/>
                <w:szCs w:val="16"/>
              </w:rPr>
            </w:pPr>
            <w:del w:id="179" w:author="犬伏" w:date="2025-06-13T15:57:00Z">
              <w:r w:rsidRPr="002F5471" w:rsidDel="004567C8">
                <w:rPr>
                  <w:rFonts w:hint="eastAsia"/>
                  <w:color w:val="00B0F0"/>
                  <w:sz w:val="16"/>
                  <w:szCs w:val="16"/>
                </w:rPr>
                <w:delText>※長期継続契約・債務負担により複数年契約をする場合はその旨記載すること。</w:delText>
              </w:r>
            </w:del>
          </w:p>
          <w:p w14:paraId="710AF36A" w14:textId="0C891202" w:rsidR="00F35F5F" w:rsidRPr="00DA105A" w:rsidRDefault="00F35F5F">
            <w:pPr>
              <w:spacing w:line="240" w:lineRule="exact"/>
              <w:rPr>
                <w:sz w:val="16"/>
                <w:szCs w:val="16"/>
              </w:rPr>
            </w:pPr>
            <w:del w:id="180" w:author="犬伏" w:date="2025-06-13T15:57:00Z">
              <w:r w:rsidRPr="002F5471" w:rsidDel="004567C8">
                <w:rPr>
                  <w:rFonts w:hint="eastAsia"/>
                  <w:color w:val="00B0F0"/>
                  <w:sz w:val="16"/>
                  <w:szCs w:val="16"/>
                </w:rPr>
                <w:delText>※長期継続契約の場合、①自治法第234条の3に基づく長期継続契約であること、②契約期間、③契約締結の翌年度以降において当該契約にかかる予算の減額又は削除があった場合、本市は違約金、損害賠償金を支払うことなく当該契約を変更又は解除することができることを明記すること</w:delText>
              </w:r>
            </w:del>
            <w:del w:id="181" w:author="犬伏" w:date="2025-06-13T15:58:00Z">
              <w:r w:rsidRPr="002F5471" w:rsidDel="004567C8">
                <w:rPr>
                  <w:rFonts w:hint="eastAsia"/>
                  <w:color w:val="00B0F0"/>
                  <w:sz w:val="16"/>
                  <w:szCs w:val="16"/>
                </w:rPr>
                <w:delText>。</w:delText>
              </w:r>
              <w:r w:rsidRPr="00DA105A" w:rsidDel="004567C8">
                <w:rPr>
                  <w:rFonts w:hint="eastAsia"/>
                  <w:sz w:val="16"/>
                  <w:szCs w:val="16"/>
                </w:rPr>
                <w:delText xml:space="preserve">　　</w:delText>
              </w:r>
            </w:del>
          </w:p>
        </w:tc>
        <w:tc>
          <w:tcPr>
            <w:tcW w:w="1108" w:type="dxa"/>
            <w:gridSpan w:val="2"/>
            <w:vAlign w:val="center"/>
          </w:tcPr>
          <w:p w14:paraId="4C29187A" w14:textId="77777777" w:rsidR="00F35F5F" w:rsidRPr="00DA105A" w:rsidRDefault="00F35F5F" w:rsidP="00952395">
            <w:pPr>
              <w:spacing w:line="240" w:lineRule="exact"/>
              <w:rPr>
                <w:sz w:val="16"/>
                <w:szCs w:val="16"/>
              </w:rPr>
            </w:pPr>
            <w:r w:rsidRPr="00DA105A">
              <w:rPr>
                <w:rFonts w:hint="eastAsia"/>
                <w:sz w:val="16"/>
                <w:szCs w:val="16"/>
              </w:rPr>
              <w:t xml:space="preserve">派遣人数　</w:t>
            </w:r>
          </w:p>
        </w:tc>
        <w:tc>
          <w:tcPr>
            <w:tcW w:w="2606" w:type="dxa"/>
            <w:vAlign w:val="center"/>
          </w:tcPr>
          <w:p w14:paraId="6E532A6D" w14:textId="77777777" w:rsidR="004567C8" w:rsidRPr="00C87866" w:rsidRDefault="00F35F5F" w:rsidP="004567C8">
            <w:pPr>
              <w:spacing w:line="240" w:lineRule="exact"/>
              <w:rPr>
                <w:ins w:id="182" w:author="犬伏" w:date="2025-06-13T15:58:00Z"/>
                <w:sz w:val="16"/>
                <w:szCs w:val="16"/>
              </w:rPr>
            </w:pPr>
            <w:del w:id="183" w:author="犬伏" w:date="2025-06-13T15:58:00Z">
              <w:r w:rsidRPr="00DA105A" w:rsidDel="004567C8">
                <w:rPr>
                  <w:rFonts w:hint="eastAsia"/>
                  <w:sz w:val="16"/>
                  <w:szCs w:val="16"/>
                </w:rPr>
                <w:delText xml:space="preserve">　</w:delText>
              </w:r>
            </w:del>
            <w:ins w:id="184" w:author="犬伏" w:date="2025-06-13T15:58:00Z">
              <w:r w:rsidR="004567C8">
                <w:rPr>
                  <w:rFonts w:hint="eastAsia"/>
                  <w:sz w:val="16"/>
                  <w:szCs w:val="16"/>
                </w:rPr>
                <w:t>詳細は</w:t>
              </w:r>
              <w:r w:rsidR="004567C8" w:rsidRPr="00403DE0">
                <w:rPr>
                  <w:rFonts w:hint="eastAsia"/>
                  <w:sz w:val="16"/>
                  <w:szCs w:val="16"/>
                </w:rPr>
                <w:t>別添仕様書の通り</w:t>
              </w:r>
              <w:r w:rsidR="004567C8" w:rsidRPr="00C87866">
                <w:rPr>
                  <w:rFonts w:hint="eastAsia"/>
                  <w:sz w:val="16"/>
                  <w:szCs w:val="16"/>
                </w:rPr>
                <w:t>。</w:t>
              </w:r>
              <w:r w:rsidR="004567C8" w:rsidRPr="00403DE0">
                <w:rPr>
                  <w:rFonts w:hint="eastAsia"/>
                  <w:sz w:val="16"/>
                  <w:szCs w:val="16"/>
                </w:rPr>
                <w:t xml:space="preserve">　</w:t>
              </w:r>
            </w:ins>
          </w:p>
          <w:p w14:paraId="5F9CE625" w14:textId="078F7A6F" w:rsidR="00F35F5F" w:rsidRPr="00DA105A" w:rsidRDefault="004567C8" w:rsidP="004567C8">
            <w:pPr>
              <w:spacing w:line="240" w:lineRule="exact"/>
              <w:rPr>
                <w:sz w:val="16"/>
                <w:szCs w:val="16"/>
              </w:rPr>
            </w:pPr>
            <w:ins w:id="185" w:author="犬伏" w:date="2025-06-13T15:58:00Z">
              <w:r w:rsidRPr="00403DE0">
                <w:rPr>
                  <w:rFonts w:hint="eastAsia"/>
                  <w:sz w:val="16"/>
                  <w:szCs w:val="16"/>
                </w:rPr>
                <w:t>なお、具体的な人数については隔月ごとに協議すること。</w:t>
              </w:r>
            </w:ins>
            <w:del w:id="186" w:author="犬伏" w:date="2025-06-13T15:58:00Z">
              <w:r w:rsidR="00F35F5F" w:rsidRPr="00DA105A" w:rsidDel="004567C8">
                <w:rPr>
                  <w:rFonts w:hint="eastAsia"/>
                  <w:sz w:val="16"/>
                  <w:szCs w:val="16"/>
                </w:rPr>
                <w:delText>〇人</w:delText>
              </w:r>
            </w:del>
          </w:p>
        </w:tc>
      </w:tr>
      <w:tr w:rsidR="00F35F5F" w:rsidRPr="00C41465" w14:paraId="028FD9FF" w14:textId="77777777" w:rsidTr="00952395">
        <w:trPr>
          <w:trHeight w:val="214"/>
          <w:jc w:val="center"/>
        </w:trPr>
        <w:tc>
          <w:tcPr>
            <w:tcW w:w="860" w:type="dxa"/>
            <w:vMerge/>
          </w:tcPr>
          <w:p w14:paraId="32A54A93" w14:textId="77777777" w:rsidR="00F35F5F" w:rsidRPr="00DA105A" w:rsidRDefault="00F35F5F" w:rsidP="00952395">
            <w:pPr>
              <w:spacing w:line="240" w:lineRule="exact"/>
              <w:jc w:val="center"/>
              <w:rPr>
                <w:sz w:val="16"/>
                <w:szCs w:val="16"/>
              </w:rPr>
            </w:pPr>
          </w:p>
        </w:tc>
        <w:tc>
          <w:tcPr>
            <w:tcW w:w="1572" w:type="dxa"/>
          </w:tcPr>
          <w:p w14:paraId="0A2AA6D9" w14:textId="77777777" w:rsidR="00F35F5F" w:rsidRPr="00DA105A" w:rsidRDefault="00F35F5F" w:rsidP="00952395">
            <w:pPr>
              <w:spacing w:line="240" w:lineRule="exact"/>
              <w:jc w:val="center"/>
              <w:rPr>
                <w:sz w:val="16"/>
                <w:szCs w:val="16"/>
              </w:rPr>
            </w:pPr>
            <w:r w:rsidRPr="00DA105A">
              <w:rPr>
                <w:rFonts w:hint="eastAsia"/>
                <w:sz w:val="16"/>
                <w:szCs w:val="16"/>
              </w:rPr>
              <w:t>就業日</w:t>
            </w:r>
          </w:p>
        </w:tc>
        <w:tc>
          <w:tcPr>
            <w:tcW w:w="8195" w:type="dxa"/>
            <w:gridSpan w:val="9"/>
            <w:vAlign w:val="center"/>
          </w:tcPr>
          <w:p w14:paraId="214F8436" w14:textId="77777777" w:rsidR="00F35F5F" w:rsidRPr="00DA105A" w:rsidRDefault="00F35F5F" w:rsidP="00952395">
            <w:pPr>
              <w:spacing w:line="240" w:lineRule="exact"/>
              <w:rPr>
                <w:sz w:val="16"/>
                <w:szCs w:val="16"/>
              </w:rPr>
            </w:pPr>
            <w:r w:rsidRPr="00DA105A">
              <w:rPr>
                <w:rFonts w:hint="eastAsia"/>
                <w:sz w:val="16"/>
                <w:szCs w:val="16"/>
              </w:rPr>
              <w:t>月～金曜日</w:t>
            </w:r>
            <w:del w:id="187" w:author="犬伏" w:date="2025-06-13T15:58:00Z">
              <w:r w:rsidRPr="00DA105A" w:rsidDel="004567C8">
                <w:rPr>
                  <w:rFonts w:hint="eastAsia"/>
                  <w:sz w:val="16"/>
                  <w:szCs w:val="16"/>
                </w:rPr>
                <w:delText xml:space="preserve">　</w:delText>
              </w:r>
              <w:r w:rsidRPr="002F5471" w:rsidDel="004567C8">
                <w:rPr>
                  <w:rFonts w:hint="eastAsia"/>
                  <w:color w:val="00B0F0"/>
                  <w:sz w:val="16"/>
                  <w:szCs w:val="16"/>
                </w:rPr>
                <w:delText>※シフト等の場合はシフト表を添付</w:delText>
              </w:r>
            </w:del>
          </w:p>
        </w:tc>
      </w:tr>
      <w:tr w:rsidR="00F35F5F" w:rsidRPr="00C41465" w14:paraId="0B927710" w14:textId="77777777" w:rsidTr="00952395">
        <w:trPr>
          <w:trHeight w:val="214"/>
          <w:jc w:val="center"/>
        </w:trPr>
        <w:tc>
          <w:tcPr>
            <w:tcW w:w="860" w:type="dxa"/>
            <w:vMerge/>
          </w:tcPr>
          <w:p w14:paraId="63AABEF6" w14:textId="77777777" w:rsidR="00F35F5F" w:rsidRPr="00DA105A" w:rsidRDefault="00F35F5F" w:rsidP="00952395">
            <w:pPr>
              <w:spacing w:line="240" w:lineRule="exact"/>
              <w:jc w:val="center"/>
              <w:rPr>
                <w:sz w:val="16"/>
                <w:szCs w:val="16"/>
              </w:rPr>
            </w:pPr>
          </w:p>
        </w:tc>
        <w:tc>
          <w:tcPr>
            <w:tcW w:w="1572" w:type="dxa"/>
            <w:vMerge w:val="restart"/>
            <w:vAlign w:val="center"/>
          </w:tcPr>
          <w:p w14:paraId="286CCD78" w14:textId="77777777" w:rsidR="00F35F5F" w:rsidRPr="00DA105A" w:rsidRDefault="00F35F5F" w:rsidP="00952395">
            <w:pPr>
              <w:spacing w:line="240" w:lineRule="exact"/>
              <w:jc w:val="center"/>
              <w:rPr>
                <w:sz w:val="16"/>
                <w:szCs w:val="16"/>
              </w:rPr>
            </w:pPr>
            <w:r w:rsidRPr="00DA105A">
              <w:rPr>
                <w:rFonts w:hint="eastAsia"/>
                <w:sz w:val="16"/>
                <w:szCs w:val="16"/>
              </w:rPr>
              <w:t>就業時間</w:t>
            </w:r>
          </w:p>
        </w:tc>
        <w:tc>
          <w:tcPr>
            <w:tcW w:w="8195" w:type="dxa"/>
            <w:gridSpan w:val="9"/>
            <w:vAlign w:val="center"/>
          </w:tcPr>
          <w:p w14:paraId="41492AAF" w14:textId="77777777" w:rsidR="00F35F5F" w:rsidRDefault="00F35F5F" w:rsidP="00952395">
            <w:pPr>
              <w:spacing w:line="240" w:lineRule="exact"/>
              <w:rPr>
                <w:ins w:id="188" w:author="犬伏" w:date="2025-06-13T15:58:00Z"/>
                <w:sz w:val="16"/>
                <w:szCs w:val="16"/>
              </w:rPr>
            </w:pPr>
            <w:r w:rsidRPr="00DA105A">
              <w:rPr>
                <w:rFonts w:hint="eastAsia"/>
                <w:sz w:val="16"/>
                <w:szCs w:val="16"/>
              </w:rPr>
              <w:t>（就業時間）</w:t>
            </w:r>
            <w:r w:rsidRPr="00DA105A">
              <w:rPr>
                <w:sz w:val="16"/>
                <w:szCs w:val="16"/>
              </w:rPr>
              <w:t>8：45～17：30　　7時間45分</w:t>
            </w:r>
          </w:p>
          <w:p w14:paraId="711346DD" w14:textId="4A63C64D" w:rsidR="004567C8" w:rsidRPr="00DA105A" w:rsidRDefault="004567C8">
            <w:pPr>
              <w:spacing w:line="240" w:lineRule="exact"/>
              <w:ind w:firstLineChars="50" w:firstLine="78"/>
              <w:rPr>
                <w:sz w:val="16"/>
                <w:szCs w:val="16"/>
              </w:rPr>
              <w:pPrChange w:id="189" w:author="犬伏" w:date="2025-06-13T15:58:00Z">
                <w:pPr>
                  <w:spacing w:line="240" w:lineRule="exact"/>
                </w:pPr>
              </w:pPrChange>
            </w:pPr>
            <w:ins w:id="190" w:author="犬伏" w:date="2025-06-13T15:58:00Z">
              <w:r w:rsidRPr="00D7476D">
                <w:rPr>
                  <w:rFonts w:hint="eastAsia"/>
                  <w:sz w:val="16"/>
                  <w:szCs w:val="16"/>
                </w:rPr>
                <w:t>なお庁舎の開庁・閉庁時間と合わせて、契約期間中に勤務時間が変更となる可能性がある。</w:t>
              </w:r>
            </w:ins>
          </w:p>
        </w:tc>
      </w:tr>
      <w:tr w:rsidR="00F35F5F" w:rsidRPr="00C41465" w14:paraId="2B3B006C" w14:textId="77777777" w:rsidTr="00952395">
        <w:trPr>
          <w:trHeight w:val="202"/>
          <w:jc w:val="center"/>
        </w:trPr>
        <w:tc>
          <w:tcPr>
            <w:tcW w:w="860" w:type="dxa"/>
            <w:vMerge/>
          </w:tcPr>
          <w:p w14:paraId="0CEE4E26" w14:textId="77777777" w:rsidR="00F35F5F" w:rsidRPr="00DA105A" w:rsidRDefault="00F35F5F" w:rsidP="00952395">
            <w:pPr>
              <w:spacing w:line="240" w:lineRule="exact"/>
              <w:jc w:val="center"/>
              <w:rPr>
                <w:sz w:val="16"/>
                <w:szCs w:val="16"/>
              </w:rPr>
            </w:pPr>
          </w:p>
        </w:tc>
        <w:tc>
          <w:tcPr>
            <w:tcW w:w="1572" w:type="dxa"/>
            <w:vMerge/>
          </w:tcPr>
          <w:p w14:paraId="2D38B729" w14:textId="77777777" w:rsidR="00F35F5F" w:rsidRPr="00DA105A" w:rsidRDefault="00F35F5F" w:rsidP="00952395">
            <w:pPr>
              <w:spacing w:line="240" w:lineRule="exact"/>
              <w:jc w:val="center"/>
              <w:rPr>
                <w:sz w:val="16"/>
                <w:szCs w:val="16"/>
              </w:rPr>
            </w:pPr>
          </w:p>
        </w:tc>
        <w:tc>
          <w:tcPr>
            <w:tcW w:w="8195" w:type="dxa"/>
            <w:gridSpan w:val="9"/>
            <w:vAlign w:val="center"/>
          </w:tcPr>
          <w:p w14:paraId="73D771F0" w14:textId="1E1A5882" w:rsidR="00F35F5F" w:rsidRPr="00DA105A" w:rsidRDefault="001D30BD" w:rsidP="00952395">
            <w:pPr>
              <w:spacing w:line="240" w:lineRule="exact"/>
              <w:rPr>
                <w:sz w:val="16"/>
                <w:szCs w:val="16"/>
              </w:rPr>
            </w:pPr>
            <w:ins w:id="191" w:author="犬伏" w:date="2025-06-16T08:57:00Z">
              <w:r w:rsidRPr="00375ED2">
                <w:rPr>
                  <w:rFonts w:hint="eastAsia"/>
                  <w:sz w:val="16"/>
                  <w:szCs w:val="16"/>
                </w:rPr>
                <w:t>（休憩時間）</w:t>
              </w:r>
              <w:r w:rsidRPr="003C5DAE">
                <w:rPr>
                  <w:sz w:val="16"/>
                  <w:szCs w:val="16"/>
                </w:rPr>
                <w:t>1時間</w:t>
              </w:r>
              <w:r w:rsidRPr="003C5DAE">
                <w:rPr>
                  <w:rFonts w:hint="eastAsia"/>
                  <w:sz w:val="16"/>
                  <w:szCs w:val="16"/>
                </w:rPr>
                <w:t xml:space="preserve">　　詳細は別添仕様書のとおり</w:t>
              </w:r>
            </w:ins>
            <w:del w:id="192" w:author="犬伏" w:date="2025-06-16T08:57:00Z">
              <w:r w:rsidR="00F35F5F" w:rsidRPr="00DA105A" w:rsidDel="001D30BD">
                <w:rPr>
                  <w:rFonts w:hint="eastAsia"/>
                  <w:sz w:val="16"/>
                  <w:szCs w:val="16"/>
                </w:rPr>
                <w:delText>（休憩時間）</w:delText>
              </w:r>
              <w:r w:rsidR="00F35F5F" w:rsidRPr="00DA105A" w:rsidDel="001D30BD">
                <w:rPr>
                  <w:sz w:val="16"/>
                  <w:szCs w:val="16"/>
                </w:rPr>
                <w:delText>12：00～13：00　 1時間</w:delText>
              </w:r>
            </w:del>
          </w:p>
        </w:tc>
      </w:tr>
      <w:tr w:rsidR="00F35F5F" w:rsidRPr="00C41465" w14:paraId="659C73B6" w14:textId="77777777" w:rsidTr="00952395">
        <w:trPr>
          <w:trHeight w:val="662"/>
          <w:jc w:val="center"/>
        </w:trPr>
        <w:tc>
          <w:tcPr>
            <w:tcW w:w="860" w:type="dxa"/>
            <w:vMerge/>
          </w:tcPr>
          <w:p w14:paraId="118BE902" w14:textId="77777777" w:rsidR="00F35F5F" w:rsidRPr="00DA105A" w:rsidRDefault="00F35F5F" w:rsidP="00952395">
            <w:pPr>
              <w:spacing w:line="240" w:lineRule="exact"/>
              <w:jc w:val="center"/>
              <w:rPr>
                <w:sz w:val="16"/>
                <w:szCs w:val="16"/>
              </w:rPr>
            </w:pPr>
          </w:p>
        </w:tc>
        <w:tc>
          <w:tcPr>
            <w:tcW w:w="1572" w:type="dxa"/>
            <w:vAlign w:val="center"/>
          </w:tcPr>
          <w:p w14:paraId="3F76A6ED" w14:textId="77777777" w:rsidR="00F35F5F" w:rsidRPr="00DA105A" w:rsidRDefault="00F35F5F" w:rsidP="00952395">
            <w:pPr>
              <w:spacing w:line="240" w:lineRule="exact"/>
              <w:jc w:val="center"/>
              <w:rPr>
                <w:sz w:val="16"/>
                <w:szCs w:val="16"/>
              </w:rPr>
            </w:pPr>
            <w:r w:rsidRPr="00DA105A">
              <w:rPr>
                <w:rFonts w:hint="eastAsia"/>
                <w:sz w:val="16"/>
                <w:szCs w:val="16"/>
              </w:rPr>
              <w:t>時間外・休日労働</w:t>
            </w:r>
          </w:p>
        </w:tc>
        <w:tc>
          <w:tcPr>
            <w:tcW w:w="8195" w:type="dxa"/>
            <w:gridSpan w:val="9"/>
            <w:vAlign w:val="center"/>
          </w:tcPr>
          <w:p w14:paraId="45EEAA97" w14:textId="77777777" w:rsidR="00F35F5F" w:rsidRPr="00DA105A" w:rsidRDefault="00F35F5F" w:rsidP="00952395">
            <w:pPr>
              <w:spacing w:line="240" w:lineRule="exact"/>
              <w:rPr>
                <w:sz w:val="16"/>
                <w:szCs w:val="16"/>
              </w:rPr>
            </w:pPr>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p>
          <w:p w14:paraId="70132A2F" w14:textId="3F5F6DA0" w:rsidR="00F35F5F" w:rsidRPr="00DA105A" w:rsidRDefault="00F35F5F" w:rsidP="00952395">
            <w:pPr>
              <w:spacing w:line="240" w:lineRule="exact"/>
              <w:rPr>
                <w:sz w:val="16"/>
                <w:szCs w:val="16"/>
              </w:rPr>
            </w:pPr>
            <w:r w:rsidRPr="00DA105A">
              <w:rPr>
                <w:rFonts w:hint="eastAsia"/>
                <w:sz w:val="16"/>
                <w:szCs w:val="16"/>
              </w:rPr>
              <w:t>就業時間外の労働は１日</w:t>
            </w:r>
            <w:ins w:id="193" w:author="犬伏" w:date="2025-06-13T15:58:00Z">
              <w:r w:rsidR="004567C8">
                <w:rPr>
                  <w:rFonts w:hint="eastAsia"/>
                  <w:sz w:val="16"/>
                  <w:szCs w:val="16"/>
                </w:rPr>
                <w:t>５</w:t>
              </w:r>
            </w:ins>
            <w:del w:id="194" w:author="犬伏" w:date="2025-06-13T15:58:00Z">
              <w:r w:rsidRPr="00DA105A" w:rsidDel="004567C8">
                <w:rPr>
                  <w:rFonts w:hint="eastAsia"/>
                  <w:sz w:val="16"/>
                  <w:szCs w:val="16"/>
                </w:rPr>
                <w:delText>〇</w:delText>
              </w:r>
            </w:del>
            <w:r w:rsidRPr="00DA105A">
              <w:rPr>
                <w:rFonts w:hint="eastAsia"/>
                <w:sz w:val="16"/>
                <w:szCs w:val="16"/>
              </w:rPr>
              <w:t>時間、１か月</w:t>
            </w:r>
            <w:ins w:id="195" w:author="犬伏" w:date="2025-06-13T15:58:00Z">
              <w:r w:rsidR="004567C8">
                <w:rPr>
                  <w:rFonts w:hint="eastAsia"/>
                  <w:sz w:val="16"/>
                  <w:szCs w:val="16"/>
                </w:rPr>
                <w:t>4</w:t>
              </w:r>
              <w:r w:rsidR="004567C8">
                <w:rPr>
                  <w:sz w:val="16"/>
                  <w:szCs w:val="16"/>
                </w:rPr>
                <w:t>5</w:t>
              </w:r>
            </w:ins>
            <w:del w:id="196" w:author="犬伏" w:date="2025-06-13T15:58:00Z">
              <w:r w:rsidRPr="00DA105A" w:rsidDel="004567C8">
                <w:rPr>
                  <w:rFonts w:hint="eastAsia"/>
                  <w:sz w:val="16"/>
                  <w:szCs w:val="16"/>
                </w:rPr>
                <w:delText>〇</w:delText>
              </w:r>
            </w:del>
            <w:r w:rsidRPr="00DA105A">
              <w:rPr>
                <w:rFonts w:hint="eastAsia"/>
                <w:sz w:val="16"/>
                <w:szCs w:val="16"/>
              </w:rPr>
              <w:t>時間、１年</w:t>
            </w:r>
            <w:ins w:id="197" w:author="犬伏" w:date="2025-06-13T15:59:00Z">
              <w:r w:rsidR="004567C8">
                <w:rPr>
                  <w:rFonts w:hint="eastAsia"/>
                  <w:sz w:val="16"/>
                  <w:szCs w:val="16"/>
                </w:rPr>
                <w:t>3</w:t>
              </w:r>
              <w:r w:rsidR="004567C8">
                <w:rPr>
                  <w:sz w:val="16"/>
                  <w:szCs w:val="16"/>
                </w:rPr>
                <w:t>60</w:t>
              </w:r>
            </w:ins>
            <w:del w:id="198" w:author="犬伏" w:date="2025-06-13T15:58:00Z">
              <w:r w:rsidRPr="00DA105A" w:rsidDel="004567C8">
                <w:rPr>
                  <w:rFonts w:hint="eastAsia"/>
                  <w:sz w:val="16"/>
                  <w:szCs w:val="16"/>
                </w:rPr>
                <w:delText>〇</w:delText>
              </w:r>
            </w:del>
            <w:r w:rsidRPr="00DA105A">
              <w:rPr>
                <w:rFonts w:hint="eastAsia"/>
                <w:sz w:val="16"/>
                <w:szCs w:val="16"/>
              </w:rPr>
              <w:t>時間の範囲内</w:t>
            </w:r>
          </w:p>
          <w:p w14:paraId="2A464A48" w14:textId="4BBFABE7" w:rsidR="00F35F5F" w:rsidRPr="00DA105A" w:rsidRDefault="00F35F5F">
            <w:pPr>
              <w:spacing w:line="240" w:lineRule="exact"/>
              <w:rPr>
                <w:sz w:val="16"/>
                <w:szCs w:val="16"/>
              </w:rPr>
            </w:pPr>
            <w:r w:rsidRPr="00DA105A">
              <w:rPr>
                <w:rFonts w:hint="eastAsia"/>
                <w:sz w:val="16"/>
                <w:szCs w:val="16"/>
              </w:rPr>
              <w:t>法定休日の勤務は１か月</w:t>
            </w:r>
            <w:del w:id="199" w:author="犬伏" w:date="2025-06-13T15:59:00Z">
              <w:r w:rsidRPr="00DA105A" w:rsidDel="004567C8">
                <w:rPr>
                  <w:rFonts w:hint="eastAsia"/>
                  <w:sz w:val="16"/>
                  <w:szCs w:val="16"/>
                </w:rPr>
                <w:delText>〇</w:delText>
              </w:r>
            </w:del>
            <w:ins w:id="200" w:author="犬伏" w:date="2025-06-13T15:59:00Z">
              <w:r w:rsidR="004567C8">
                <w:rPr>
                  <w:rFonts w:hint="eastAsia"/>
                  <w:sz w:val="16"/>
                  <w:szCs w:val="16"/>
                </w:rPr>
                <w:t>２</w:t>
              </w:r>
            </w:ins>
            <w:r w:rsidRPr="00DA105A">
              <w:rPr>
                <w:rFonts w:hint="eastAsia"/>
                <w:sz w:val="16"/>
                <w:szCs w:val="16"/>
              </w:rPr>
              <w:t>日の範囲内</w:t>
            </w:r>
          </w:p>
        </w:tc>
      </w:tr>
      <w:tr w:rsidR="00F35F5F" w:rsidRPr="00C41465" w14:paraId="651A06D8" w14:textId="77777777" w:rsidTr="00952395">
        <w:trPr>
          <w:trHeight w:val="807"/>
          <w:jc w:val="center"/>
        </w:trPr>
        <w:tc>
          <w:tcPr>
            <w:tcW w:w="860" w:type="dxa"/>
            <w:vMerge/>
          </w:tcPr>
          <w:p w14:paraId="3E0FF8DD" w14:textId="77777777" w:rsidR="00F35F5F" w:rsidRPr="00DA105A" w:rsidRDefault="00F35F5F" w:rsidP="00952395">
            <w:pPr>
              <w:spacing w:line="240" w:lineRule="exact"/>
              <w:jc w:val="center"/>
              <w:rPr>
                <w:sz w:val="16"/>
                <w:szCs w:val="16"/>
              </w:rPr>
            </w:pPr>
          </w:p>
        </w:tc>
        <w:tc>
          <w:tcPr>
            <w:tcW w:w="1572" w:type="dxa"/>
            <w:vAlign w:val="center"/>
          </w:tcPr>
          <w:p w14:paraId="05CB17C5" w14:textId="77777777" w:rsidR="00F35F5F" w:rsidRPr="00876379" w:rsidRDefault="00F35F5F" w:rsidP="00952395">
            <w:pPr>
              <w:spacing w:line="240" w:lineRule="exact"/>
              <w:jc w:val="center"/>
              <w:rPr>
                <w:sz w:val="16"/>
                <w:szCs w:val="16"/>
              </w:rPr>
            </w:pPr>
            <w:r w:rsidRPr="00DA105A">
              <w:rPr>
                <w:rFonts w:hint="eastAsia"/>
                <w:sz w:val="16"/>
                <w:szCs w:val="16"/>
              </w:rPr>
              <w:t>安全衛生</w:t>
            </w:r>
          </w:p>
        </w:tc>
        <w:tc>
          <w:tcPr>
            <w:tcW w:w="8195" w:type="dxa"/>
            <w:gridSpan w:val="9"/>
            <w:vAlign w:val="center"/>
          </w:tcPr>
          <w:p w14:paraId="5B5BA01B" w14:textId="29D1C5F3" w:rsidR="00F35F5F" w:rsidRPr="00876379" w:rsidRDefault="00F35F5F" w:rsidP="00DE6690">
            <w:pPr>
              <w:spacing w:line="240" w:lineRule="exact"/>
              <w:rPr>
                <w:sz w:val="16"/>
                <w:szCs w:val="16"/>
              </w:rPr>
            </w:pPr>
            <w:r w:rsidRPr="00876379">
              <w:rPr>
                <w:rFonts w:hint="eastAsia"/>
                <w:sz w:val="16"/>
                <w:szCs w:val="16"/>
              </w:rPr>
              <w:t>派遣先及び派遣元は、労働者派遣法第</w:t>
            </w:r>
            <w:r w:rsidRPr="00876379">
              <w:rPr>
                <w:sz w:val="16"/>
                <w:szCs w:val="16"/>
              </w:rPr>
              <w:t>44条から第47条の</w:t>
            </w:r>
            <w:r w:rsidR="00DE6690">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p>
        </w:tc>
      </w:tr>
      <w:tr w:rsidR="00F35F5F" w:rsidRPr="00C41465" w14:paraId="24A62B21" w14:textId="77777777" w:rsidTr="00952395">
        <w:trPr>
          <w:trHeight w:val="227"/>
          <w:jc w:val="center"/>
        </w:trPr>
        <w:tc>
          <w:tcPr>
            <w:tcW w:w="860" w:type="dxa"/>
            <w:vMerge/>
          </w:tcPr>
          <w:p w14:paraId="328580E9" w14:textId="77777777" w:rsidR="00F35F5F" w:rsidRPr="00DA105A" w:rsidRDefault="00F35F5F" w:rsidP="00952395">
            <w:pPr>
              <w:spacing w:line="240" w:lineRule="exact"/>
              <w:jc w:val="center"/>
              <w:rPr>
                <w:sz w:val="16"/>
                <w:szCs w:val="16"/>
              </w:rPr>
            </w:pPr>
          </w:p>
        </w:tc>
        <w:tc>
          <w:tcPr>
            <w:tcW w:w="1572" w:type="dxa"/>
            <w:vAlign w:val="center"/>
          </w:tcPr>
          <w:p w14:paraId="46AF2876" w14:textId="77777777" w:rsidR="00F35F5F" w:rsidRPr="00DA105A" w:rsidRDefault="00F35F5F" w:rsidP="00952395">
            <w:pPr>
              <w:spacing w:line="240" w:lineRule="exact"/>
              <w:jc w:val="center"/>
              <w:rPr>
                <w:sz w:val="16"/>
                <w:szCs w:val="16"/>
              </w:rPr>
            </w:pPr>
            <w:r w:rsidRPr="00DA105A">
              <w:rPr>
                <w:rFonts w:hint="eastAsia"/>
                <w:sz w:val="16"/>
                <w:szCs w:val="16"/>
              </w:rPr>
              <w:t>便宜供与</w:t>
            </w:r>
          </w:p>
        </w:tc>
        <w:tc>
          <w:tcPr>
            <w:tcW w:w="8195" w:type="dxa"/>
            <w:gridSpan w:val="9"/>
            <w:vAlign w:val="center"/>
          </w:tcPr>
          <w:p w14:paraId="48B00B16" w14:textId="77777777" w:rsidR="00F35F5F" w:rsidRPr="00DA105A" w:rsidRDefault="00F35F5F" w:rsidP="00952395">
            <w:pPr>
              <w:spacing w:line="240" w:lineRule="exact"/>
              <w:rPr>
                <w:sz w:val="16"/>
                <w:szCs w:val="16"/>
              </w:rPr>
            </w:pPr>
            <w:r w:rsidRPr="00DA105A">
              <w:rPr>
                <w:rFonts w:hint="eastAsia"/>
                <w:sz w:val="16"/>
                <w:szCs w:val="16"/>
              </w:rPr>
              <w:t>派遣労働者に対して、甲が雇用する労働者が利用する福利厚生施設、設備等について必要に応じて派遣労働者が利用する機会を与えることとする。</w:t>
            </w:r>
          </w:p>
        </w:tc>
      </w:tr>
      <w:tr w:rsidR="00F35F5F" w:rsidRPr="00C41465" w14:paraId="180FC9B8" w14:textId="77777777" w:rsidTr="00952395">
        <w:trPr>
          <w:trHeight w:val="1499"/>
          <w:jc w:val="center"/>
        </w:trPr>
        <w:tc>
          <w:tcPr>
            <w:tcW w:w="860" w:type="dxa"/>
            <w:vMerge/>
          </w:tcPr>
          <w:p w14:paraId="15D14631" w14:textId="77777777" w:rsidR="00F35F5F" w:rsidRPr="00DA105A" w:rsidRDefault="00F35F5F" w:rsidP="00952395">
            <w:pPr>
              <w:spacing w:line="240" w:lineRule="exact"/>
              <w:jc w:val="center"/>
              <w:rPr>
                <w:sz w:val="16"/>
                <w:szCs w:val="16"/>
              </w:rPr>
            </w:pPr>
          </w:p>
        </w:tc>
        <w:tc>
          <w:tcPr>
            <w:tcW w:w="1572" w:type="dxa"/>
            <w:vAlign w:val="center"/>
          </w:tcPr>
          <w:p w14:paraId="187E77EE" w14:textId="77777777" w:rsidR="00F35F5F" w:rsidRDefault="00F35F5F" w:rsidP="00952395">
            <w:pPr>
              <w:spacing w:line="240" w:lineRule="exact"/>
              <w:jc w:val="center"/>
              <w:rPr>
                <w:sz w:val="16"/>
                <w:szCs w:val="16"/>
              </w:rPr>
            </w:pPr>
            <w:r w:rsidRPr="00DA105A">
              <w:rPr>
                <w:rFonts w:hint="eastAsia"/>
                <w:sz w:val="16"/>
                <w:szCs w:val="16"/>
              </w:rPr>
              <w:t>苦情処理</w:t>
            </w:r>
          </w:p>
          <w:p w14:paraId="46CBACCB" w14:textId="77777777" w:rsidR="00F35F5F" w:rsidRPr="00892B62" w:rsidRDefault="00F35F5F" w:rsidP="00952395">
            <w:pPr>
              <w:spacing w:line="240" w:lineRule="exact"/>
              <w:jc w:val="center"/>
              <w:rPr>
                <w:sz w:val="16"/>
                <w:szCs w:val="16"/>
              </w:rPr>
            </w:pPr>
            <w:r>
              <w:rPr>
                <w:rFonts w:hint="eastAsia"/>
                <w:sz w:val="16"/>
                <w:szCs w:val="16"/>
              </w:rPr>
              <w:t>（苦情の申出を受ける者）</w:t>
            </w:r>
          </w:p>
        </w:tc>
        <w:tc>
          <w:tcPr>
            <w:tcW w:w="8195" w:type="dxa"/>
            <w:gridSpan w:val="9"/>
            <w:vAlign w:val="center"/>
          </w:tcPr>
          <w:p w14:paraId="0EB0BE97" w14:textId="77777777" w:rsidR="00F35F5F" w:rsidRPr="00892B62" w:rsidRDefault="00F35F5F" w:rsidP="00952395">
            <w:pPr>
              <w:spacing w:line="240" w:lineRule="exact"/>
              <w:rPr>
                <w:sz w:val="16"/>
                <w:szCs w:val="16"/>
              </w:rPr>
            </w:pPr>
            <w:r w:rsidRPr="00892B62">
              <w:rPr>
                <w:rFonts w:hint="eastAsia"/>
                <w:sz w:val="16"/>
                <w:szCs w:val="16"/>
              </w:rPr>
              <w:t>１　苦情の申出を受ける者</w:t>
            </w:r>
          </w:p>
          <w:p w14:paraId="2D8C6E57" w14:textId="3EA79D26" w:rsidR="00F35F5F" w:rsidRPr="00892B62" w:rsidRDefault="00F35F5F" w:rsidP="00952395">
            <w:pPr>
              <w:spacing w:line="240" w:lineRule="exact"/>
              <w:rPr>
                <w:sz w:val="16"/>
                <w:szCs w:val="16"/>
              </w:rPr>
            </w:pPr>
            <w:r w:rsidRPr="00892B62">
              <w:rPr>
                <w:rFonts w:hint="eastAsia"/>
                <w:sz w:val="16"/>
                <w:szCs w:val="16"/>
              </w:rPr>
              <w:t>【派遣先】</w:t>
            </w:r>
            <w:ins w:id="201" w:author="犬伏" w:date="2025-06-13T15:55:00Z">
              <w:r w:rsidR="004567C8" w:rsidRPr="004567C8">
                <w:rPr>
                  <w:rFonts w:hint="eastAsia"/>
                  <w:sz w:val="16"/>
                  <w:szCs w:val="16"/>
                </w:rPr>
                <w:t>市民税第</w:t>
              </w:r>
              <w:r w:rsidR="004567C8" w:rsidRPr="004567C8">
                <w:rPr>
                  <w:sz w:val="16"/>
                  <w:szCs w:val="16"/>
                </w:rPr>
                <w:t>1課長　松木　徳子　（TEL）078-841-4131</w:t>
              </w:r>
            </w:ins>
            <w:del w:id="202" w:author="犬伏" w:date="2025-06-13T15:55:00Z">
              <w:r w:rsidRPr="00892B62" w:rsidDel="004567C8">
                <w:rPr>
                  <w:rFonts w:hint="eastAsia"/>
                  <w:sz w:val="16"/>
                  <w:szCs w:val="16"/>
                </w:rPr>
                <w:delText>〇〇局〇〇課長　〇〇　〇〇（</w:delText>
              </w:r>
              <w:r w:rsidRPr="00892B62" w:rsidDel="004567C8">
                <w:rPr>
                  <w:sz w:val="16"/>
                  <w:szCs w:val="16"/>
                </w:rPr>
                <w:delText>TEL）078-×××-××××</w:delText>
              </w:r>
            </w:del>
          </w:p>
          <w:p w14:paraId="7F71BE04" w14:textId="77777777" w:rsidR="00F35F5F" w:rsidRPr="00892B62" w:rsidRDefault="00F35F5F" w:rsidP="00952395">
            <w:pPr>
              <w:spacing w:line="240" w:lineRule="exact"/>
              <w:rPr>
                <w:sz w:val="16"/>
                <w:szCs w:val="16"/>
              </w:rPr>
            </w:pPr>
            <w:r w:rsidRPr="00892B62">
              <w:rPr>
                <w:rFonts w:hint="eastAsia"/>
                <w:sz w:val="16"/>
                <w:szCs w:val="16"/>
              </w:rPr>
              <w:t>【派遣元】△△部△△課長　△△　△△（</w:t>
            </w:r>
            <w:r w:rsidRPr="00892B62">
              <w:rPr>
                <w:sz w:val="16"/>
                <w:szCs w:val="16"/>
              </w:rPr>
              <w:t>TEL）078-×××-××××</w:t>
            </w:r>
          </w:p>
          <w:p w14:paraId="4993AB6B" w14:textId="77777777" w:rsidR="00F35F5F" w:rsidRPr="00876379" w:rsidRDefault="00F35F5F" w:rsidP="00952395">
            <w:pPr>
              <w:spacing w:line="240" w:lineRule="exact"/>
              <w:rPr>
                <w:sz w:val="16"/>
                <w:szCs w:val="16"/>
              </w:rPr>
            </w:pPr>
            <w:r w:rsidRPr="00892B62">
              <w:rPr>
                <w:rFonts w:hint="eastAsia"/>
                <w:sz w:val="16"/>
                <w:szCs w:val="16"/>
              </w:rPr>
              <w:t>２　苦情処理方法・連携体制</w:t>
            </w:r>
          </w:p>
          <w:p w14:paraId="41240D66" w14:textId="77777777" w:rsidR="00F35F5F" w:rsidRPr="00876379" w:rsidRDefault="00F35F5F" w:rsidP="00952395">
            <w:pPr>
              <w:spacing w:line="240" w:lineRule="exact"/>
              <w:rPr>
                <w:sz w:val="16"/>
                <w:szCs w:val="16"/>
              </w:rPr>
            </w:pPr>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p>
          <w:p w14:paraId="1F22E09E" w14:textId="77777777" w:rsidR="00F35F5F" w:rsidRPr="00876379" w:rsidRDefault="00F35F5F" w:rsidP="00952395">
            <w:pPr>
              <w:spacing w:line="240" w:lineRule="exact"/>
              <w:rPr>
                <w:sz w:val="16"/>
                <w:szCs w:val="16"/>
              </w:rPr>
            </w:pPr>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p>
        </w:tc>
      </w:tr>
      <w:tr w:rsidR="00F35F5F" w:rsidRPr="00C41465" w14:paraId="321147F7" w14:textId="77777777" w:rsidTr="00952395">
        <w:trPr>
          <w:trHeight w:val="372"/>
          <w:jc w:val="center"/>
        </w:trPr>
        <w:tc>
          <w:tcPr>
            <w:tcW w:w="860" w:type="dxa"/>
            <w:vMerge/>
          </w:tcPr>
          <w:p w14:paraId="30BA53CA" w14:textId="77777777" w:rsidR="00F35F5F" w:rsidRPr="00DA105A" w:rsidRDefault="00F35F5F" w:rsidP="00952395">
            <w:pPr>
              <w:spacing w:line="240" w:lineRule="exact"/>
              <w:jc w:val="center"/>
              <w:rPr>
                <w:sz w:val="16"/>
                <w:szCs w:val="16"/>
              </w:rPr>
            </w:pPr>
          </w:p>
        </w:tc>
        <w:tc>
          <w:tcPr>
            <w:tcW w:w="1572" w:type="dxa"/>
            <w:vAlign w:val="center"/>
          </w:tcPr>
          <w:p w14:paraId="772D2BD8" w14:textId="77777777" w:rsidR="00F35F5F" w:rsidRPr="00876379" w:rsidRDefault="00F35F5F" w:rsidP="00952395">
            <w:pPr>
              <w:spacing w:line="240" w:lineRule="exact"/>
              <w:jc w:val="center"/>
              <w:rPr>
                <w:sz w:val="16"/>
                <w:szCs w:val="16"/>
              </w:rPr>
            </w:pPr>
            <w:r w:rsidRPr="00DA105A">
              <w:rPr>
                <w:rFonts w:hint="eastAsia"/>
                <w:sz w:val="16"/>
                <w:szCs w:val="16"/>
              </w:rPr>
              <w:t>派遣労働者の雇用の安定を図るために必要な措置</w:t>
            </w:r>
          </w:p>
        </w:tc>
        <w:tc>
          <w:tcPr>
            <w:tcW w:w="8195" w:type="dxa"/>
            <w:gridSpan w:val="9"/>
          </w:tcPr>
          <w:p w14:paraId="1AF7F7E7" w14:textId="77777777" w:rsidR="00F35F5F" w:rsidRPr="00876379" w:rsidRDefault="00F35F5F" w:rsidP="00952395">
            <w:pPr>
              <w:spacing w:line="240" w:lineRule="exact"/>
              <w:rPr>
                <w:sz w:val="16"/>
                <w:szCs w:val="16"/>
              </w:rPr>
            </w:pPr>
            <w:r w:rsidRPr="00876379">
              <w:rPr>
                <w:rFonts w:hint="eastAsia"/>
                <w:sz w:val="16"/>
                <w:szCs w:val="16"/>
              </w:rPr>
              <w:t>１　労働者派遣契約の解除の事前の申し入れ</w:t>
            </w:r>
          </w:p>
          <w:p w14:paraId="35EE2B44" w14:textId="65EA6929" w:rsidR="00F35F5F" w:rsidRPr="00876379" w:rsidRDefault="00F35F5F" w:rsidP="00952395">
            <w:pPr>
              <w:spacing w:line="240" w:lineRule="exact"/>
              <w:rPr>
                <w:sz w:val="16"/>
                <w:szCs w:val="16"/>
              </w:rPr>
            </w:pPr>
            <w:r w:rsidRPr="00876379">
              <w:rPr>
                <w:rFonts w:hint="eastAsia"/>
                <w:sz w:val="16"/>
                <w:szCs w:val="16"/>
              </w:rPr>
              <w:t>甲は専ら甲に起因する事由により労働者派遣契約の契約期間が満了する前の解除を行おうとする場合には、乙の合意を得ることはもとより、</w:t>
            </w:r>
            <w:ins w:id="203" w:author="犬伏" w:date="2025-06-13T15:59:00Z">
              <w:r w:rsidR="004567C8" w:rsidRPr="004567C8">
                <w:rPr>
                  <w:rFonts w:hint="eastAsia"/>
                  <w:bCs/>
                  <w:sz w:val="16"/>
                  <w:szCs w:val="16"/>
                  <w:rPrChange w:id="204" w:author="犬伏" w:date="2025-06-13T15:59:00Z">
                    <w:rPr>
                      <w:rFonts w:hint="eastAsia"/>
                      <w:b/>
                      <w:bCs/>
                      <w:color w:val="FF0000"/>
                      <w:sz w:val="16"/>
                      <w:szCs w:val="16"/>
                    </w:rPr>
                  </w:rPrChange>
                </w:rPr>
                <w:t>少なくとも３０日前</w:t>
              </w:r>
            </w:ins>
            <w:del w:id="205" w:author="犬伏" w:date="2025-06-13T15:59:00Z">
              <w:r w:rsidRPr="00874B2D" w:rsidDel="004567C8">
                <w:rPr>
                  <w:rFonts w:hint="eastAsia"/>
                  <w:b/>
                  <w:bCs/>
                  <w:color w:val="FF0000"/>
                  <w:sz w:val="16"/>
                  <w:szCs w:val="16"/>
                </w:rPr>
                <w:delText>【具体的期間を明記】</w:delText>
              </w:r>
            </w:del>
            <w:r w:rsidRPr="00876379">
              <w:rPr>
                <w:rFonts w:hint="eastAsia"/>
                <w:sz w:val="16"/>
                <w:szCs w:val="16"/>
              </w:rPr>
              <w:t>をもって乙に解除の申し入れを行うこととする。</w:t>
            </w:r>
          </w:p>
          <w:p w14:paraId="0CFE9B16" w14:textId="77777777" w:rsidR="00F35F5F" w:rsidRPr="00876379" w:rsidRDefault="00F35F5F" w:rsidP="00952395">
            <w:pPr>
              <w:spacing w:line="240" w:lineRule="exact"/>
              <w:rPr>
                <w:sz w:val="16"/>
                <w:szCs w:val="16"/>
              </w:rPr>
            </w:pPr>
            <w:r>
              <w:rPr>
                <w:rFonts w:hint="eastAsia"/>
                <w:sz w:val="16"/>
                <w:szCs w:val="16"/>
              </w:rPr>
              <w:t>２</w:t>
            </w:r>
            <w:r w:rsidRPr="00876379">
              <w:rPr>
                <w:rFonts w:hint="eastAsia"/>
                <w:sz w:val="16"/>
                <w:szCs w:val="16"/>
              </w:rPr>
              <w:t xml:space="preserve">　損害賠償に係る適切な措置</w:t>
            </w:r>
          </w:p>
          <w:p w14:paraId="1E904421" w14:textId="77777777" w:rsidR="00F35F5F" w:rsidRPr="005F5FD0" w:rsidRDefault="00F35F5F" w:rsidP="00952395">
            <w:pPr>
              <w:spacing w:line="240" w:lineRule="exact"/>
              <w:rPr>
                <w:strike/>
                <w:sz w:val="16"/>
                <w:szCs w:val="16"/>
              </w:rPr>
            </w:pPr>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p>
          <w:p w14:paraId="1F92751D" w14:textId="77777777" w:rsidR="00F35F5F" w:rsidRPr="00876379" w:rsidRDefault="00F35F5F" w:rsidP="00952395">
            <w:pPr>
              <w:spacing w:line="240" w:lineRule="exact"/>
              <w:rPr>
                <w:sz w:val="16"/>
                <w:szCs w:val="16"/>
              </w:rPr>
            </w:pPr>
            <w:r>
              <w:rPr>
                <w:rFonts w:hint="eastAsia"/>
                <w:sz w:val="16"/>
                <w:szCs w:val="16"/>
              </w:rPr>
              <w:t>３</w:t>
            </w:r>
            <w:r w:rsidRPr="00876379">
              <w:rPr>
                <w:rFonts w:hint="eastAsia"/>
                <w:sz w:val="16"/>
                <w:szCs w:val="16"/>
              </w:rPr>
              <w:t xml:space="preserve">　労働者派遣契約の解除の理由の明示</w:t>
            </w:r>
          </w:p>
          <w:p w14:paraId="50A3AC2E" w14:textId="77777777" w:rsidR="00F35F5F" w:rsidRPr="00876379" w:rsidRDefault="00F35F5F" w:rsidP="00952395">
            <w:pPr>
              <w:spacing w:line="240" w:lineRule="exact"/>
              <w:rPr>
                <w:sz w:val="16"/>
                <w:szCs w:val="16"/>
              </w:rPr>
            </w:pPr>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p>
        </w:tc>
      </w:tr>
      <w:tr w:rsidR="00D6536C" w:rsidRPr="00C41465" w14:paraId="0E7E5D25" w14:textId="77777777" w:rsidTr="00952395">
        <w:trPr>
          <w:trHeight w:val="372"/>
          <w:jc w:val="center"/>
        </w:trPr>
        <w:tc>
          <w:tcPr>
            <w:tcW w:w="860" w:type="dxa"/>
            <w:vMerge/>
          </w:tcPr>
          <w:p w14:paraId="428E3BDB" w14:textId="77777777" w:rsidR="00D6536C" w:rsidRPr="00DA105A" w:rsidRDefault="00D6536C" w:rsidP="00952395">
            <w:pPr>
              <w:spacing w:line="240" w:lineRule="exact"/>
              <w:jc w:val="center"/>
              <w:rPr>
                <w:sz w:val="16"/>
                <w:szCs w:val="16"/>
              </w:rPr>
            </w:pPr>
          </w:p>
        </w:tc>
        <w:tc>
          <w:tcPr>
            <w:tcW w:w="1572" w:type="dxa"/>
            <w:vAlign w:val="center"/>
          </w:tcPr>
          <w:p w14:paraId="659B0F4E" w14:textId="4CDCFD12" w:rsidR="00D6536C" w:rsidRPr="00DA105A" w:rsidRDefault="00D6536C" w:rsidP="00952395">
            <w:pPr>
              <w:spacing w:line="240" w:lineRule="exact"/>
              <w:jc w:val="center"/>
              <w:rPr>
                <w:sz w:val="16"/>
                <w:szCs w:val="16"/>
              </w:rPr>
            </w:pPr>
            <w:r>
              <w:rPr>
                <w:rFonts w:hint="eastAsia"/>
                <w:sz w:val="16"/>
                <w:szCs w:val="16"/>
              </w:rPr>
              <w:t>派遣先が派遣労働者を雇用する場合の紛争防止措置</w:t>
            </w:r>
          </w:p>
        </w:tc>
        <w:tc>
          <w:tcPr>
            <w:tcW w:w="8195" w:type="dxa"/>
            <w:gridSpan w:val="9"/>
          </w:tcPr>
          <w:p w14:paraId="297597F0" w14:textId="7FEBCD52" w:rsidR="00D6536C" w:rsidRDefault="00D6536C" w:rsidP="00D6536C">
            <w:pPr>
              <w:spacing w:line="240" w:lineRule="exact"/>
              <w:rPr>
                <w:sz w:val="16"/>
                <w:szCs w:val="16"/>
              </w:rPr>
            </w:pPr>
            <w:r w:rsidRPr="00923E7E">
              <w:rPr>
                <w:rFonts w:hint="eastAsia"/>
                <w:sz w:val="16"/>
                <w:szCs w:val="16"/>
              </w:rPr>
              <w:t>労働者派遣の役務の提供の終了後、当該派遣労働者を</w:t>
            </w:r>
            <w:r w:rsidR="00DE6690" w:rsidRPr="00923E7E">
              <w:rPr>
                <w:rFonts w:hint="eastAsia"/>
                <w:sz w:val="16"/>
                <w:szCs w:val="16"/>
              </w:rPr>
              <w:t>甲</w:t>
            </w:r>
            <w:r w:rsidRPr="00923E7E">
              <w:rPr>
                <w:rFonts w:hint="eastAsia"/>
                <w:sz w:val="16"/>
                <w:szCs w:val="16"/>
              </w:rPr>
              <w:t>が雇用する場合には、</w:t>
            </w:r>
            <w:r w:rsidR="00DE6690" w:rsidRPr="00923E7E">
              <w:rPr>
                <w:rFonts w:hint="eastAsia"/>
                <w:sz w:val="16"/>
                <w:szCs w:val="16"/>
              </w:rPr>
              <w:t>甲</w:t>
            </w:r>
            <w:r w:rsidRPr="00923E7E">
              <w:rPr>
                <w:rFonts w:hint="eastAsia"/>
                <w:sz w:val="16"/>
                <w:szCs w:val="16"/>
              </w:rPr>
              <w:t>が事前に</w:t>
            </w:r>
            <w:r w:rsidR="00DE6690" w:rsidRPr="00923E7E">
              <w:rPr>
                <w:rFonts w:hint="eastAsia"/>
                <w:sz w:val="16"/>
                <w:szCs w:val="16"/>
              </w:rPr>
              <w:t>乙</w:t>
            </w:r>
            <w:r w:rsidRPr="00923E7E">
              <w:rPr>
                <w:rFonts w:hint="eastAsia"/>
                <w:sz w:val="16"/>
                <w:szCs w:val="16"/>
              </w:rPr>
              <w:t>に通知することとする。</w:t>
            </w:r>
          </w:p>
          <w:p w14:paraId="1F528FDB" w14:textId="735E7316" w:rsidR="00D6536C" w:rsidRPr="00D6536C" w:rsidRDefault="00D6536C" w:rsidP="00D6536C">
            <w:pPr>
              <w:spacing w:line="240" w:lineRule="exact"/>
              <w:rPr>
                <w:color w:val="00B0F0"/>
                <w:sz w:val="16"/>
                <w:szCs w:val="16"/>
              </w:rPr>
            </w:pPr>
            <w:r w:rsidRPr="00D6536C">
              <w:rPr>
                <w:rFonts w:hint="eastAsia"/>
                <w:color w:val="00B0F0"/>
                <w:sz w:val="16"/>
                <w:szCs w:val="16"/>
              </w:rPr>
              <w:t>※以下は派遣</w:t>
            </w:r>
            <w:r w:rsidR="00082468">
              <w:rPr>
                <w:rFonts w:hint="eastAsia"/>
                <w:color w:val="00B0F0"/>
                <w:sz w:val="16"/>
                <w:szCs w:val="16"/>
              </w:rPr>
              <w:t>元</w:t>
            </w:r>
            <w:r w:rsidRPr="00D6536C">
              <w:rPr>
                <w:rFonts w:hint="eastAsia"/>
                <w:color w:val="00B0F0"/>
                <w:sz w:val="16"/>
                <w:szCs w:val="16"/>
              </w:rPr>
              <w:t>が職業紹介事業の許可を受けている場合</w:t>
            </w:r>
            <w:del w:id="206" w:author="犬伏" w:date="2025-06-13T15:59:00Z">
              <w:r w:rsidRPr="00D6536C" w:rsidDel="004567C8">
                <w:rPr>
                  <w:rFonts w:hint="eastAsia"/>
                  <w:color w:val="00B0F0"/>
                  <w:sz w:val="16"/>
                  <w:szCs w:val="16"/>
                </w:rPr>
                <w:delText>に記載すること。</w:delText>
              </w:r>
            </w:del>
          </w:p>
          <w:p w14:paraId="08A71FDF" w14:textId="3D658AD8" w:rsidR="00D6536C" w:rsidRPr="00876379" w:rsidRDefault="00D6536C" w:rsidP="00D6536C">
            <w:pPr>
              <w:spacing w:line="240" w:lineRule="exact"/>
              <w:rPr>
                <w:sz w:val="16"/>
                <w:szCs w:val="16"/>
              </w:rPr>
            </w:pPr>
            <w:r>
              <w:rPr>
                <w:rFonts w:hint="eastAsia"/>
                <w:sz w:val="16"/>
                <w:szCs w:val="16"/>
              </w:rPr>
              <w:t>乙が有料の職業紹介事業の許可を受けている場合は、職業紹介を経由して行うこととし、紹介手数料については別途協議するものとする。</w:t>
            </w:r>
          </w:p>
        </w:tc>
      </w:tr>
      <w:tr w:rsidR="00F35F5F" w:rsidRPr="00C41465" w14:paraId="618A6DDC" w14:textId="77777777" w:rsidTr="00952395">
        <w:trPr>
          <w:trHeight w:val="282"/>
          <w:jc w:val="center"/>
        </w:trPr>
        <w:tc>
          <w:tcPr>
            <w:tcW w:w="860" w:type="dxa"/>
            <w:vMerge/>
            <w:tcBorders>
              <w:top w:val="nil"/>
            </w:tcBorders>
          </w:tcPr>
          <w:p w14:paraId="5C028DBE" w14:textId="77777777" w:rsidR="00F35F5F" w:rsidRPr="00C41465" w:rsidRDefault="00F35F5F" w:rsidP="00952395">
            <w:pPr>
              <w:spacing w:line="240" w:lineRule="exact"/>
              <w:jc w:val="center"/>
              <w:rPr>
                <w:sz w:val="16"/>
                <w:szCs w:val="16"/>
              </w:rPr>
            </w:pPr>
          </w:p>
        </w:tc>
        <w:tc>
          <w:tcPr>
            <w:tcW w:w="1572" w:type="dxa"/>
            <w:tcBorders>
              <w:top w:val="nil"/>
            </w:tcBorders>
            <w:vAlign w:val="center"/>
          </w:tcPr>
          <w:p w14:paraId="6904A902" w14:textId="77777777" w:rsidR="00F35F5F" w:rsidRPr="00C41465" w:rsidRDefault="00F35F5F" w:rsidP="00952395">
            <w:pPr>
              <w:spacing w:line="240" w:lineRule="exact"/>
              <w:jc w:val="center"/>
              <w:rPr>
                <w:sz w:val="16"/>
                <w:szCs w:val="16"/>
              </w:rPr>
            </w:pPr>
            <w:r w:rsidRPr="0036686B">
              <w:rPr>
                <w:rFonts w:hint="eastAsia"/>
                <w:sz w:val="16"/>
                <w:szCs w:val="16"/>
              </w:rPr>
              <w:t>契約金額</w:t>
            </w:r>
          </w:p>
        </w:tc>
        <w:tc>
          <w:tcPr>
            <w:tcW w:w="8195" w:type="dxa"/>
            <w:gridSpan w:val="9"/>
            <w:tcBorders>
              <w:top w:val="nil"/>
            </w:tcBorders>
            <w:vAlign w:val="center"/>
          </w:tcPr>
          <w:p w14:paraId="72D49CA5" w14:textId="3ACF796B" w:rsidR="00F35F5F" w:rsidRPr="00C41465" w:rsidRDefault="004567C8" w:rsidP="00952395">
            <w:pPr>
              <w:spacing w:line="240" w:lineRule="exact"/>
              <w:rPr>
                <w:sz w:val="16"/>
                <w:szCs w:val="16"/>
              </w:rPr>
            </w:pPr>
            <w:ins w:id="207" w:author="犬伏" w:date="2025-06-13T16:00:00Z">
              <w:r>
                <w:rPr>
                  <w:rFonts w:hint="eastAsia"/>
                  <w:sz w:val="16"/>
                  <w:szCs w:val="16"/>
                </w:rPr>
                <w:t>１時間あたり　　　　　　円（税抜）</w:t>
              </w:r>
            </w:ins>
            <w:del w:id="208" w:author="犬伏" w:date="2025-06-13T16:00:00Z">
              <w:r w:rsidR="00F35F5F" w:rsidRPr="00C41465" w:rsidDel="004567C8">
                <w:rPr>
                  <w:sz w:val="16"/>
                  <w:szCs w:val="16"/>
                </w:rPr>
                <w:delText xml:space="preserve"> </w:delText>
              </w:r>
            </w:del>
            <w:del w:id="209" w:author="犬伏" w:date="2025-06-13T15:59:00Z">
              <w:r w:rsidR="00F35F5F" w:rsidRPr="00C41465" w:rsidDel="004567C8">
                <w:rPr>
                  <w:rFonts w:hint="eastAsia"/>
                  <w:sz w:val="16"/>
                  <w:szCs w:val="16"/>
                </w:rPr>
                <w:delText xml:space="preserve">　　　　　　　 円</w:delText>
              </w:r>
              <w:r w:rsidR="00F35F5F" w:rsidDel="004567C8">
                <w:rPr>
                  <w:rFonts w:hint="eastAsia"/>
                  <w:sz w:val="16"/>
                  <w:szCs w:val="16"/>
                </w:rPr>
                <w:delText xml:space="preserve">　</w:delText>
              </w:r>
              <w:r w:rsidR="00F35F5F" w:rsidRPr="002F5471" w:rsidDel="004567C8">
                <w:rPr>
                  <w:rFonts w:hint="eastAsia"/>
                  <w:color w:val="00B0F0"/>
                  <w:sz w:val="16"/>
                  <w:szCs w:val="16"/>
                </w:rPr>
                <w:delText>※超勤手当の支給基準についても明記すること。</w:delText>
              </w:r>
            </w:del>
          </w:p>
        </w:tc>
      </w:tr>
      <w:tr w:rsidR="000A4885" w:rsidRPr="00C41465" w14:paraId="4E0C4B5C" w14:textId="77777777" w:rsidTr="00952395">
        <w:trPr>
          <w:trHeight w:val="356"/>
          <w:jc w:val="center"/>
        </w:trPr>
        <w:tc>
          <w:tcPr>
            <w:tcW w:w="860" w:type="dxa"/>
            <w:vMerge/>
          </w:tcPr>
          <w:p w14:paraId="16A57DF2" w14:textId="77777777" w:rsidR="000A4885" w:rsidRPr="00DA105A" w:rsidRDefault="000A4885" w:rsidP="000A4885">
            <w:pPr>
              <w:spacing w:line="240" w:lineRule="exact"/>
              <w:jc w:val="center"/>
              <w:rPr>
                <w:sz w:val="16"/>
                <w:szCs w:val="16"/>
              </w:rPr>
            </w:pPr>
          </w:p>
        </w:tc>
        <w:tc>
          <w:tcPr>
            <w:tcW w:w="1572" w:type="dxa"/>
            <w:tcBorders>
              <w:top w:val="nil"/>
            </w:tcBorders>
            <w:vAlign w:val="center"/>
          </w:tcPr>
          <w:p w14:paraId="65DD6B67" w14:textId="77777777" w:rsidR="000A4885" w:rsidRPr="00DA105A" w:rsidRDefault="000A4885" w:rsidP="000A4885">
            <w:pPr>
              <w:spacing w:line="240" w:lineRule="exact"/>
              <w:jc w:val="center"/>
              <w:rPr>
                <w:sz w:val="16"/>
                <w:szCs w:val="16"/>
              </w:rPr>
            </w:pPr>
            <w:r w:rsidRPr="00DA105A">
              <w:rPr>
                <w:rFonts w:hint="eastAsia"/>
                <w:sz w:val="16"/>
                <w:szCs w:val="16"/>
              </w:rPr>
              <w:t>支払い条件（交通費含む）</w:t>
            </w:r>
          </w:p>
        </w:tc>
        <w:tc>
          <w:tcPr>
            <w:tcW w:w="8195" w:type="dxa"/>
            <w:gridSpan w:val="9"/>
            <w:tcBorders>
              <w:top w:val="nil"/>
            </w:tcBorders>
          </w:tcPr>
          <w:p w14:paraId="5EA237F5" w14:textId="763AA52C" w:rsidR="000A4885" w:rsidRDefault="000A4885" w:rsidP="000A4885">
            <w:pPr>
              <w:spacing w:line="240" w:lineRule="exact"/>
              <w:rPr>
                <w:ins w:id="210" w:author="犬伏" w:date="2025-06-13T16:00:00Z"/>
                <w:sz w:val="16"/>
                <w:szCs w:val="16"/>
              </w:rPr>
            </w:pPr>
            <w:r w:rsidRPr="00DA105A">
              <w:rPr>
                <w:rFonts w:hint="eastAsia"/>
                <w:sz w:val="16"/>
                <w:szCs w:val="16"/>
              </w:rPr>
              <w:t>派遣料金には、交通費その他すべての必要経費を含むこととし、派遣料金以外の支払いは原則、行わない。</w:t>
            </w:r>
          </w:p>
          <w:p w14:paraId="23CF1B60" w14:textId="77777777" w:rsidR="004567C8" w:rsidRPr="004567C8" w:rsidRDefault="004567C8" w:rsidP="004567C8">
            <w:pPr>
              <w:spacing w:line="240" w:lineRule="exact"/>
              <w:rPr>
                <w:ins w:id="211" w:author="犬伏" w:date="2025-06-13T16:00:00Z"/>
                <w:sz w:val="16"/>
                <w:szCs w:val="16"/>
              </w:rPr>
            </w:pPr>
            <w:ins w:id="212" w:author="犬伏" w:date="2025-06-13T16:00:00Z">
              <w:r w:rsidRPr="004567C8">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4567C8">
                <w:rPr>
                  <w:sz w:val="16"/>
                  <w:szCs w:val="16"/>
                </w:rPr>
                <w:t xml:space="preserve"> </w:t>
              </w:r>
            </w:ins>
          </w:p>
          <w:p w14:paraId="42DF90AE" w14:textId="5B5A015F" w:rsidR="004567C8" w:rsidRPr="00DA105A" w:rsidRDefault="004567C8" w:rsidP="004567C8">
            <w:pPr>
              <w:spacing w:line="240" w:lineRule="exact"/>
              <w:rPr>
                <w:sz w:val="16"/>
                <w:szCs w:val="16"/>
              </w:rPr>
            </w:pPr>
            <w:ins w:id="213" w:author="犬伏" w:date="2025-06-13T16:00:00Z">
              <w:r w:rsidRPr="004567C8">
                <w:rPr>
                  <w:rFonts w:hint="eastAsia"/>
                  <w:sz w:val="16"/>
                  <w:szCs w:val="16"/>
                </w:rPr>
                <w:t>また、災害等による公共交通機関の遮断時のタクシー利用については、都度協議するものとし、それに係る費用については原則として本市が支払う。</w:t>
              </w:r>
            </w:ins>
          </w:p>
          <w:p w14:paraId="71D9DD50" w14:textId="1049AE17" w:rsidR="000A4885" w:rsidRPr="00DA105A" w:rsidRDefault="000A4885" w:rsidP="000A4885">
            <w:pPr>
              <w:spacing w:line="240" w:lineRule="exact"/>
              <w:rPr>
                <w:sz w:val="16"/>
                <w:szCs w:val="16"/>
              </w:rPr>
            </w:pPr>
            <w:r w:rsidRPr="00DA105A">
              <w:rPr>
                <w:rFonts w:hint="eastAsia"/>
                <w:sz w:val="16"/>
                <w:szCs w:val="16"/>
              </w:rPr>
              <w:t>支払方法は</w:t>
            </w:r>
            <w:r w:rsidRPr="000A4885">
              <w:rPr>
                <w:rFonts w:hint="eastAsia"/>
                <w:sz w:val="16"/>
                <w:szCs w:val="16"/>
              </w:rPr>
              <w:t>毎月１日から末日までの</w:t>
            </w:r>
            <w:r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p>
        </w:tc>
      </w:tr>
      <w:tr w:rsidR="000A4885" w:rsidRPr="00C41465" w14:paraId="59248D82" w14:textId="77777777" w:rsidTr="00952395">
        <w:trPr>
          <w:trHeight w:val="329"/>
          <w:jc w:val="center"/>
        </w:trPr>
        <w:tc>
          <w:tcPr>
            <w:tcW w:w="860" w:type="dxa"/>
            <w:vMerge/>
          </w:tcPr>
          <w:p w14:paraId="48B3E7A8" w14:textId="77777777" w:rsidR="000A4885" w:rsidRPr="00C41465" w:rsidRDefault="000A4885" w:rsidP="000A4885">
            <w:pPr>
              <w:spacing w:line="240" w:lineRule="exact"/>
              <w:jc w:val="center"/>
              <w:rPr>
                <w:sz w:val="16"/>
                <w:szCs w:val="16"/>
              </w:rPr>
            </w:pPr>
          </w:p>
        </w:tc>
        <w:tc>
          <w:tcPr>
            <w:tcW w:w="1572" w:type="dxa"/>
            <w:tcBorders>
              <w:top w:val="nil"/>
            </w:tcBorders>
            <w:vAlign w:val="center"/>
          </w:tcPr>
          <w:p w14:paraId="38CAECB3" w14:textId="77777777" w:rsidR="000A4885" w:rsidRPr="00C41465" w:rsidRDefault="000A4885" w:rsidP="000A4885">
            <w:pPr>
              <w:spacing w:line="240" w:lineRule="exact"/>
              <w:jc w:val="center"/>
              <w:rPr>
                <w:sz w:val="16"/>
                <w:szCs w:val="16"/>
              </w:rPr>
            </w:pPr>
            <w:r w:rsidRPr="0036686B">
              <w:rPr>
                <w:rFonts w:hint="eastAsia"/>
                <w:sz w:val="16"/>
                <w:szCs w:val="16"/>
              </w:rPr>
              <w:t>契約保証金</w:t>
            </w:r>
          </w:p>
        </w:tc>
        <w:tc>
          <w:tcPr>
            <w:tcW w:w="8195" w:type="dxa"/>
            <w:gridSpan w:val="9"/>
            <w:tcBorders>
              <w:top w:val="nil"/>
            </w:tcBorders>
            <w:vAlign w:val="center"/>
          </w:tcPr>
          <w:p w14:paraId="5BE7729B" w14:textId="65ECED8E" w:rsidR="000A4885" w:rsidRPr="00C41465" w:rsidRDefault="000A4885" w:rsidP="000A4885">
            <w:pPr>
              <w:spacing w:line="240" w:lineRule="exact"/>
              <w:rPr>
                <w:sz w:val="16"/>
                <w:szCs w:val="16"/>
              </w:rPr>
            </w:pPr>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ins w:id="214" w:author="犬伏" w:date="2025-06-13T16:00:00Z">
              <w:r w:rsidR="004567C8">
                <w:rPr>
                  <w:rFonts w:hint="eastAsia"/>
                  <w:sz w:val="16"/>
                  <w:szCs w:val="16"/>
                </w:rPr>
                <w:t>■</w:t>
              </w:r>
            </w:ins>
            <w:del w:id="215" w:author="犬伏" w:date="2025-06-13T16:00:00Z">
              <w:r w:rsidRPr="00C41465" w:rsidDel="004567C8">
                <w:rPr>
                  <w:rFonts w:hint="eastAsia"/>
                  <w:sz w:val="16"/>
                  <w:szCs w:val="16"/>
                </w:rPr>
                <w:delText>□</w:delText>
              </w:r>
            </w:del>
            <w:r w:rsidRPr="00C41465">
              <w:rPr>
                <w:rFonts w:hint="eastAsia"/>
                <w:sz w:val="16"/>
                <w:szCs w:val="16"/>
              </w:rPr>
              <w:t>免除</w:t>
            </w:r>
          </w:p>
        </w:tc>
      </w:tr>
      <w:tr w:rsidR="000A4885" w:rsidRPr="00BE7CD9" w14:paraId="22FC73DB" w14:textId="77777777" w:rsidTr="00952395">
        <w:trPr>
          <w:trHeight w:val="235"/>
          <w:jc w:val="center"/>
        </w:trPr>
        <w:tc>
          <w:tcPr>
            <w:tcW w:w="860" w:type="dxa"/>
            <w:vMerge/>
          </w:tcPr>
          <w:p w14:paraId="6A558EF6" w14:textId="77777777" w:rsidR="000A4885" w:rsidRPr="00DA105A" w:rsidRDefault="000A4885" w:rsidP="000A4885">
            <w:pPr>
              <w:spacing w:line="240" w:lineRule="exact"/>
              <w:jc w:val="center"/>
              <w:rPr>
                <w:sz w:val="16"/>
                <w:szCs w:val="16"/>
              </w:rPr>
            </w:pPr>
          </w:p>
        </w:tc>
        <w:tc>
          <w:tcPr>
            <w:tcW w:w="1572" w:type="dxa"/>
            <w:tcBorders>
              <w:top w:val="nil"/>
            </w:tcBorders>
            <w:vAlign w:val="center"/>
          </w:tcPr>
          <w:p w14:paraId="6F5A724B" w14:textId="77777777" w:rsidR="000A4885" w:rsidRPr="0036686B" w:rsidRDefault="000A4885" w:rsidP="000A4885">
            <w:pPr>
              <w:spacing w:line="240" w:lineRule="atLeast"/>
              <w:jc w:val="center"/>
              <w:rPr>
                <w:sz w:val="16"/>
                <w:szCs w:val="16"/>
              </w:rPr>
            </w:pPr>
            <w:r w:rsidRPr="00C41465">
              <w:rPr>
                <w:rFonts w:hint="eastAsia"/>
                <w:sz w:val="16"/>
                <w:szCs w:val="16"/>
              </w:rPr>
              <w:t>その他</w:t>
            </w:r>
          </w:p>
        </w:tc>
        <w:tc>
          <w:tcPr>
            <w:tcW w:w="8195" w:type="dxa"/>
            <w:gridSpan w:val="9"/>
            <w:tcBorders>
              <w:top w:val="nil"/>
            </w:tcBorders>
            <w:vAlign w:val="center"/>
          </w:tcPr>
          <w:p w14:paraId="7BDF9BE8" w14:textId="77777777" w:rsidR="000A4885" w:rsidRDefault="000A4885" w:rsidP="000A4885">
            <w:pPr>
              <w:spacing w:line="240" w:lineRule="exact"/>
              <w:rPr>
                <w:sz w:val="16"/>
                <w:szCs w:val="16"/>
              </w:rPr>
            </w:pPr>
            <w:r>
              <w:rPr>
                <w:rFonts w:hint="eastAsia"/>
                <w:sz w:val="16"/>
                <w:szCs w:val="16"/>
              </w:rPr>
              <w:t>１　神戸市イントラネット環境利用</w:t>
            </w:r>
          </w:p>
          <w:p w14:paraId="4C6D0C71" w14:textId="77777777" w:rsidR="000A4885" w:rsidRDefault="000A4885" w:rsidP="000A4885">
            <w:pPr>
              <w:spacing w:line="240" w:lineRule="exact"/>
              <w:rPr>
                <w:sz w:val="16"/>
                <w:szCs w:val="16"/>
              </w:rPr>
            </w:pPr>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p>
          <w:p w14:paraId="0E8319F4" w14:textId="77777777" w:rsidR="000A4885" w:rsidRDefault="000A4885" w:rsidP="000A4885">
            <w:pPr>
              <w:spacing w:line="240" w:lineRule="exact"/>
              <w:rPr>
                <w:sz w:val="16"/>
                <w:szCs w:val="16"/>
              </w:rPr>
            </w:pPr>
            <w:r>
              <w:rPr>
                <w:rFonts w:hint="eastAsia"/>
                <w:sz w:val="16"/>
                <w:szCs w:val="16"/>
              </w:rPr>
              <w:t>２　出張旅費</w:t>
            </w:r>
          </w:p>
          <w:p w14:paraId="56876361" w14:textId="15323410" w:rsidR="000A4885" w:rsidRPr="0036686B" w:rsidRDefault="000A4885" w:rsidP="000A4885">
            <w:pPr>
              <w:spacing w:line="240" w:lineRule="exact"/>
              <w:rPr>
                <w:sz w:val="16"/>
                <w:szCs w:val="16"/>
              </w:rPr>
            </w:pPr>
            <w:r>
              <w:rPr>
                <w:rFonts w:hint="eastAsia"/>
                <w:sz w:val="16"/>
                <w:szCs w:val="16"/>
              </w:rPr>
              <w:t>やむを得ず出張する場合は、</w:t>
            </w:r>
            <w:r w:rsidRPr="00FA567B">
              <w:rPr>
                <w:rFonts w:hint="eastAsia"/>
                <w:sz w:val="16"/>
                <w:szCs w:val="16"/>
              </w:rPr>
              <w:t>負担した交通費実費について派遣職員から派遣元に報告し、派遣元から派遣料に含めて派遣先に請求する。</w:t>
            </w:r>
          </w:p>
        </w:tc>
      </w:tr>
      <w:tr w:rsidR="000A4885" w:rsidRPr="00C41465" w14:paraId="3FEE4955" w14:textId="77777777" w:rsidTr="00952395">
        <w:trPr>
          <w:cantSplit/>
          <w:trHeight w:val="336"/>
          <w:jc w:val="center"/>
        </w:trPr>
        <w:tc>
          <w:tcPr>
            <w:tcW w:w="860" w:type="dxa"/>
            <w:vMerge w:val="restart"/>
            <w:tcBorders>
              <w:top w:val="nil"/>
            </w:tcBorders>
            <w:textDirection w:val="tbRlV"/>
            <w:vAlign w:val="center"/>
          </w:tcPr>
          <w:p w14:paraId="49F55673" w14:textId="77777777" w:rsidR="000A4885" w:rsidRPr="0036686B" w:rsidRDefault="000A4885" w:rsidP="000A4885">
            <w:pPr>
              <w:ind w:left="113" w:right="113"/>
              <w:jc w:val="center"/>
              <w:rPr>
                <w:sz w:val="16"/>
                <w:szCs w:val="16"/>
              </w:rPr>
            </w:pPr>
            <w:r w:rsidRPr="0036686B">
              <w:rPr>
                <w:rFonts w:hint="eastAsia"/>
                <w:sz w:val="16"/>
                <w:szCs w:val="16"/>
              </w:rPr>
              <w:t>派遣元</w:t>
            </w:r>
          </w:p>
        </w:tc>
        <w:tc>
          <w:tcPr>
            <w:tcW w:w="1572" w:type="dxa"/>
          </w:tcPr>
          <w:p w14:paraId="640254F7" w14:textId="77777777" w:rsidR="000A4885" w:rsidRPr="0036686B" w:rsidRDefault="000A4885" w:rsidP="000A4885">
            <w:pPr>
              <w:jc w:val="center"/>
              <w:rPr>
                <w:sz w:val="16"/>
                <w:szCs w:val="16"/>
              </w:rPr>
            </w:pPr>
            <w:r w:rsidRPr="0036686B">
              <w:rPr>
                <w:rFonts w:hint="eastAsia"/>
                <w:sz w:val="16"/>
                <w:szCs w:val="16"/>
              </w:rPr>
              <w:t>名称</w:t>
            </w:r>
          </w:p>
        </w:tc>
        <w:tc>
          <w:tcPr>
            <w:tcW w:w="2721" w:type="dxa"/>
            <w:gridSpan w:val="2"/>
            <w:tcBorders>
              <w:bottom w:val="nil"/>
            </w:tcBorders>
            <w:vAlign w:val="center"/>
          </w:tcPr>
          <w:p w14:paraId="488263BE" w14:textId="77777777" w:rsidR="000A4885" w:rsidRPr="0036686B" w:rsidRDefault="000A4885" w:rsidP="000A4885">
            <w:pPr>
              <w:rPr>
                <w:sz w:val="16"/>
                <w:szCs w:val="16"/>
              </w:rPr>
            </w:pPr>
            <w:r w:rsidRPr="0036686B">
              <w:rPr>
                <w:rFonts w:hint="eastAsia"/>
                <w:sz w:val="16"/>
                <w:szCs w:val="16"/>
              </w:rPr>
              <w:t xml:space="preserve">△△株式会社　△△営業所　</w:t>
            </w:r>
          </w:p>
        </w:tc>
        <w:tc>
          <w:tcPr>
            <w:tcW w:w="1108" w:type="dxa"/>
            <w:gridSpan w:val="2"/>
            <w:vAlign w:val="center"/>
          </w:tcPr>
          <w:p w14:paraId="4D394BF6" w14:textId="77777777" w:rsidR="000A4885" w:rsidRPr="0036686B" w:rsidRDefault="000A4885" w:rsidP="000A4885">
            <w:pPr>
              <w:rPr>
                <w:sz w:val="16"/>
                <w:szCs w:val="16"/>
              </w:rPr>
            </w:pPr>
            <w:r w:rsidRPr="0036686B">
              <w:rPr>
                <w:rFonts w:hint="eastAsia"/>
                <w:sz w:val="16"/>
                <w:szCs w:val="16"/>
              </w:rPr>
              <w:t xml:space="preserve">許可番号　</w:t>
            </w:r>
          </w:p>
        </w:tc>
        <w:tc>
          <w:tcPr>
            <w:tcW w:w="4366" w:type="dxa"/>
            <w:gridSpan w:val="5"/>
            <w:vAlign w:val="center"/>
          </w:tcPr>
          <w:p w14:paraId="2A23F156" w14:textId="77777777" w:rsidR="000A4885" w:rsidRPr="0036686B" w:rsidRDefault="000A4885" w:rsidP="000A4885">
            <w:pPr>
              <w:rPr>
                <w:sz w:val="16"/>
                <w:szCs w:val="16"/>
              </w:rPr>
            </w:pPr>
            <w:r w:rsidRPr="0036686B">
              <w:rPr>
                <w:rFonts w:hint="eastAsia"/>
                <w:sz w:val="16"/>
                <w:szCs w:val="16"/>
              </w:rPr>
              <w:t>派××</w:t>
            </w:r>
            <w:r w:rsidRPr="0036686B">
              <w:rPr>
                <w:sz w:val="16"/>
                <w:szCs w:val="16"/>
              </w:rPr>
              <w:t>-××××××</w:t>
            </w:r>
          </w:p>
        </w:tc>
      </w:tr>
      <w:tr w:rsidR="000A4885" w:rsidRPr="00C41465" w14:paraId="3484D327" w14:textId="77777777" w:rsidTr="00952395">
        <w:trPr>
          <w:trHeight w:val="317"/>
          <w:jc w:val="center"/>
        </w:trPr>
        <w:tc>
          <w:tcPr>
            <w:tcW w:w="860" w:type="dxa"/>
            <w:vMerge/>
            <w:vAlign w:val="center"/>
          </w:tcPr>
          <w:p w14:paraId="33801A98" w14:textId="77777777" w:rsidR="000A4885" w:rsidRPr="00DA105A" w:rsidRDefault="000A4885" w:rsidP="000A4885">
            <w:pPr>
              <w:jc w:val="center"/>
              <w:rPr>
                <w:sz w:val="16"/>
                <w:szCs w:val="16"/>
              </w:rPr>
            </w:pPr>
          </w:p>
        </w:tc>
        <w:tc>
          <w:tcPr>
            <w:tcW w:w="1572" w:type="dxa"/>
          </w:tcPr>
          <w:p w14:paraId="54891574" w14:textId="77777777" w:rsidR="000A4885" w:rsidRPr="00DA105A" w:rsidRDefault="000A4885" w:rsidP="000A4885">
            <w:pPr>
              <w:jc w:val="center"/>
              <w:rPr>
                <w:sz w:val="16"/>
                <w:szCs w:val="16"/>
              </w:rPr>
            </w:pPr>
            <w:r w:rsidRPr="00DA105A">
              <w:rPr>
                <w:rFonts w:hint="eastAsia"/>
                <w:sz w:val="16"/>
                <w:szCs w:val="16"/>
              </w:rPr>
              <w:t>住所</w:t>
            </w:r>
          </w:p>
        </w:tc>
        <w:tc>
          <w:tcPr>
            <w:tcW w:w="8195" w:type="dxa"/>
            <w:gridSpan w:val="9"/>
            <w:vAlign w:val="center"/>
          </w:tcPr>
          <w:p w14:paraId="2A08F3FC" w14:textId="77777777" w:rsidR="000A4885" w:rsidRPr="00DA105A" w:rsidRDefault="000A4885" w:rsidP="000A4885">
            <w:pPr>
              <w:rPr>
                <w:sz w:val="16"/>
                <w:szCs w:val="16"/>
              </w:rPr>
            </w:pPr>
            <w:r w:rsidRPr="00DA105A">
              <w:rPr>
                <w:rFonts w:hint="eastAsia"/>
                <w:sz w:val="16"/>
                <w:szCs w:val="16"/>
              </w:rPr>
              <w:t>神戸市〇〇区〇〇町〇丁目〇番地〇</w:t>
            </w:r>
          </w:p>
        </w:tc>
      </w:tr>
      <w:tr w:rsidR="000A4885" w:rsidRPr="00C41465" w14:paraId="0A1519CE" w14:textId="77777777" w:rsidTr="00952395">
        <w:trPr>
          <w:trHeight w:val="304"/>
          <w:jc w:val="center"/>
        </w:trPr>
        <w:tc>
          <w:tcPr>
            <w:tcW w:w="860" w:type="dxa"/>
            <w:vMerge/>
          </w:tcPr>
          <w:p w14:paraId="66A55961" w14:textId="77777777" w:rsidR="000A4885" w:rsidRPr="00DA105A" w:rsidRDefault="000A4885" w:rsidP="000A4885">
            <w:pPr>
              <w:rPr>
                <w:sz w:val="16"/>
                <w:szCs w:val="16"/>
              </w:rPr>
            </w:pPr>
          </w:p>
        </w:tc>
        <w:tc>
          <w:tcPr>
            <w:tcW w:w="1572" w:type="dxa"/>
          </w:tcPr>
          <w:p w14:paraId="7062D2C0" w14:textId="77777777" w:rsidR="000A4885" w:rsidRPr="00DA105A" w:rsidRDefault="000A4885" w:rsidP="000A4885">
            <w:pPr>
              <w:jc w:val="center"/>
              <w:rPr>
                <w:sz w:val="16"/>
                <w:szCs w:val="16"/>
              </w:rPr>
            </w:pPr>
            <w:r w:rsidRPr="00DA105A">
              <w:rPr>
                <w:rFonts w:hint="eastAsia"/>
                <w:sz w:val="16"/>
                <w:szCs w:val="16"/>
              </w:rPr>
              <w:t>責任者</w:t>
            </w:r>
          </w:p>
        </w:tc>
        <w:tc>
          <w:tcPr>
            <w:tcW w:w="8195" w:type="dxa"/>
            <w:gridSpan w:val="9"/>
            <w:vAlign w:val="center"/>
          </w:tcPr>
          <w:p w14:paraId="1A3BFAE6" w14:textId="77777777" w:rsidR="000A4885" w:rsidRPr="00DA105A" w:rsidRDefault="000A4885" w:rsidP="000A4885">
            <w:pPr>
              <w:rPr>
                <w:sz w:val="16"/>
                <w:szCs w:val="16"/>
              </w:rPr>
            </w:pPr>
            <w:r w:rsidRPr="00DA105A">
              <w:rPr>
                <w:rFonts w:hint="eastAsia"/>
                <w:sz w:val="16"/>
                <w:szCs w:val="16"/>
              </w:rPr>
              <w:t>〇〇課長　〇〇　〇〇　（</w:t>
            </w:r>
            <w:r w:rsidRPr="00DA105A">
              <w:rPr>
                <w:sz w:val="16"/>
                <w:szCs w:val="16"/>
              </w:rPr>
              <w:t>TEL）078-×××-××××</w:t>
            </w:r>
          </w:p>
        </w:tc>
      </w:tr>
    </w:tbl>
    <w:p w14:paraId="2AA96217" w14:textId="77777777" w:rsidR="00735903" w:rsidRDefault="00735903" w:rsidP="00A8299E">
      <w:pPr>
        <w:jc w:val="left"/>
        <w:rPr>
          <w:ins w:id="216" w:author="犬伏" w:date="2025-06-16T08:44:00Z"/>
          <w:rFonts w:ascii="ＭＳ 明朝" w:hAnsi="ＭＳ 明朝"/>
          <w:color w:val="00B0F0"/>
          <w:sz w:val="16"/>
          <w:szCs w:val="16"/>
        </w:rPr>
      </w:pPr>
    </w:p>
    <w:p w14:paraId="032D3A08" w14:textId="77777777" w:rsidR="00735903" w:rsidRDefault="00735903">
      <w:pPr>
        <w:widowControl/>
        <w:jc w:val="left"/>
        <w:rPr>
          <w:ins w:id="217" w:author="犬伏" w:date="2025-06-16T08:44:00Z"/>
          <w:rFonts w:ascii="ＭＳ 明朝" w:hAnsi="ＭＳ 明朝"/>
          <w:color w:val="00B0F0"/>
          <w:sz w:val="16"/>
          <w:szCs w:val="16"/>
        </w:rPr>
      </w:pPr>
      <w:ins w:id="218" w:author="犬伏" w:date="2025-06-16T08:44:00Z">
        <w:r>
          <w:rPr>
            <w:rFonts w:ascii="ＭＳ 明朝" w:hAnsi="ＭＳ 明朝"/>
            <w:color w:val="00B0F0"/>
            <w:sz w:val="16"/>
            <w:szCs w:val="16"/>
          </w:rPr>
          <w:br w:type="page"/>
        </w:r>
      </w:ins>
    </w:p>
    <w:p w14:paraId="2F428CD7" w14:textId="2F0D8DD6" w:rsidR="00735903" w:rsidRPr="00985987" w:rsidRDefault="00735903" w:rsidP="00735903">
      <w:pPr>
        <w:jc w:val="left"/>
        <w:rPr>
          <w:ins w:id="219" w:author="犬伏" w:date="2025-06-16T08:45:00Z"/>
          <w:rFonts w:ascii="ＭＳ 明朝" w:hAnsi="ＭＳ 明朝"/>
          <w:sz w:val="16"/>
          <w:szCs w:val="16"/>
        </w:rPr>
      </w:pPr>
      <w:ins w:id="220" w:author="犬伏" w:date="2025-06-16T08:45:00Z">
        <w:r>
          <w:rPr>
            <w:rFonts w:ascii="ＭＳ 明朝" w:hAnsi="ＭＳ 明朝" w:hint="eastAsia"/>
            <w:sz w:val="16"/>
            <w:szCs w:val="16"/>
          </w:rPr>
          <w:lastRenderedPageBreak/>
          <w:t>【３</w:t>
        </w:r>
        <w:r w:rsidRPr="000307A4">
          <w:rPr>
            <w:rFonts w:ascii="ＭＳ 明朝" w:hAnsi="ＭＳ 明朝" w:hint="eastAsia"/>
            <w:sz w:val="16"/>
            <w:szCs w:val="16"/>
          </w:rPr>
          <w:t>】</w:t>
        </w:r>
      </w:ins>
    </w:p>
    <w:tbl>
      <w:tblPr>
        <w:tblStyle w:val="a3"/>
        <w:tblW w:w="10627" w:type="dxa"/>
        <w:jc w:val="center"/>
        <w:tblLook w:val="04A0" w:firstRow="1" w:lastRow="0" w:firstColumn="1" w:lastColumn="0" w:noHBand="0" w:noVBand="1"/>
      </w:tblPr>
      <w:tblGrid>
        <w:gridCol w:w="860"/>
        <w:gridCol w:w="1572"/>
        <w:gridCol w:w="1594"/>
        <w:gridCol w:w="1127"/>
        <w:gridCol w:w="262"/>
        <w:gridCol w:w="846"/>
        <w:gridCol w:w="99"/>
        <w:gridCol w:w="553"/>
        <w:gridCol w:w="521"/>
        <w:gridCol w:w="587"/>
        <w:gridCol w:w="2606"/>
      </w:tblGrid>
      <w:tr w:rsidR="00735903" w:rsidRPr="00C41465" w14:paraId="178A21EB" w14:textId="77777777" w:rsidTr="00735903">
        <w:trPr>
          <w:trHeight w:val="202"/>
          <w:jc w:val="center"/>
          <w:ins w:id="221" w:author="犬伏" w:date="2025-06-16T08:45:00Z"/>
        </w:trPr>
        <w:tc>
          <w:tcPr>
            <w:tcW w:w="860" w:type="dxa"/>
            <w:vMerge w:val="restart"/>
            <w:textDirection w:val="tbRlV"/>
            <w:vAlign w:val="center"/>
          </w:tcPr>
          <w:p w14:paraId="2721E840" w14:textId="77777777" w:rsidR="00735903" w:rsidRPr="0036686B" w:rsidRDefault="00735903" w:rsidP="00735903">
            <w:pPr>
              <w:spacing w:line="240" w:lineRule="exact"/>
              <w:ind w:left="113" w:right="113"/>
              <w:jc w:val="center"/>
              <w:rPr>
                <w:ins w:id="222" w:author="犬伏" w:date="2025-06-16T08:45:00Z"/>
                <w:sz w:val="16"/>
                <w:szCs w:val="16"/>
              </w:rPr>
            </w:pPr>
            <w:ins w:id="223" w:author="犬伏" w:date="2025-06-16T08:45:00Z">
              <w:r w:rsidRPr="0036686B">
                <w:rPr>
                  <w:rFonts w:hint="eastAsia"/>
                  <w:sz w:val="16"/>
                  <w:szCs w:val="16"/>
                </w:rPr>
                <w:t>派遣先</w:t>
              </w:r>
            </w:ins>
          </w:p>
        </w:tc>
        <w:tc>
          <w:tcPr>
            <w:tcW w:w="1572" w:type="dxa"/>
            <w:vAlign w:val="center"/>
          </w:tcPr>
          <w:p w14:paraId="5AD7B86A" w14:textId="77777777" w:rsidR="00735903" w:rsidRPr="0036686B" w:rsidRDefault="00735903" w:rsidP="00735903">
            <w:pPr>
              <w:spacing w:line="240" w:lineRule="exact"/>
              <w:jc w:val="center"/>
              <w:rPr>
                <w:ins w:id="224" w:author="犬伏" w:date="2025-06-16T08:45:00Z"/>
                <w:sz w:val="16"/>
                <w:szCs w:val="16"/>
              </w:rPr>
            </w:pPr>
            <w:ins w:id="225" w:author="犬伏" w:date="2025-06-16T08:45:00Z">
              <w:r w:rsidRPr="0036686B">
                <w:rPr>
                  <w:rFonts w:hint="eastAsia"/>
                  <w:sz w:val="16"/>
                  <w:szCs w:val="16"/>
                </w:rPr>
                <w:t>名称</w:t>
              </w:r>
            </w:ins>
          </w:p>
        </w:tc>
        <w:tc>
          <w:tcPr>
            <w:tcW w:w="8195" w:type="dxa"/>
            <w:gridSpan w:val="9"/>
            <w:vAlign w:val="center"/>
          </w:tcPr>
          <w:p w14:paraId="20CA9A32" w14:textId="2D6B9BFF" w:rsidR="00735903" w:rsidRPr="0036686B" w:rsidRDefault="00735903" w:rsidP="00735903">
            <w:pPr>
              <w:spacing w:line="240" w:lineRule="exact"/>
              <w:rPr>
                <w:ins w:id="226" w:author="犬伏" w:date="2025-06-16T08:45:00Z"/>
                <w:sz w:val="16"/>
                <w:szCs w:val="16"/>
              </w:rPr>
            </w:pPr>
            <w:ins w:id="227" w:author="犬伏" w:date="2025-06-16T08:45:00Z">
              <w:r>
                <w:rPr>
                  <w:rFonts w:hint="eastAsia"/>
                  <w:sz w:val="16"/>
                  <w:szCs w:val="16"/>
                </w:rPr>
                <w:t>神戸市行財政局税務部市民税第</w:t>
              </w:r>
            </w:ins>
            <w:ins w:id="228" w:author="犬伏" w:date="2025-06-16T08:46:00Z">
              <w:r>
                <w:rPr>
                  <w:rFonts w:hint="eastAsia"/>
                  <w:sz w:val="16"/>
                  <w:szCs w:val="16"/>
                </w:rPr>
                <w:t>２</w:t>
              </w:r>
            </w:ins>
            <w:ins w:id="229" w:author="犬伏" w:date="2025-06-16T08:45:00Z">
              <w:r>
                <w:rPr>
                  <w:rFonts w:hint="eastAsia"/>
                  <w:sz w:val="16"/>
                  <w:szCs w:val="16"/>
                </w:rPr>
                <w:t>課　灘市税の窓口</w:t>
              </w:r>
              <w:r w:rsidRPr="0036686B">
                <w:rPr>
                  <w:rFonts w:hint="eastAsia"/>
                  <w:sz w:val="16"/>
                  <w:szCs w:val="16"/>
                </w:rPr>
                <w:t xml:space="preserve">　</w:t>
              </w:r>
            </w:ins>
          </w:p>
        </w:tc>
      </w:tr>
      <w:tr w:rsidR="00735903" w:rsidRPr="00C41465" w14:paraId="76B360FB" w14:textId="77777777" w:rsidTr="00735903">
        <w:trPr>
          <w:trHeight w:val="529"/>
          <w:jc w:val="center"/>
          <w:ins w:id="230" w:author="犬伏" w:date="2025-06-16T08:45:00Z"/>
        </w:trPr>
        <w:tc>
          <w:tcPr>
            <w:tcW w:w="860" w:type="dxa"/>
            <w:vMerge/>
          </w:tcPr>
          <w:p w14:paraId="2943FF3A" w14:textId="77777777" w:rsidR="00735903" w:rsidRPr="00DA105A" w:rsidRDefault="00735903" w:rsidP="00735903">
            <w:pPr>
              <w:spacing w:line="240" w:lineRule="exact"/>
              <w:jc w:val="center"/>
              <w:rPr>
                <w:ins w:id="231" w:author="犬伏" w:date="2025-06-16T08:45:00Z"/>
                <w:sz w:val="16"/>
                <w:szCs w:val="16"/>
              </w:rPr>
            </w:pPr>
          </w:p>
        </w:tc>
        <w:tc>
          <w:tcPr>
            <w:tcW w:w="1572" w:type="dxa"/>
            <w:vAlign w:val="center"/>
          </w:tcPr>
          <w:p w14:paraId="30A31928" w14:textId="77777777" w:rsidR="00735903" w:rsidRPr="00DA105A" w:rsidRDefault="00735903" w:rsidP="00735903">
            <w:pPr>
              <w:spacing w:line="240" w:lineRule="exact"/>
              <w:jc w:val="center"/>
              <w:rPr>
                <w:ins w:id="232" w:author="犬伏" w:date="2025-06-16T08:45:00Z"/>
                <w:sz w:val="16"/>
                <w:szCs w:val="16"/>
              </w:rPr>
            </w:pPr>
            <w:ins w:id="233" w:author="犬伏" w:date="2025-06-16T08:45:00Z">
              <w:r w:rsidRPr="00DA105A">
                <w:rPr>
                  <w:rFonts w:hint="eastAsia"/>
                  <w:sz w:val="16"/>
                  <w:szCs w:val="16"/>
                </w:rPr>
                <w:t>就業場所</w:t>
              </w:r>
            </w:ins>
          </w:p>
        </w:tc>
        <w:tc>
          <w:tcPr>
            <w:tcW w:w="8195" w:type="dxa"/>
            <w:gridSpan w:val="9"/>
            <w:vAlign w:val="center"/>
          </w:tcPr>
          <w:p w14:paraId="50B69D18" w14:textId="77777777" w:rsidR="00735903" w:rsidRPr="003C5DAE" w:rsidRDefault="00735903" w:rsidP="00735903">
            <w:pPr>
              <w:spacing w:line="240" w:lineRule="exact"/>
              <w:rPr>
                <w:ins w:id="234" w:author="犬伏" w:date="2025-06-16T08:46:00Z"/>
                <w:sz w:val="16"/>
                <w:szCs w:val="16"/>
              </w:rPr>
            </w:pPr>
            <w:ins w:id="235" w:author="犬伏" w:date="2025-06-16T08:46:00Z">
              <w:r w:rsidRPr="003C5DAE">
                <w:rPr>
                  <w:rFonts w:hint="eastAsia"/>
                  <w:sz w:val="16"/>
                  <w:szCs w:val="16"/>
                </w:rPr>
                <w:t>神戸市灘区桜口町４丁目２－１</w:t>
              </w:r>
            </w:ins>
          </w:p>
          <w:p w14:paraId="7A7F0A19" w14:textId="08B5762B" w:rsidR="00735903" w:rsidRPr="00DA105A" w:rsidRDefault="00735903" w:rsidP="00735903">
            <w:pPr>
              <w:spacing w:line="240" w:lineRule="exact"/>
              <w:rPr>
                <w:ins w:id="236" w:author="犬伏" w:date="2025-06-16T08:45:00Z"/>
                <w:sz w:val="16"/>
                <w:szCs w:val="16"/>
              </w:rPr>
            </w:pPr>
            <w:ins w:id="237" w:author="犬伏" w:date="2025-06-16T08:46:00Z">
              <w:r w:rsidRPr="003C5DAE">
                <w:rPr>
                  <w:rFonts w:hint="eastAsia"/>
                  <w:sz w:val="16"/>
                  <w:szCs w:val="16"/>
                </w:rPr>
                <w:t>神戸市行財政局税務部市民税第２課　灘市税の窓口　　（</w:t>
              </w:r>
              <w:r w:rsidRPr="003C5DAE">
                <w:rPr>
                  <w:sz w:val="16"/>
                  <w:szCs w:val="16"/>
                </w:rPr>
                <w:t>TEL）078-843-7001</w:t>
              </w:r>
            </w:ins>
          </w:p>
        </w:tc>
      </w:tr>
      <w:tr w:rsidR="00735903" w:rsidRPr="00C41465" w14:paraId="319A76EA" w14:textId="77777777" w:rsidTr="00735903">
        <w:trPr>
          <w:trHeight w:val="214"/>
          <w:jc w:val="center"/>
          <w:ins w:id="238" w:author="犬伏" w:date="2025-06-16T08:45:00Z"/>
        </w:trPr>
        <w:tc>
          <w:tcPr>
            <w:tcW w:w="860" w:type="dxa"/>
            <w:vMerge/>
          </w:tcPr>
          <w:p w14:paraId="5A9C7FC8" w14:textId="77777777" w:rsidR="00735903" w:rsidRPr="00DA105A" w:rsidRDefault="00735903" w:rsidP="00735903">
            <w:pPr>
              <w:spacing w:line="240" w:lineRule="exact"/>
              <w:jc w:val="center"/>
              <w:rPr>
                <w:ins w:id="239" w:author="犬伏" w:date="2025-06-16T08:45:00Z"/>
                <w:sz w:val="16"/>
                <w:szCs w:val="16"/>
              </w:rPr>
            </w:pPr>
          </w:p>
        </w:tc>
        <w:tc>
          <w:tcPr>
            <w:tcW w:w="1572" w:type="dxa"/>
          </w:tcPr>
          <w:p w14:paraId="40DF0C93" w14:textId="77777777" w:rsidR="00735903" w:rsidRPr="00DA105A" w:rsidRDefault="00735903" w:rsidP="00735903">
            <w:pPr>
              <w:spacing w:line="240" w:lineRule="exact"/>
              <w:jc w:val="center"/>
              <w:rPr>
                <w:ins w:id="240" w:author="犬伏" w:date="2025-06-16T08:45:00Z"/>
                <w:sz w:val="16"/>
                <w:szCs w:val="16"/>
              </w:rPr>
            </w:pPr>
            <w:ins w:id="241" w:author="犬伏" w:date="2025-06-16T08:45:00Z">
              <w:r w:rsidRPr="00DA105A">
                <w:rPr>
                  <w:rFonts w:hint="eastAsia"/>
                  <w:sz w:val="16"/>
                  <w:szCs w:val="16"/>
                </w:rPr>
                <w:t>組織単位</w:t>
              </w:r>
            </w:ins>
          </w:p>
        </w:tc>
        <w:tc>
          <w:tcPr>
            <w:tcW w:w="8195" w:type="dxa"/>
            <w:gridSpan w:val="9"/>
            <w:vAlign w:val="center"/>
          </w:tcPr>
          <w:p w14:paraId="47F232FA" w14:textId="0EA69FA8" w:rsidR="00735903" w:rsidRPr="00DA105A" w:rsidRDefault="00735903" w:rsidP="00735903">
            <w:pPr>
              <w:spacing w:line="240" w:lineRule="exact"/>
              <w:rPr>
                <w:ins w:id="242" w:author="犬伏" w:date="2025-06-16T08:45:00Z"/>
                <w:sz w:val="16"/>
                <w:szCs w:val="16"/>
              </w:rPr>
            </w:pPr>
            <w:ins w:id="243" w:author="犬伏" w:date="2025-06-16T08:45:00Z">
              <w:r w:rsidRPr="00DA105A">
                <w:rPr>
                  <w:rFonts w:hint="eastAsia"/>
                  <w:sz w:val="16"/>
                  <w:szCs w:val="16"/>
                </w:rPr>
                <w:t>（名称）</w:t>
              </w:r>
              <w:r>
                <w:rPr>
                  <w:rFonts w:hint="eastAsia"/>
                  <w:sz w:val="16"/>
                  <w:szCs w:val="16"/>
                </w:rPr>
                <w:t>神戸市行財政局税務部市民税第</w:t>
              </w:r>
            </w:ins>
            <w:ins w:id="244" w:author="犬伏" w:date="2025-06-16T08:46:00Z">
              <w:r>
                <w:rPr>
                  <w:rFonts w:hint="eastAsia"/>
                  <w:sz w:val="16"/>
                  <w:szCs w:val="16"/>
                </w:rPr>
                <w:t>２</w:t>
              </w:r>
            </w:ins>
            <w:ins w:id="245" w:author="犬伏" w:date="2025-06-16T08:45:00Z">
              <w:r>
                <w:rPr>
                  <w:rFonts w:hint="eastAsia"/>
                  <w:sz w:val="16"/>
                  <w:szCs w:val="16"/>
                </w:rPr>
                <w:t>課</w:t>
              </w:r>
              <w:r w:rsidRPr="00DA105A">
                <w:rPr>
                  <w:rFonts w:hint="eastAsia"/>
                  <w:sz w:val="16"/>
                  <w:szCs w:val="16"/>
                </w:rPr>
                <w:t xml:space="preserve">　（組織の長の職名）</w:t>
              </w:r>
              <w:r>
                <w:rPr>
                  <w:rFonts w:hint="eastAsia"/>
                  <w:sz w:val="16"/>
                  <w:szCs w:val="16"/>
                </w:rPr>
                <w:t>市民税第</w:t>
              </w:r>
            </w:ins>
            <w:ins w:id="246" w:author="犬伏" w:date="2025-06-16T08:46:00Z">
              <w:r>
                <w:rPr>
                  <w:rFonts w:hint="eastAsia"/>
                  <w:sz w:val="16"/>
                  <w:szCs w:val="16"/>
                </w:rPr>
                <w:t>２</w:t>
              </w:r>
            </w:ins>
            <w:ins w:id="247" w:author="犬伏" w:date="2025-06-16T08:45:00Z">
              <w:r w:rsidRPr="00DA105A">
                <w:rPr>
                  <w:rFonts w:hint="eastAsia"/>
                  <w:sz w:val="16"/>
                  <w:szCs w:val="16"/>
                </w:rPr>
                <w:t>課長</w:t>
              </w:r>
            </w:ins>
          </w:p>
        </w:tc>
      </w:tr>
      <w:tr w:rsidR="00735903" w:rsidRPr="00C41465" w14:paraId="7D026138" w14:textId="77777777" w:rsidTr="00735903">
        <w:trPr>
          <w:trHeight w:val="202"/>
          <w:jc w:val="center"/>
          <w:ins w:id="248" w:author="犬伏" w:date="2025-06-16T08:45:00Z"/>
        </w:trPr>
        <w:tc>
          <w:tcPr>
            <w:tcW w:w="860" w:type="dxa"/>
            <w:vMerge/>
          </w:tcPr>
          <w:p w14:paraId="0DD0BD89" w14:textId="77777777" w:rsidR="00735903" w:rsidRPr="00DA105A" w:rsidRDefault="00735903" w:rsidP="00735903">
            <w:pPr>
              <w:spacing w:line="240" w:lineRule="exact"/>
              <w:jc w:val="center"/>
              <w:rPr>
                <w:ins w:id="249" w:author="犬伏" w:date="2025-06-16T08:45:00Z"/>
                <w:sz w:val="16"/>
                <w:szCs w:val="16"/>
              </w:rPr>
            </w:pPr>
          </w:p>
        </w:tc>
        <w:tc>
          <w:tcPr>
            <w:tcW w:w="1572" w:type="dxa"/>
          </w:tcPr>
          <w:p w14:paraId="1C03F209" w14:textId="77777777" w:rsidR="00735903" w:rsidRPr="00DA105A" w:rsidRDefault="00735903" w:rsidP="00735903">
            <w:pPr>
              <w:spacing w:line="240" w:lineRule="exact"/>
              <w:jc w:val="center"/>
              <w:rPr>
                <w:ins w:id="250" w:author="犬伏" w:date="2025-06-16T08:45:00Z"/>
                <w:sz w:val="16"/>
                <w:szCs w:val="16"/>
              </w:rPr>
            </w:pPr>
            <w:ins w:id="251" w:author="犬伏" w:date="2025-06-16T08:45:00Z">
              <w:r w:rsidRPr="00DA105A">
                <w:rPr>
                  <w:rFonts w:hint="eastAsia"/>
                  <w:sz w:val="16"/>
                  <w:szCs w:val="16"/>
                </w:rPr>
                <w:t>指揮命令者</w:t>
              </w:r>
            </w:ins>
          </w:p>
        </w:tc>
        <w:tc>
          <w:tcPr>
            <w:tcW w:w="8195" w:type="dxa"/>
            <w:gridSpan w:val="9"/>
            <w:vAlign w:val="center"/>
          </w:tcPr>
          <w:p w14:paraId="5E68FEC3" w14:textId="410A2971" w:rsidR="00735903" w:rsidRPr="00DA105A" w:rsidRDefault="00735903" w:rsidP="00735903">
            <w:pPr>
              <w:spacing w:line="240" w:lineRule="exact"/>
              <w:rPr>
                <w:ins w:id="252" w:author="犬伏" w:date="2025-06-16T08:45:00Z"/>
                <w:sz w:val="16"/>
                <w:szCs w:val="16"/>
              </w:rPr>
            </w:pPr>
            <w:ins w:id="253" w:author="犬伏" w:date="2025-06-16T08:46:00Z">
              <w:r w:rsidRPr="002D7E06">
                <w:rPr>
                  <w:rFonts w:hint="eastAsia"/>
                  <w:sz w:val="16"/>
                  <w:szCs w:val="16"/>
                </w:rPr>
                <w:t>市民税第２課　灘市税の窓口　税務マネージャー</w:t>
              </w:r>
            </w:ins>
            <w:ins w:id="254" w:author="犬伏" w:date="2025-06-16T08:45:00Z">
              <w:r>
                <w:rPr>
                  <w:rFonts w:hint="eastAsia"/>
                  <w:sz w:val="16"/>
                  <w:szCs w:val="16"/>
                </w:rPr>
                <w:t xml:space="preserve">　</w:t>
              </w:r>
            </w:ins>
            <w:ins w:id="255" w:author="犬伏" w:date="2025-06-16T08:46:00Z">
              <w:r>
                <w:rPr>
                  <w:rFonts w:hint="eastAsia"/>
                  <w:sz w:val="16"/>
                  <w:szCs w:val="16"/>
                </w:rPr>
                <w:t>新免</w:t>
              </w:r>
            </w:ins>
            <w:ins w:id="256" w:author="犬伏" w:date="2025-06-16T08:50:00Z">
              <w:r>
                <w:rPr>
                  <w:rFonts w:hint="eastAsia"/>
                  <w:sz w:val="16"/>
                  <w:szCs w:val="16"/>
                </w:rPr>
                <w:t xml:space="preserve">　</w:t>
              </w:r>
              <w:r w:rsidRPr="00735903">
                <w:rPr>
                  <w:rFonts w:hint="eastAsia"/>
                  <w:sz w:val="16"/>
                  <w:szCs w:val="16"/>
                </w:rPr>
                <w:t>孝郎</w:t>
              </w:r>
            </w:ins>
          </w:p>
        </w:tc>
      </w:tr>
      <w:tr w:rsidR="00735903" w:rsidRPr="00C41465" w14:paraId="514C9ED1" w14:textId="77777777" w:rsidTr="00735903">
        <w:trPr>
          <w:trHeight w:val="214"/>
          <w:jc w:val="center"/>
          <w:ins w:id="257" w:author="犬伏" w:date="2025-06-16T08:45:00Z"/>
        </w:trPr>
        <w:tc>
          <w:tcPr>
            <w:tcW w:w="860" w:type="dxa"/>
            <w:vMerge/>
          </w:tcPr>
          <w:p w14:paraId="5F588E23" w14:textId="77777777" w:rsidR="00735903" w:rsidRPr="00DA105A" w:rsidRDefault="00735903" w:rsidP="00735903">
            <w:pPr>
              <w:spacing w:line="240" w:lineRule="exact"/>
              <w:jc w:val="center"/>
              <w:rPr>
                <w:ins w:id="258" w:author="犬伏" w:date="2025-06-16T08:45:00Z"/>
                <w:sz w:val="16"/>
                <w:szCs w:val="16"/>
              </w:rPr>
            </w:pPr>
          </w:p>
        </w:tc>
        <w:tc>
          <w:tcPr>
            <w:tcW w:w="1572" w:type="dxa"/>
          </w:tcPr>
          <w:p w14:paraId="6351CB06" w14:textId="77777777" w:rsidR="00735903" w:rsidRPr="00DA105A" w:rsidRDefault="00735903" w:rsidP="00735903">
            <w:pPr>
              <w:spacing w:line="240" w:lineRule="exact"/>
              <w:jc w:val="center"/>
              <w:rPr>
                <w:ins w:id="259" w:author="犬伏" w:date="2025-06-16T08:45:00Z"/>
                <w:sz w:val="16"/>
                <w:szCs w:val="16"/>
              </w:rPr>
            </w:pPr>
            <w:ins w:id="260" w:author="犬伏" w:date="2025-06-16T08:45:00Z">
              <w:r w:rsidRPr="00DA105A">
                <w:rPr>
                  <w:rFonts w:hint="eastAsia"/>
                  <w:sz w:val="16"/>
                  <w:szCs w:val="16"/>
                </w:rPr>
                <w:t>責任者</w:t>
              </w:r>
            </w:ins>
          </w:p>
        </w:tc>
        <w:tc>
          <w:tcPr>
            <w:tcW w:w="8195" w:type="dxa"/>
            <w:gridSpan w:val="9"/>
            <w:vAlign w:val="center"/>
          </w:tcPr>
          <w:p w14:paraId="53E69E1D" w14:textId="59129705" w:rsidR="00735903" w:rsidRPr="00DA105A" w:rsidRDefault="00735903" w:rsidP="00735903">
            <w:pPr>
              <w:spacing w:line="240" w:lineRule="exact"/>
              <w:rPr>
                <w:ins w:id="261" w:author="犬伏" w:date="2025-06-16T08:45:00Z"/>
                <w:sz w:val="16"/>
                <w:szCs w:val="16"/>
              </w:rPr>
            </w:pPr>
            <w:ins w:id="262" w:author="犬伏" w:date="2025-06-16T08:51:00Z">
              <w:r w:rsidRPr="00735903">
                <w:rPr>
                  <w:rFonts w:hint="eastAsia"/>
                  <w:sz w:val="16"/>
                  <w:szCs w:val="16"/>
                </w:rPr>
                <w:t>市民税第２課長　馬渕　滋（</w:t>
              </w:r>
              <w:r w:rsidRPr="00735903">
                <w:rPr>
                  <w:sz w:val="16"/>
                  <w:szCs w:val="16"/>
                </w:rPr>
                <w:t>TEL）078-843-7001</w:t>
              </w:r>
            </w:ins>
          </w:p>
        </w:tc>
      </w:tr>
      <w:tr w:rsidR="00735903" w:rsidRPr="00C41465" w14:paraId="4733AECE" w14:textId="77777777" w:rsidTr="00735903">
        <w:trPr>
          <w:trHeight w:val="202"/>
          <w:jc w:val="center"/>
          <w:ins w:id="263" w:author="犬伏" w:date="2025-06-16T08:45:00Z"/>
        </w:trPr>
        <w:tc>
          <w:tcPr>
            <w:tcW w:w="860" w:type="dxa"/>
            <w:vMerge w:val="restart"/>
            <w:textDirection w:val="tbRlV"/>
            <w:vAlign w:val="center"/>
          </w:tcPr>
          <w:p w14:paraId="0375A16E" w14:textId="77777777" w:rsidR="00735903" w:rsidRPr="0036686B" w:rsidRDefault="00735903" w:rsidP="00735903">
            <w:pPr>
              <w:spacing w:line="240" w:lineRule="exact"/>
              <w:ind w:left="113" w:right="113"/>
              <w:jc w:val="center"/>
              <w:rPr>
                <w:ins w:id="264" w:author="犬伏" w:date="2025-06-16T08:45:00Z"/>
                <w:sz w:val="16"/>
                <w:szCs w:val="16"/>
              </w:rPr>
            </w:pPr>
            <w:ins w:id="265" w:author="犬伏" w:date="2025-06-16T08:45:00Z">
              <w:r w:rsidRPr="0036686B">
                <w:rPr>
                  <w:rFonts w:hint="eastAsia"/>
                  <w:sz w:val="16"/>
                  <w:szCs w:val="16"/>
                </w:rPr>
                <w:t>派遣条件等</w:t>
              </w:r>
            </w:ins>
          </w:p>
        </w:tc>
        <w:tc>
          <w:tcPr>
            <w:tcW w:w="6574" w:type="dxa"/>
            <w:gridSpan w:val="8"/>
            <w:tcBorders>
              <w:right w:val="single" w:sz="4" w:space="0" w:color="auto"/>
            </w:tcBorders>
          </w:tcPr>
          <w:p w14:paraId="52BEA2D8" w14:textId="77777777" w:rsidR="00735903" w:rsidRPr="0036686B" w:rsidRDefault="00735903" w:rsidP="00735903">
            <w:pPr>
              <w:spacing w:line="240" w:lineRule="exact"/>
              <w:rPr>
                <w:ins w:id="266" w:author="犬伏" w:date="2025-06-16T08:45:00Z"/>
                <w:sz w:val="16"/>
                <w:szCs w:val="16"/>
              </w:rPr>
            </w:pPr>
            <w:ins w:id="267" w:author="犬伏" w:date="2025-06-16T08:45:00Z">
              <w:r w:rsidRPr="0036686B">
                <w:rPr>
                  <w:rFonts w:hint="eastAsia"/>
                  <w:sz w:val="16"/>
                  <w:szCs w:val="16"/>
                </w:rPr>
                <w:t>派遣労働者を無期雇用派遣労働者又は</w:t>
              </w:r>
              <w:r w:rsidRPr="0036686B">
                <w:rPr>
                  <w:sz w:val="16"/>
                  <w:szCs w:val="16"/>
                </w:rPr>
                <w:t xml:space="preserve">60歳以上の者に限定するか否か　</w:t>
              </w:r>
            </w:ins>
          </w:p>
        </w:tc>
        <w:tc>
          <w:tcPr>
            <w:tcW w:w="3193" w:type="dxa"/>
            <w:gridSpan w:val="2"/>
            <w:tcBorders>
              <w:left w:val="single" w:sz="4" w:space="0" w:color="auto"/>
            </w:tcBorders>
          </w:tcPr>
          <w:p w14:paraId="767A26E9" w14:textId="77777777" w:rsidR="00735903" w:rsidRPr="0036686B" w:rsidRDefault="00735903" w:rsidP="00735903">
            <w:pPr>
              <w:spacing w:line="240" w:lineRule="exact"/>
              <w:rPr>
                <w:ins w:id="268" w:author="犬伏" w:date="2025-06-16T08:45:00Z"/>
                <w:sz w:val="16"/>
                <w:szCs w:val="16"/>
              </w:rPr>
            </w:pPr>
            <w:ins w:id="269" w:author="犬伏" w:date="2025-06-16T08:45:00Z">
              <w:r w:rsidRPr="0036686B">
                <w:rPr>
                  <w:rFonts w:hint="eastAsia"/>
                  <w:sz w:val="16"/>
                  <w:szCs w:val="16"/>
                </w:rPr>
                <w:t xml:space="preserve">□限定する　</w:t>
              </w:r>
              <w:r>
                <w:rPr>
                  <w:rFonts w:hint="eastAsia"/>
                  <w:sz w:val="16"/>
                  <w:szCs w:val="16"/>
                </w:rPr>
                <w:t>■</w:t>
              </w:r>
              <w:r w:rsidRPr="0036686B">
                <w:rPr>
                  <w:rFonts w:hint="eastAsia"/>
                  <w:sz w:val="16"/>
                  <w:szCs w:val="16"/>
                </w:rPr>
                <w:t>限定しない</w:t>
              </w:r>
            </w:ins>
          </w:p>
        </w:tc>
      </w:tr>
      <w:tr w:rsidR="00735903" w:rsidRPr="00C41465" w14:paraId="7BA91B9D" w14:textId="77777777" w:rsidTr="00735903">
        <w:trPr>
          <w:trHeight w:val="202"/>
          <w:jc w:val="center"/>
          <w:ins w:id="270" w:author="犬伏" w:date="2025-06-16T08:45:00Z"/>
        </w:trPr>
        <w:tc>
          <w:tcPr>
            <w:tcW w:w="860" w:type="dxa"/>
            <w:vMerge/>
          </w:tcPr>
          <w:p w14:paraId="24C5FFE9" w14:textId="77777777" w:rsidR="00735903" w:rsidRPr="00DA105A" w:rsidRDefault="00735903" w:rsidP="00735903">
            <w:pPr>
              <w:spacing w:line="240" w:lineRule="exact"/>
              <w:jc w:val="center"/>
              <w:rPr>
                <w:ins w:id="271" w:author="犬伏" w:date="2025-06-16T08:45:00Z"/>
                <w:sz w:val="16"/>
                <w:szCs w:val="16"/>
              </w:rPr>
            </w:pPr>
          </w:p>
        </w:tc>
        <w:tc>
          <w:tcPr>
            <w:tcW w:w="5500" w:type="dxa"/>
            <w:gridSpan w:val="6"/>
          </w:tcPr>
          <w:p w14:paraId="5AF756C6" w14:textId="77777777" w:rsidR="00735903" w:rsidRPr="00DA105A" w:rsidRDefault="00735903" w:rsidP="00735903">
            <w:pPr>
              <w:spacing w:line="240" w:lineRule="exact"/>
              <w:rPr>
                <w:ins w:id="272" w:author="犬伏" w:date="2025-06-16T08:45:00Z"/>
                <w:sz w:val="16"/>
                <w:szCs w:val="16"/>
              </w:rPr>
            </w:pPr>
            <w:ins w:id="273" w:author="犬伏" w:date="2025-06-16T08:45:00Z">
              <w:r w:rsidRPr="00DA105A">
                <w:rPr>
                  <w:rFonts w:hint="eastAsia"/>
                  <w:sz w:val="16"/>
                  <w:szCs w:val="16"/>
                </w:rPr>
                <w:t xml:space="preserve">期間制限を受けない業務について労働者派遣に関する事項　</w:t>
              </w:r>
            </w:ins>
          </w:p>
        </w:tc>
        <w:tc>
          <w:tcPr>
            <w:tcW w:w="4267" w:type="dxa"/>
            <w:gridSpan w:val="4"/>
          </w:tcPr>
          <w:p w14:paraId="5DC8CE8F" w14:textId="77777777" w:rsidR="00735903" w:rsidRPr="00DA105A" w:rsidRDefault="00735903" w:rsidP="00735903">
            <w:pPr>
              <w:spacing w:line="240" w:lineRule="exact"/>
              <w:rPr>
                <w:ins w:id="274" w:author="犬伏" w:date="2025-06-16T08:45:00Z"/>
                <w:sz w:val="16"/>
                <w:szCs w:val="16"/>
              </w:rPr>
            </w:pPr>
          </w:p>
        </w:tc>
      </w:tr>
      <w:tr w:rsidR="00735903" w:rsidRPr="00C41465" w14:paraId="5CAFEACD" w14:textId="77777777" w:rsidTr="00735903">
        <w:trPr>
          <w:trHeight w:val="214"/>
          <w:jc w:val="center"/>
          <w:ins w:id="275" w:author="犬伏" w:date="2025-06-16T08:45:00Z"/>
        </w:trPr>
        <w:tc>
          <w:tcPr>
            <w:tcW w:w="860" w:type="dxa"/>
            <w:vMerge/>
          </w:tcPr>
          <w:p w14:paraId="219543CF" w14:textId="77777777" w:rsidR="00735903" w:rsidRPr="00DA105A" w:rsidRDefault="00735903" w:rsidP="00735903">
            <w:pPr>
              <w:spacing w:line="240" w:lineRule="exact"/>
              <w:jc w:val="center"/>
              <w:rPr>
                <w:ins w:id="276" w:author="犬伏" w:date="2025-06-16T08:45:00Z"/>
                <w:sz w:val="16"/>
                <w:szCs w:val="16"/>
              </w:rPr>
            </w:pPr>
          </w:p>
        </w:tc>
        <w:tc>
          <w:tcPr>
            <w:tcW w:w="4555" w:type="dxa"/>
            <w:gridSpan w:val="4"/>
          </w:tcPr>
          <w:p w14:paraId="765713B8" w14:textId="77777777" w:rsidR="00735903" w:rsidRPr="00DA105A" w:rsidRDefault="00735903" w:rsidP="00735903">
            <w:pPr>
              <w:spacing w:line="240" w:lineRule="exact"/>
              <w:rPr>
                <w:ins w:id="277" w:author="犬伏" w:date="2025-06-16T08:45:00Z"/>
                <w:sz w:val="16"/>
                <w:szCs w:val="16"/>
              </w:rPr>
            </w:pPr>
            <w:ins w:id="278" w:author="犬伏" w:date="2025-06-16T08:45:00Z">
              <w:r w:rsidRPr="00DA105A">
                <w:rPr>
                  <w:rFonts w:hint="eastAsia"/>
                  <w:sz w:val="16"/>
                  <w:szCs w:val="16"/>
                </w:rPr>
                <w:t xml:space="preserve">派遣労働者を協定対象労働者に限定するか否か　</w:t>
              </w:r>
            </w:ins>
          </w:p>
        </w:tc>
        <w:tc>
          <w:tcPr>
            <w:tcW w:w="5212" w:type="dxa"/>
            <w:gridSpan w:val="6"/>
          </w:tcPr>
          <w:p w14:paraId="059C6A8A" w14:textId="77777777" w:rsidR="00735903" w:rsidRPr="00DA105A" w:rsidRDefault="00735903" w:rsidP="00735903">
            <w:pPr>
              <w:spacing w:line="240" w:lineRule="exact"/>
              <w:rPr>
                <w:ins w:id="279" w:author="犬伏" w:date="2025-06-16T08:45:00Z"/>
                <w:sz w:val="16"/>
                <w:szCs w:val="16"/>
              </w:rPr>
            </w:pPr>
            <w:ins w:id="280" w:author="犬伏" w:date="2025-06-16T08:45:00Z">
              <w:r w:rsidRPr="00DA105A">
                <w:rPr>
                  <w:rFonts w:hint="eastAsia"/>
                  <w:sz w:val="16"/>
                  <w:szCs w:val="16"/>
                </w:rPr>
                <w:t xml:space="preserve">□限定する　</w:t>
              </w:r>
              <w:r>
                <w:rPr>
                  <w:rFonts w:hint="eastAsia"/>
                  <w:sz w:val="16"/>
                  <w:szCs w:val="16"/>
                </w:rPr>
                <w:t>■</w:t>
              </w:r>
              <w:r w:rsidRPr="00DA105A">
                <w:rPr>
                  <w:rFonts w:hint="eastAsia"/>
                  <w:sz w:val="16"/>
                  <w:szCs w:val="16"/>
                </w:rPr>
                <w:t>限定しない</w:t>
              </w:r>
            </w:ins>
          </w:p>
        </w:tc>
      </w:tr>
      <w:tr w:rsidR="00735903" w:rsidRPr="00C41465" w14:paraId="6E51A87A" w14:textId="77777777" w:rsidTr="00735903">
        <w:trPr>
          <w:trHeight w:val="214"/>
          <w:jc w:val="center"/>
          <w:ins w:id="281" w:author="犬伏" w:date="2025-06-16T08:45:00Z"/>
        </w:trPr>
        <w:tc>
          <w:tcPr>
            <w:tcW w:w="860" w:type="dxa"/>
            <w:vMerge/>
          </w:tcPr>
          <w:p w14:paraId="63CF9CED" w14:textId="77777777" w:rsidR="00735903" w:rsidRPr="00DA105A" w:rsidRDefault="00735903" w:rsidP="00735903">
            <w:pPr>
              <w:spacing w:line="240" w:lineRule="exact"/>
              <w:jc w:val="center"/>
              <w:rPr>
                <w:ins w:id="282" w:author="犬伏" w:date="2025-06-16T08:45:00Z"/>
                <w:sz w:val="16"/>
                <w:szCs w:val="16"/>
              </w:rPr>
            </w:pPr>
          </w:p>
        </w:tc>
        <w:tc>
          <w:tcPr>
            <w:tcW w:w="1572" w:type="dxa"/>
            <w:vMerge w:val="restart"/>
            <w:vAlign w:val="center"/>
          </w:tcPr>
          <w:p w14:paraId="2EC423DD" w14:textId="77777777" w:rsidR="00735903" w:rsidRPr="00DA105A" w:rsidRDefault="00735903" w:rsidP="00735903">
            <w:pPr>
              <w:spacing w:line="240" w:lineRule="exact"/>
              <w:jc w:val="center"/>
              <w:rPr>
                <w:ins w:id="283" w:author="犬伏" w:date="2025-06-16T08:45:00Z"/>
                <w:sz w:val="16"/>
                <w:szCs w:val="16"/>
              </w:rPr>
            </w:pPr>
            <w:ins w:id="284" w:author="犬伏" w:date="2025-06-16T08:45:00Z">
              <w:r w:rsidRPr="00DA105A">
                <w:rPr>
                  <w:rFonts w:hint="eastAsia"/>
                  <w:sz w:val="16"/>
                  <w:szCs w:val="16"/>
                </w:rPr>
                <w:t>業務内容</w:t>
              </w:r>
            </w:ins>
          </w:p>
        </w:tc>
        <w:tc>
          <w:tcPr>
            <w:tcW w:w="8195" w:type="dxa"/>
            <w:gridSpan w:val="9"/>
            <w:vAlign w:val="center"/>
          </w:tcPr>
          <w:p w14:paraId="35A0A11D" w14:textId="77777777" w:rsidR="00735903" w:rsidRPr="00DA105A" w:rsidRDefault="00735903" w:rsidP="00735903">
            <w:pPr>
              <w:spacing w:line="240" w:lineRule="exact"/>
              <w:rPr>
                <w:ins w:id="285" w:author="犬伏" w:date="2025-06-16T08:45:00Z"/>
                <w:sz w:val="16"/>
                <w:szCs w:val="16"/>
              </w:rPr>
            </w:pPr>
            <w:ins w:id="286" w:author="犬伏" w:date="2025-06-16T08:45:00Z">
              <w:r w:rsidRPr="004567C8">
                <w:rPr>
                  <w:rFonts w:hint="eastAsia"/>
                  <w:sz w:val="16"/>
                  <w:szCs w:val="16"/>
                </w:rPr>
                <w:t>各区市税の窓口業務</w:t>
              </w:r>
            </w:ins>
          </w:p>
        </w:tc>
      </w:tr>
      <w:tr w:rsidR="00735903" w:rsidRPr="00C41465" w14:paraId="255389E9" w14:textId="77777777" w:rsidTr="00735903">
        <w:trPr>
          <w:trHeight w:val="202"/>
          <w:jc w:val="center"/>
          <w:ins w:id="287" w:author="犬伏" w:date="2025-06-16T08:45:00Z"/>
        </w:trPr>
        <w:tc>
          <w:tcPr>
            <w:tcW w:w="860" w:type="dxa"/>
            <w:vMerge/>
          </w:tcPr>
          <w:p w14:paraId="4DB95372" w14:textId="77777777" w:rsidR="00735903" w:rsidRPr="00DA105A" w:rsidRDefault="00735903" w:rsidP="00735903">
            <w:pPr>
              <w:spacing w:line="240" w:lineRule="exact"/>
              <w:jc w:val="center"/>
              <w:rPr>
                <w:ins w:id="288" w:author="犬伏" w:date="2025-06-16T08:45:00Z"/>
                <w:sz w:val="16"/>
                <w:szCs w:val="16"/>
              </w:rPr>
            </w:pPr>
          </w:p>
        </w:tc>
        <w:tc>
          <w:tcPr>
            <w:tcW w:w="1572" w:type="dxa"/>
            <w:vMerge/>
          </w:tcPr>
          <w:p w14:paraId="59C31175" w14:textId="77777777" w:rsidR="00735903" w:rsidRPr="00DA105A" w:rsidRDefault="00735903" w:rsidP="00735903">
            <w:pPr>
              <w:spacing w:line="240" w:lineRule="exact"/>
              <w:jc w:val="center"/>
              <w:rPr>
                <w:ins w:id="289" w:author="犬伏" w:date="2025-06-16T08:45:00Z"/>
                <w:sz w:val="16"/>
                <w:szCs w:val="16"/>
              </w:rPr>
            </w:pPr>
          </w:p>
        </w:tc>
        <w:tc>
          <w:tcPr>
            <w:tcW w:w="8195" w:type="dxa"/>
            <w:gridSpan w:val="9"/>
            <w:vAlign w:val="center"/>
          </w:tcPr>
          <w:p w14:paraId="2B819590" w14:textId="77777777" w:rsidR="00735903" w:rsidRPr="00DA105A" w:rsidRDefault="00735903" w:rsidP="00735903">
            <w:pPr>
              <w:spacing w:line="240" w:lineRule="exact"/>
              <w:rPr>
                <w:ins w:id="290" w:author="犬伏" w:date="2025-06-16T08:45:00Z"/>
                <w:sz w:val="16"/>
                <w:szCs w:val="16"/>
              </w:rPr>
            </w:pPr>
            <w:ins w:id="291" w:author="犬伏" w:date="2025-06-16T08:45:00Z">
              <w:r w:rsidRPr="00DA105A">
                <w:rPr>
                  <w:rFonts w:hint="eastAsia"/>
                  <w:sz w:val="16"/>
                  <w:szCs w:val="16"/>
                </w:rPr>
                <w:t>（詳細）</w:t>
              </w:r>
              <w:r w:rsidRPr="004567C8">
                <w:rPr>
                  <w:rFonts w:hint="eastAsia"/>
                  <w:sz w:val="16"/>
                  <w:szCs w:val="16"/>
                </w:rPr>
                <w:t>別添「仕様書」のとおり</w:t>
              </w:r>
            </w:ins>
          </w:p>
        </w:tc>
      </w:tr>
      <w:tr w:rsidR="00735903" w:rsidRPr="00C41465" w14:paraId="0889FAB6" w14:textId="77777777" w:rsidTr="00735903">
        <w:trPr>
          <w:trHeight w:val="277"/>
          <w:jc w:val="center"/>
          <w:ins w:id="292" w:author="犬伏" w:date="2025-06-16T08:45:00Z"/>
        </w:trPr>
        <w:tc>
          <w:tcPr>
            <w:tcW w:w="860" w:type="dxa"/>
            <w:vMerge/>
          </w:tcPr>
          <w:p w14:paraId="10DE65E5" w14:textId="77777777" w:rsidR="00735903" w:rsidRPr="00DA105A" w:rsidRDefault="00735903" w:rsidP="00735903">
            <w:pPr>
              <w:spacing w:line="240" w:lineRule="exact"/>
              <w:jc w:val="center"/>
              <w:rPr>
                <w:ins w:id="293" w:author="犬伏" w:date="2025-06-16T08:45:00Z"/>
                <w:sz w:val="16"/>
                <w:szCs w:val="16"/>
              </w:rPr>
            </w:pPr>
          </w:p>
        </w:tc>
        <w:tc>
          <w:tcPr>
            <w:tcW w:w="3166" w:type="dxa"/>
            <w:gridSpan w:val="2"/>
            <w:vMerge w:val="restart"/>
            <w:vAlign w:val="center"/>
          </w:tcPr>
          <w:p w14:paraId="3EF7C926" w14:textId="77777777" w:rsidR="00735903" w:rsidRPr="00DA105A" w:rsidRDefault="00735903" w:rsidP="00735903">
            <w:pPr>
              <w:spacing w:line="240" w:lineRule="exact"/>
              <w:jc w:val="center"/>
              <w:rPr>
                <w:ins w:id="294" w:author="犬伏" w:date="2025-06-16T08:45:00Z"/>
                <w:sz w:val="16"/>
                <w:szCs w:val="16"/>
              </w:rPr>
            </w:pPr>
            <w:ins w:id="295" w:author="犬伏" w:date="2025-06-16T08:45:00Z">
              <w:r w:rsidRPr="00DA105A">
                <w:rPr>
                  <w:rFonts w:hint="eastAsia"/>
                  <w:sz w:val="16"/>
                  <w:szCs w:val="16"/>
                </w:rPr>
                <w:t>従事する業務に伴う責任の程度</w:t>
              </w:r>
            </w:ins>
          </w:p>
        </w:tc>
        <w:tc>
          <w:tcPr>
            <w:tcW w:w="6601" w:type="dxa"/>
            <w:gridSpan w:val="8"/>
          </w:tcPr>
          <w:p w14:paraId="42EC912B" w14:textId="77777777" w:rsidR="00735903" w:rsidRPr="00DA105A" w:rsidRDefault="00735903" w:rsidP="00735903">
            <w:pPr>
              <w:spacing w:line="240" w:lineRule="exact"/>
              <w:rPr>
                <w:ins w:id="296" w:author="犬伏" w:date="2025-06-16T08:45:00Z"/>
                <w:sz w:val="16"/>
                <w:szCs w:val="16"/>
              </w:rPr>
            </w:pPr>
            <w:ins w:id="297" w:author="犬伏" w:date="2025-06-16T08:45:00Z">
              <w:r w:rsidRPr="00DA105A">
                <w:rPr>
                  <w:rFonts w:hint="eastAsia"/>
                  <w:sz w:val="16"/>
                  <w:szCs w:val="16"/>
                </w:rPr>
                <w:t xml:space="preserve">□役職あり　</w:t>
              </w:r>
              <w:r>
                <w:rPr>
                  <w:rFonts w:hint="eastAsia"/>
                  <w:sz w:val="16"/>
                  <w:szCs w:val="16"/>
                </w:rPr>
                <w:t>■</w:t>
              </w:r>
              <w:r w:rsidRPr="00DA105A">
                <w:rPr>
                  <w:rFonts w:hint="eastAsia"/>
                  <w:sz w:val="16"/>
                  <w:szCs w:val="16"/>
                </w:rPr>
                <w:t>役職なし</w:t>
              </w:r>
            </w:ins>
          </w:p>
        </w:tc>
      </w:tr>
      <w:tr w:rsidR="00735903" w:rsidRPr="00C41465" w14:paraId="3C88DE1B" w14:textId="77777777" w:rsidTr="00735903">
        <w:trPr>
          <w:trHeight w:val="282"/>
          <w:jc w:val="center"/>
          <w:ins w:id="298" w:author="犬伏" w:date="2025-06-16T08:45:00Z"/>
        </w:trPr>
        <w:tc>
          <w:tcPr>
            <w:tcW w:w="860" w:type="dxa"/>
            <w:vMerge/>
          </w:tcPr>
          <w:p w14:paraId="3063D4A9" w14:textId="77777777" w:rsidR="00735903" w:rsidRPr="00DA105A" w:rsidRDefault="00735903" w:rsidP="00735903">
            <w:pPr>
              <w:spacing w:line="240" w:lineRule="exact"/>
              <w:jc w:val="center"/>
              <w:rPr>
                <w:ins w:id="299" w:author="犬伏" w:date="2025-06-16T08:45:00Z"/>
                <w:sz w:val="16"/>
                <w:szCs w:val="16"/>
              </w:rPr>
            </w:pPr>
          </w:p>
        </w:tc>
        <w:tc>
          <w:tcPr>
            <w:tcW w:w="3166" w:type="dxa"/>
            <w:gridSpan w:val="2"/>
            <w:vMerge/>
            <w:vAlign w:val="center"/>
          </w:tcPr>
          <w:p w14:paraId="00E2283F" w14:textId="77777777" w:rsidR="00735903" w:rsidRPr="00DA105A" w:rsidRDefault="00735903" w:rsidP="00735903">
            <w:pPr>
              <w:spacing w:line="240" w:lineRule="exact"/>
              <w:jc w:val="center"/>
              <w:rPr>
                <w:ins w:id="300" w:author="犬伏" w:date="2025-06-16T08:45:00Z"/>
                <w:sz w:val="16"/>
                <w:szCs w:val="16"/>
              </w:rPr>
            </w:pPr>
          </w:p>
        </w:tc>
        <w:tc>
          <w:tcPr>
            <w:tcW w:w="6601" w:type="dxa"/>
            <w:gridSpan w:val="8"/>
          </w:tcPr>
          <w:p w14:paraId="7F2EABFC" w14:textId="77777777" w:rsidR="00735903" w:rsidRPr="0036686B" w:rsidRDefault="00735903" w:rsidP="00735903">
            <w:pPr>
              <w:spacing w:line="240" w:lineRule="exact"/>
              <w:rPr>
                <w:ins w:id="301" w:author="犬伏" w:date="2025-06-16T08:45:00Z"/>
                <w:sz w:val="16"/>
                <w:szCs w:val="16"/>
              </w:rPr>
            </w:pPr>
            <w:ins w:id="302" w:author="犬伏" w:date="2025-06-16T08:45:00Z">
              <w:r w:rsidRPr="00DA105A">
                <w:rPr>
                  <w:rFonts w:hint="eastAsia"/>
                  <w:sz w:val="16"/>
                  <w:szCs w:val="16"/>
                </w:rPr>
                <w:t>（詳細）</w:t>
              </w:r>
            </w:ins>
          </w:p>
        </w:tc>
      </w:tr>
      <w:tr w:rsidR="00735903" w:rsidRPr="00C41465" w14:paraId="41D98B62" w14:textId="77777777" w:rsidTr="00735903">
        <w:trPr>
          <w:trHeight w:val="202"/>
          <w:jc w:val="center"/>
          <w:ins w:id="303" w:author="犬伏" w:date="2025-06-16T08:45:00Z"/>
        </w:trPr>
        <w:tc>
          <w:tcPr>
            <w:tcW w:w="860" w:type="dxa"/>
            <w:vMerge/>
          </w:tcPr>
          <w:p w14:paraId="69BD850D" w14:textId="77777777" w:rsidR="00735903" w:rsidRPr="00DA105A" w:rsidRDefault="00735903" w:rsidP="00735903">
            <w:pPr>
              <w:spacing w:line="240" w:lineRule="exact"/>
              <w:jc w:val="center"/>
              <w:rPr>
                <w:ins w:id="304" w:author="犬伏" w:date="2025-06-16T08:45:00Z"/>
                <w:sz w:val="16"/>
                <w:szCs w:val="16"/>
              </w:rPr>
            </w:pPr>
          </w:p>
        </w:tc>
        <w:tc>
          <w:tcPr>
            <w:tcW w:w="1572" w:type="dxa"/>
          </w:tcPr>
          <w:p w14:paraId="26A63C5C" w14:textId="77777777" w:rsidR="00735903" w:rsidRPr="00DA105A" w:rsidRDefault="00735903" w:rsidP="00735903">
            <w:pPr>
              <w:spacing w:line="240" w:lineRule="exact"/>
              <w:jc w:val="center"/>
              <w:rPr>
                <w:ins w:id="305" w:author="犬伏" w:date="2025-06-16T08:45:00Z"/>
                <w:sz w:val="16"/>
                <w:szCs w:val="16"/>
              </w:rPr>
            </w:pPr>
            <w:ins w:id="306" w:author="犬伏" w:date="2025-06-16T08:45:00Z">
              <w:r w:rsidRPr="00DA105A">
                <w:rPr>
                  <w:rFonts w:hint="eastAsia"/>
                  <w:sz w:val="16"/>
                  <w:szCs w:val="16"/>
                </w:rPr>
                <w:t>派遣期間</w:t>
              </w:r>
            </w:ins>
          </w:p>
        </w:tc>
        <w:tc>
          <w:tcPr>
            <w:tcW w:w="4481" w:type="dxa"/>
            <w:gridSpan w:val="6"/>
            <w:vAlign w:val="center"/>
          </w:tcPr>
          <w:p w14:paraId="526659D5" w14:textId="77777777" w:rsidR="00735903" w:rsidRDefault="00735903" w:rsidP="00735903">
            <w:pPr>
              <w:spacing w:line="240" w:lineRule="exact"/>
              <w:rPr>
                <w:ins w:id="307" w:author="犬伏" w:date="2025-06-16T08:45:00Z"/>
                <w:sz w:val="16"/>
                <w:szCs w:val="16"/>
              </w:rPr>
            </w:pPr>
            <w:ins w:id="308" w:author="犬伏" w:date="2025-06-16T08:45:00Z">
              <w:r w:rsidRPr="00DA105A">
                <w:rPr>
                  <w:rFonts w:hint="eastAsia"/>
                  <w:sz w:val="16"/>
                  <w:szCs w:val="16"/>
                </w:rPr>
                <w:t>令和</w:t>
              </w:r>
              <w:r>
                <w:rPr>
                  <w:rFonts w:hint="eastAsia"/>
                  <w:sz w:val="16"/>
                  <w:szCs w:val="16"/>
                </w:rPr>
                <w:t>７</w:t>
              </w:r>
              <w:r w:rsidRPr="00DA105A">
                <w:rPr>
                  <w:rFonts w:hint="eastAsia"/>
                  <w:sz w:val="16"/>
                  <w:szCs w:val="16"/>
                </w:rPr>
                <w:t>年</w:t>
              </w:r>
              <w:r>
                <w:rPr>
                  <w:rFonts w:hint="eastAsia"/>
                  <w:sz w:val="16"/>
                  <w:szCs w:val="16"/>
                </w:rPr>
                <w:t>1</w:t>
              </w:r>
              <w:r>
                <w:rPr>
                  <w:sz w:val="16"/>
                  <w:szCs w:val="16"/>
                </w:rPr>
                <w:t>0</w:t>
              </w:r>
              <w:r w:rsidRPr="00DA105A">
                <w:rPr>
                  <w:rFonts w:hint="eastAsia"/>
                  <w:sz w:val="16"/>
                  <w:szCs w:val="16"/>
                </w:rPr>
                <w:t>月</w:t>
              </w:r>
              <w:r>
                <w:rPr>
                  <w:rFonts w:hint="eastAsia"/>
                  <w:sz w:val="16"/>
                  <w:szCs w:val="16"/>
                </w:rPr>
                <w:t>１</w:t>
              </w:r>
              <w:r w:rsidRPr="00DA105A">
                <w:rPr>
                  <w:rFonts w:hint="eastAsia"/>
                  <w:sz w:val="16"/>
                  <w:szCs w:val="16"/>
                </w:rPr>
                <w:t>日～令和</w:t>
              </w:r>
              <w:r>
                <w:rPr>
                  <w:rFonts w:hint="eastAsia"/>
                  <w:sz w:val="16"/>
                  <w:szCs w:val="16"/>
                </w:rPr>
                <w:t>８</w:t>
              </w:r>
              <w:r w:rsidRPr="00DA105A">
                <w:rPr>
                  <w:rFonts w:hint="eastAsia"/>
                  <w:sz w:val="16"/>
                  <w:szCs w:val="16"/>
                </w:rPr>
                <w:t>年</w:t>
              </w:r>
              <w:r>
                <w:rPr>
                  <w:rFonts w:hint="eastAsia"/>
                  <w:sz w:val="16"/>
                  <w:szCs w:val="16"/>
                </w:rPr>
                <w:t>９</w:t>
              </w:r>
              <w:r w:rsidRPr="00DA105A">
                <w:rPr>
                  <w:rFonts w:hint="eastAsia"/>
                  <w:sz w:val="16"/>
                  <w:szCs w:val="16"/>
                </w:rPr>
                <w:t>月</w:t>
              </w:r>
              <w:r>
                <w:rPr>
                  <w:rFonts w:hint="eastAsia"/>
                  <w:sz w:val="16"/>
                  <w:szCs w:val="16"/>
                </w:rPr>
                <w:t>3</w:t>
              </w:r>
              <w:r>
                <w:rPr>
                  <w:sz w:val="16"/>
                  <w:szCs w:val="16"/>
                </w:rPr>
                <w:t>0</w:t>
              </w:r>
              <w:r w:rsidRPr="00DA105A">
                <w:rPr>
                  <w:rFonts w:hint="eastAsia"/>
                  <w:sz w:val="16"/>
                  <w:szCs w:val="16"/>
                </w:rPr>
                <w:t xml:space="preserve">日　　</w:t>
              </w:r>
            </w:ins>
          </w:p>
          <w:p w14:paraId="3B911400" w14:textId="77777777" w:rsidR="00735903" w:rsidRPr="004567C8" w:rsidRDefault="00735903" w:rsidP="00735903">
            <w:pPr>
              <w:spacing w:line="240" w:lineRule="exact"/>
              <w:rPr>
                <w:ins w:id="309" w:author="犬伏" w:date="2025-06-16T08:45:00Z"/>
                <w:sz w:val="16"/>
                <w:szCs w:val="16"/>
              </w:rPr>
            </w:pPr>
            <w:ins w:id="310" w:author="犬伏" w:date="2025-06-16T08:45:00Z">
              <w:r w:rsidRPr="004567C8">
                <w:rPr>
                  <w:rFonts w:hint="eastAsia"/>
                  <w:sz w:val="16"/>
                  <w:szCs w:val="16"/>
                </w:rPr>
                <w:t>債務負担による複数年契約とする。そのため、契約締結の翌</w:t>
              </w:r>
            </w:ins>
          </w:p>
          <w:p w14:paraId="47B912C0" w14:textId="77777777" w:rsidR="00735903" w:rsidRPr="004567C8" w:rsidRDefault="00735903" w:rsidP="00735903">
            <w:pPr>
              <w:spacing w:line="240" w:lineRule="exact"/>
              <w:rPr>
                <w:ins w:id="311" w:author="犬伏" w:date="2025-06-16T08:45:00Z"/>
                <w:sz w:val="16"/>
                <w:szCs w:val="16"/>
              </w:rPr>
            </w:pPr>
            <w:ins w:id="312" w:author="犬伏" w:date="2025-06-16T08:45:00Z">
              <w:r w:rsidRPr="004567C8">
                <w:rPr>
                  <w:rFonts w:hint="eastAsia"/>
                  <w:sz w:val="16"/>
                  <w:szCs w:val="16"/>
                </w:rPr>
                <w:t>年度以降において当該契約にかかる予算の減額又は削除が</w:t>
              </w:r>
            </w:ins>
          </w:p>
          <w:p w14:paraId="221125EB" w14:textId="77777777" w:rsidR="00735903" w:rsidRPr="004567C8" w:rsidRDefault="00735903" w:rsidP="00735903">
            <w:pPr>
              <w:spacing w:line="240" w:lineRule="exact"/>
              <w:rPr>
                <w:ins w:id="313" w:author="犬伏" w:date="2025-06-16T08:45:00Z"/>
                <w:sz w:val="16"/>
                <w:szCs w:val="16"/>
              </w:rPr>
            </w:pPr>
            <w:ins w:id="314" w:author="犬伏" w:date="2025-06-16T08:45:00Z">
              <w:r w:rsidRPr="004567C8">
                <w:rPr>
                  <w:rFonts w:hint="eastAsia"/>
                  <w:sz w:val="16"/>
                  <w:szCs w:val="16"/>
                </w:rPr>
                <w:t>あった場合、本市は違約金、損害賠償金を支払うことなく当</w:t>
              </w:r>
            </w:ins>
          </w:p>
          <w:p w14:paraId="06E87DDE" w14:textId="77777777" w:rsidR="00735903" w:rsidRPr="00DA105A" w:rsidRDefault="00735903" w:rsidP="00735903">
            <w:pPr>
              <w:spacing w:line="240" w:lineRule="exact"/>
              <w:rPr>
                <w:ins w:id="315" w:author="犬伏" w:date="2025-06-16T08:45:00Z"/>
                <w:sz w:val="16"/>
                <w:szCs w:val="16"/>
              </w:rPr>
            </w:pPr>
            <w:ins w:id="316" w:author="犬伏" w:date="2025-06-16T08:45:00Z">
              <w:r w:rsidRPr="004567C8">
                <w:rPr>
                  <w:rFonts w:hint="eastAsia"/>
                  <w:sz w:val="16"/>
                  <w:szCs w:val="16"/>
                </w:rPr>
                <w:t>該契約を変更又は解除することができる。</w:t>
              </w:r>
              <w:r w:rsidRPr="00DA105A">
                <w:rPr>
                  <w:rFonts w:hint="eastAsia"/>
                  <w:sz w:val="16"/>
                  <w:szCs w:val="16"/>
                </w:rPr>
                <w:t xml:space="preserve">　</w:t>
              </w:r>
            </w:ins>
          </w:p>
        </w:tc>
        <w:tc>
          <w:tcPr>
            <w:tcW w:w="1108" w:type="dxa"/>
            <w:gridSpan w:val="2"/>
            <w:vAlign w:val="center"/>
          </w:tcPr>
          <w:p w14:paraId="20316ACB" w14:textId="77777777" w:rsidR="00735903" w:rsidRPr="00DA105A" w:rsidRDefault="00735903" w:rsidP="00735903">
            <w:pPr>
              <w:spacing w:line="240" w:lineRule="exact"/>
              <w:rPr>
                <w:ins w:id="317" w:author="犬伏" w:date="2025-06-16T08:45:00Z"/>
                <w:sz w:val="16"/>
                <w:szCs w:val="16"/>
              </w:rPr>
            </w:pPr>
            <w:ins w:id="318" w:author="犬伏" w:date="2025-06-16T08:45:00Z">
              <w:r w:rsidRPr="00DA105A">
                <w:rPr>
                  <w:rFonts w:hint="eastAsia"/>
                  <w:sz w:val="16"/>
                  <w:szCs w:val="16"/>
                </w:rPr>
                <w:t xml:space="preserve">派遣人数　</w:t>
              </w:r>
            </w:ins>
          </w:p>
        </w:tc>
        <w:tc>
          <w:tcPr>
            <w:tcW w:w="2606" w:type="dxa"/>
            <w:vAlign w:val="center"/>
          </w:tcPr>
          <w:p w14:paraId="22DAA99E" w14:textId="77777777" w:rsidR="00735903" w:rsidRPr="00C87866" w:rsidRDefault="00735903" w:rsidP="00735903">
            <w:pPr>
              <w:spacing w:line="240" w:lineRule="exact"/>
              <w:rPr>
                <w:ins w:id="319" w:author="犬伏" w:date="2025-06-16T08:45:00Z"/>
                <w:sz w:val="16"/>
                <w:szCs w:val="16"/>
              </w:rPr>
            </w:pPr>
            <w:ins w:id="320" w:author="犬伏" w:date="2025-06-16T08:45:00Z">
              <w:r>
                <w:rPr>
                  <w:rFonts w:hint="eastAsia"/>
                  <w:sz w:val="16"/>
                  <w:szCs w:val="16"/>
                </w:rPr>
                <w:t>詳細は</w:t>
              </w:r>
              <w:r w:rsidRPr="00403DE0">
                <w:rPr>
                  <w:rFonts w:hint="eastAsia"/>
                  <w:sz w:val="16"/>
                  <w:szCs w:val="16"/>
                </w:rPr>
                <w:t>別添仕様書の通り</w:t>
              </w:r>
              <w:r w:rsidRPr="00C87866">
                <w:rPr>
                  <w:rFonts w:hint="eastAsia"/>
                  <w:sz w:val="16"/>
                  <w:szCs w:val="16"/>
                </w:rPr>
                <w:t>。</w:t>
              </w:r>
              <w:r w:rsidRPr="00403DE0">
                <w:rPr>
                  <w:rFonts w:hint="eastAsia"/>
                  <w:sz w:val="16"/>
                  <w:szCs w:val="16"/>
                </w:rPr>
                <w:t xml:space="preserve">　</w:t>
              </w:r>
            </w:ins>
          </w:p>
          <w:p w14:paraId="39A9CAE5" w14:textId="77777777" w:rsidR="00735903" w:rsidRPr="00DA105A" w:rsidRDefault="00735903" w:rsidP="00735903">
            <w:pPr>
              <w:spacing w:line="240" w:lineRule="exact"/>
              <w:rPr>
                <w:ins w:id="321" w:author="犬伏" w:date="2025-06-16T08:45:00Z"/>
                <w:sz w:val="16"/>
                <w:szCs w:val="16"/>
              </w:rPr>
            </w:pPr>
            <w:ins w:id="322" w:author="犬伏" w:date="2025-06-16T08:45:00Z">
              <w:r w:rsidRPr="00403DE0">
                <w:rPr>
                  <w:rFonts w:hint="eastAsia"/>
                  <w:sz w:val="16"/>
                  <w:szCs w:val="16"/>
                </w:rPr>
                <w:t>なお、具体的な人数については隔月ごとに協議すること。</w:t>
              </w:r>
            </w:ins>
          </w:p>
        </w:tc>
      </w:tr>
      <w:tr w:rsidR="00735903" w:rsidRPr="00C41465" w14:paraId="3DDC281D" w14:textId="77777777" w:rsidTr="00735903">
        <w:trPr>
          <w:trHeight w:val="214"/>
          <w:jc w:val="center"/>
          <w:ins w:id="323" w:author="犬伏" w:date="2025-06-16T08:45:00Z"/>
        </w:trPr>
        <w:tc>
          <w:tcPr>
            <w:tcW w:w="860" w:type="dxa"/>
            <w:vMerge/>
          </w:tcPr>
          <w:p w14:paraId="51C5006C" w14:textId="77777777" w:rsidR="00735903" w:rsidRPr="00DA105A" w:rsidRDefault="00735903" w:rsidP="00735903">
            <w:pPr>
              <w:spacing w:line="240" w:lineRule="exact"/>
              <w:jc w:val="center"/>
              <w:rPr>
                <w:ins w:id="324" w:author="犬伏" w:date="2025-06-16T08:45:00Z"/>
                <w:sz w:val="16"/>
                <w:szCs w:val="16"/>
              </w:rPr>
            </w:pPr>
          </w:p>
        </w:tc>
        <w:tc>
          <w:tcPr>
            <w:tcW w:w="1572" w:type="dxa"/>
          </w:tcPr>
          <w:p w14:paraId="0DAE1690" w14:textId="77777777" w:rsidR="00735903" w:rsidRPr="00DA105A" w:rsidRDefault="00735903" w:rsidP="00735903">
            <w:pPr>
              <w:spacing w:line="240" w:lineRule="exact"/>
              <w:jc w:val="center"/>
              <w:rPr>
                <w:ins w:id="325" w:author="犬伏" w:date="2025-06-16T08:45:00Z"/>
                <w:sz w:val="16"/>
                <w:szCs w:val="16"/>
              </w:rPr>
            </w:pPr>
            <w:ins w:id="326" w:author="犬伏" w:date="2025-06-16T08:45:00Z">
              <w:r w:rsidRPr="00DA105A">
                <w:rPr>
                  <w:rFonts w:hint="eastAsia"/>
                  <w:sz w:val="16"/>
                  <w:szCs w:val="16"/>
                </w:rPr>
                <w:t>就業日</w:t>
              </w:r>
            </w:ins>
          </w:p>
        </w:tc>
        <w:tc>
          <w:tcPr>
            <w:tcW w:w="8195" w:type="dxa"/>
            <w:gridSpan w:val="9"/>
            <w:vAlign w:val="center"/>
          </w:tcPr>
          <w:p w14:paraId="6AA4584B" w14:textId="77777777" w:rsidR="00735903" w:rsidRPr="00DA105A" w:rsidRDefault="00735903" w:rsidP="00735903">
            <w:pPr>
              <w:spacing w:line="240" w:lineRule="exact"/>
              <w:rPr>
                <w:ins w:id="327" w:author="犬伏" w:date="2025-06-16T08:45:00Z"/>
                <w:sz w:val="16"/>
                <w:szCs w:val="16"/>
              </w:rPr>
            </w:pPr>
            <w:ins w:id="328" w:author="犬伏" w:date="2025-06-16T08:45:00Z">
              <w:r w:rsidRPr="00DA105A">
                <w:rPr>
                  <w:rFonts w:hint="eastAsia"/>
                  <w:sz w:val="16"/>
                  <w:szCs w:val="16"/>
                </w:rPr>
                <w:t>月～金曜日</w:t>
              </w:r>
            </w:ins>
          </w:p>
        </w:tc>
      </w:tr>
      <w:tr w:rsidR="00735903" w:rsidRPr="00C41465" w14:paraId="098F1EDE" w14:textId="77777777" w:rsidTr="00735903">
        <w:trPr>
          <w:trHeight w:val="214"/>
          <w:jc w:val="center"/>
          <w:ins w:id="329" w:author="犬伏" w:date="2025-06-16T08:45:00Z"/>
        </w:trPr>
        <w:tc>
          <w:tcPr>
            <w:tcW w:w="860" w:type="dxa"/>
            <w:vMerge/>
          </w:tcPr>
          <w:p w14:paraId="41FBA578" w14:textId="77777777" w:rsidR="00735903" w:rsidRPr="00DA105A" w:rsidRDefault="00735903" w:rsidP="00735903">
            <w:pPr>
              <w:spacing w:line="240" w:lineRule="exact"/>
              <w:jc w:val="center"/>
              <w:rPr>
                <w:ins w:id="330" w:author="犬伏" w:date="2025-06-16T08:45:00Z"/>
                <w:sz w:val="16"/>
                <w:szCs w:val="16"/>
              </w:rPr>
            </w:pPr>
          </w:p>
        </w:tc>
        <w:tc>
          <w:tcPr>
            <w:tcW w:w="1572" w:type="dxa"/>
            <w:vMerge w:val="restart"/>
            <w:vAlign w:val="center"/>
          </w:tcPr>
          <w:p w14:paraId="6E07CAA0" w14:textId="77777777" w:rsidR="00735903" w:rsidRPr="00DA105A" w:rsidRDefault="00735903" w:rsidP="00735903">
            <w:pPr>
              <w:spacing w:line="240" w:lineRule="exact"/>
              <w:jc w:val="center"/>
              <w:rPr>
                <w:ins w:id="331" w:author="犬伏" w:date="2025-06-16T08:45:00Z"/>
                <w:sz w:val="16"/>
                <w:szCs w:val="16"/>
              </w:rPr>
            </w:pPr>
            <w:ins w:id="332" w:author="犬伏" w:date="2025-06-16T08:45:00Z">
              <w:r w:rsidRPr="00DA105A">
                <w:rPr>
                  <w:rFonts w:hint="eastAsia"/>
                  <w:sz w:val="16"/>
                  <w:szCs w:val="16"/>
                </w:rPr>
                <w:t>就業時間</w:t>
              </w:r>
            </w:ins>
          </w:p>
        </w:tc>
        <w:tc>
          <w:tcPr>
            <w:tcW w:w="8195" w:type="dxa"/>
            <w:gridSpan w:val="9"/>
            <w:vAlign w:val="center"/>
          </w:tcPr>
          <w:p w14:paraId="3BF55AC1" w14:textId="77777777" w:rsidR="00735903" w:rsidRDefault="00735903" w:rsidP="00735903">
            <w:pPr>
              <w:spacing w:line="240" w:lineRule="exact"/>
              <w:rPr>
                <w:ins w:id="333" w:author="犬伏" w:date="2025-06-16T08:45:00Z"/>
                <w:sz w:val="16"/>
                <w:szCs w:val="16"/>
              </w:rPr>
            </w:pPr>
            <w:ins w:id="334" w:author="犬伏" w:date="2025-06-16T08:45:00Z">
              <w:r w:rsidRPr="00DA105A">
                <w:rPr>
                  <w:rFonts w:hint="eastAsia"/>
                  <w:sz w:val="16"/>
                  <w:szCs w:val="16"/>
                </w:rPr>
                <w:t>（就業時間）</w:t>
              </w:r>
              <w:r w:rsidRPr="00DA105A">
                <w:rPr>
                  <w:sz w:val="16"/>
                  <w:szCs w:val="16"/>
                </w:rPr>
                <w:t>8：45～17：30　　7時間45分</w:t>
              </w:r>
            </w:ins>
          </w:p>
          <w:p w14:paraId="4EA7770D" w14:textId="77777777" w:rsidR="00735903" w:rsidRPr="00DA105A" w:rsidRDefault="00735903" w:rsidP="00735903">
            <w:pPr>
              <w:spacing w:line="240" w:lineRule="exact"/>
              <w:ind w:firstLineChars="50" w:firstLine="78"/>
              <w:rPr>
                <w:ins w:id="335" w:author="犬伏" w:date="2025-06-16T08:45:00Z"/>
                <w:sz w:val="16"/>
                <w:szCs w:val="16"/>
              </w:rPr>
            </w:pPr>
            <w:ins w:id="336" w:author="犬伏" w:date="2025-06-16T08:45:00Z">
              <w:r w:rsidRPr="00D7476D">
                <w:rPr>
                  <w:rFonts w:hint="eastAsia"/>
                  <w:sz w:val="16"/>
                  <w:szCs w:val="16"/>
                </w:rPr>
                <w:t>なお庁舎の開庁・閉庁時間と合わせて、契約期間中に勤務時間が変更となる可能性がある。</w:t>
              </w:r>
            </w:ins>
          </w:p>
        </w:tc>
      </w:tr>
      <w:tr w:rsidR="00735903" w:rsidRPr="00C41465" w14:paraId="418A0F05" w14:textId="77777777" w:rsidTr="00735903">
        <w:trPr>
          <w:trHeight w:val="202"/>
          <w:jc w:val="center"/>
          <w:ins w:id="337" w:author="犬伏" w:date="2025-06-16T08:45:00Z"/>
        </w:trPr>
        <w:tc>
          <w:tcPr>
            <w:tcW w:w="860" w:type="dxa"/>
            <w:vMerge/>
          </w:tcPr>
          <w:p w14:paraId="529FE8C3" w14:textId="77777777" w:rsidR="00735903" w:rsidRPr="00DA105A" w:rsidRDefault="00735903" w:rsidP="00735903">
            <w:pPr>
              <w:spacing w:line="240" w:lineRule="exact"/>
              <w:jc w:val="center"/>
              <w:rPr>
                <w:ins w:id="338" w:author="犬伏" w:date="2025-06-16T08:45:00Z"/>
                <w:sz w:val="16"/>
                <w:szCs w:val="16"/>
              </w:rPr>
            </w:pPr>
          </w:p>
        </w:tc>
        <w:tc>
          <w:tcPr>
            <w:tcW w:w="1572" w:type="dxa"/>
            <w:vMerge/>
          </w:tcPr>
          <w:p w14:paraId="5BB170EE" w14:textId="77777777" w:rsidR="00735903" w:rsidRPr="00DA105A" w:rsidRDefault="00735903" w:rsidP="00735903">
            <w:pPr>
              <w:spacing w:line="240" w:lineRule="exact"/>
              <w:jc w:val="center"/>
              <w:rPr>
                <w:ins w:id="339" w:author="犬伏" w:date="2025-06-16T08:45:00Z"/>
                <w:sz w:val="16"/>
                <w:szCs w:val="16"/>
              </w:rPr>
            </w:pPr>
          </w:p>
        </w:tc>
        <w:tc>
          <w:tcPr>
            <w:tcW w:w="8195" w:type="dxa"/>
            <w:gridSpan w:val="9"/>
            <w:vAlign w:val="center"/>
          </w:tcPr>
          <w:p w14:paraId="41465079" w14:textId="6978D1B4" w:rsidR="00735903" w:rsidRPr="00DA105A" w:rsidRDefault="001D30BD" w:rsidP="00735903">
            <w:pPr>
              <w:spacing w:line="240" w:lineRule="exact"/>
              <w:rPr>
                <w:ins w:id="340" w:author="犬伏" w:date="2025-06-16T08:45:00Z"/>
                <w:sz w:val="16"/>
                <w:szCs w:val="16"/>
              </w:rPr>
            </w:pPr>
            <w:ins w:id="341" w:author="犬伏" w:date="2025-06-16T08:57:00Z">
              <w:r w:rsidRPr="00375ED2">
                <w:rPr>
                  <w:rFonts w:hint="eastAsia"/>
                  <w:sz w:val="16"/>
                  <w:szCs w:val="16"/>
                </w:rPr>
                <w:t>（休憩時間）</w:t>
              </w:r>
              <w:r w:rsidRPr="003C5DAE">
                <w:rPr>
                  <w:sz w:val="16"/>
                  <w:szCs w:val="16"/>
                </w:rPr>
                <w:t>1時間</w:t>
              </w:r>
              <w:r w:rsidRPr="003C5DAE">
                <w:rPr>
                  <w:rFonts w:hint="eastAsia"/>
                  <w:sz w:val="16"/>
                  <w:szCs w:val="16"/>
                </w:rPr>
                <w:t xml:space="preserve">　　詳細は別添仕様書のとおり</w:t>
              </w:r>
            </w:ins>
          </w:p>
        </w:tc>
      </w:tr>
      <w:tr w:rsidR="00735903" w:rsidRPr="00C41465" w14:paraId="195C35D0" w14:textId="77777777" w:rsidTr="00735903">
        <w:trPr>
          <w:trHeight w:val="662"/>
          <w:jc w:val="center"/>
          <w:ins w:id="342" w:author="犬伏" w:date="2025-06-16T08:45:00Z"/>
        </w:trPr>
        <w:tc>
          <w:tcPr>
            <w:tcW w:w="860" w:type="dxa"/>
            <w:vMerge/>
          </w:tcPr>
          <w:p w14:paraId="686EFD38" w14:textId="77777777" w:rsidR="00735903" w:rsidRPr="00DA105A" w:rsidRDefault="00735903" w:rsidP="00735903">
            <w:pPr>
              <w:spacing w:line="240" w:lineRule="exact"/>
              <w:jc w:val="center"/>
              <w:rPr>
                <w:ins w:id="343" w:author="犬伏" w:date="2025-06-16T08:45:00Z"/>
                <w:sz w:val="16"/>
                <w:szCs w:val="16"/>
              </w:rPr>
            </w:pPr>
          </w:p>
        </w:tc>
        <w:tc>
          <w:tcPr>
            <w:tcW w:w="1572" w:type="dxa"/>
            <w:vAlign w:val="center"/>
          </w:tcPr>
          <w:p w14:paraId="04F53559" w14:textId="77777777" w:rsidR="00735903" w:rsidRPr="00DA105A" w:rsidRDefault="00735903" w:rsidP="00735903">
            <w:pPr>
              <w:spacing w:line="240" w:lineRule="exact"/>
              <w:jc w:val="center"/>
              <w:rPr>
                <w:ins w:id="344" w:author="犬伏" w:date="2025-06-16T08:45:00Z"/>
                <w:sz w:val="16"/>
                <w:szCs w:val="16"/>
              </w:rPr>
            </w:pPr>
            <w:ins w:id="345" w:author="犬伏" w:date="2025-06-16T08:45:00Z">
              <w:r w:rsidRPr="00DA105A">
                <w:rPr>
                  <w:rFonts w:hint="eastAsia"/>
                  <w:sz w:val="16"/>
                  <w:szCs w:val="16"/>
                </w:rPr>
                <w:t>時間外・休日労働</w:t>
              </w:r>
            </w:ins>
          </w:p>
        </w:tc>
        <w:tc>
          <w:tcPr>
            <w:tcW w:w="8195" w:type="dxa"/>
            <w:gridSpan w:val="9"/>
            <w:vAlign w:val="center"/>
          </w:tcPr>
          <w:p w14:paraId="4E0C4F4E" w14:textId="77777777" w:rsidR="00735903" w:rsidRPr="00DA105A" w:rsidRDefault="00735903" w:rsidP="00735903">
            <w:pPr>
              <w:spacing w:line="240" w:lineRule="exact"/>
              <w:rPr>
                <w:ins w:id="346" w:author="犬伏" w:date="2025-06-16T08:45:00Z"/>
                <w:sz w:val="16"/>
                <w:szCs w:val="16"/>
              </w:rPr>
            </w:pPr>
            <w:ins w:id="347" w:author="犬伏" w:date="2025-06-16T08:45:00Z">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ins>
          </w:p>
          <w:p w14:paraId="494B311C" w14:textId="77777777" w:rsidR="00735903" w:rsidRPr="00DA105A" w:rsidRDefault="00735903" w:rsidP="00735903">
            <w:pPr>
              <w:spacing w:line="240" w:lineRule="exact"/>
              <w:rPr>
                <w:ins w:id="348" w:author="犬伏" w:date="2025-06-16T08:45:00Z"/>
                <w:sz w:val="16"/>
                <w:szCs w:val="16"/>
              </w:rPr>
            </w:pPr>
            <w:ins w:id="349" w:author="犬伏" w:date="2025-06-16T08:45:00Z">
              <w:r w:rsidRPr="00DA105A">
                <w:rPr>
                  <w:rFonts w:hint="eastAsia"/>
                  <w:sz w:val="16"/>
                  <w:szCs w:val="16"/>
                </w:rPr>
                <w:t>就業時間外の労働は１日</w:t>
              </w:r>
              <w:r>
                <w:rPr>
                  <w:rFonts w:hint="eastAsia"/>
                  <w:sz w:val="16"/>
                  <w:szCs w:val="16"/>
                </w:rPr>
                <w:t>５</w:t>
              </w:r>
              <w:r w:rsidRPr="00DA105A">
                <w:rPr>
                  <w:rFonts w:hint="eastAsia"/>
                  <w:sz w:val="16"/>
                  <w:szCs w:val="16"/>
                </w:rPr>
                <w:t>時間、１か月</w:t>
              </w:r>
              <w:r>
                <w:rPr>
                  <w:rFonts w:hint="eastAsia"/>
                  <w:sz w:val="16"/>
                  <w:szCs w:val="16"/>
                </w:rPr>
                <w:t>4</w:t>
              </w:r>
              <w:r>
                <w:rPr>
                  <w:sz w:val="16"/>
                  <w:szCs w:val="16"/>
                </w:rPr>
                <w:t>5</w:t>
              </w:r>
              <w:r w:rsidRPr="00DA105A">
                <w:rPr>
                  <w:rFonts w:hint="eastAsia"/>
                  <w:sz w:val="16"/>
                  <w:szCs w:val="16"/>
                </w:rPr>
                <w:t>時間、１年</w:t>
              </w:r>
              <w:r>
                <w:rPr>
                  <w:rFonts w:hint="eastAsia"/>
                  <w:sz w:val="16"/>
                  <w:szCs w:val="16"/>
                </w:rPr>
                <w:t>3</w:t>
              </w:r>
              <w:r>
                <w:rPr>
                  <w:sz w:val="16"/>
                  <w:szCs w:val="16"/>
                </w:rPr>
                <w:t>60</w:t>
              </w:r>
              <w:r w:rsidRPr="00DA105A">
                <w:rPr>
                  <w:rFonts w:hint="eastAsia"/>
                  <w:sz w:val="16"/>
                  <w:szCs w:val="16"/>
                </w:rPr>
                <w:t>時間の範囲内</w:t>
              </w:r>
            </w:ins>
          </w:p>
          <w:p w14:paraId="64A7EDD7" w14:textId="77777777" w:rsidR="00735903" w:rsidRPr="00DA105A" w:rsidRDefault="00735903" w:rsidP="00735903">
            <w:pPr>
              <w:spacing w:line="240" w:lineRule="exact"/>
              <w:rPr>
                <w:ins w:id="350" w:author="犬伏" w:date="2025-06-16T08:45:00Z"/>
                <w:sz w:val="16"/>
                <w:szCs w:val="16"/>
              </w:rPr>
            </w:pPr>
            <w:ins w:id="351" w:author="犬伏" w:date="2025-06-16T08:45:00Z">
              <w:r w:rsidRPr="00DA105A">
                <w:rPr>
                  <w:rFonts w:hint="eastAsia"/>
                  <w:sz w:val="16"/>
                  <w:szCs w:val="16"/>
                </w:rPr>
                <w:t>法定休日の勤務は１か月</w:t>
              </w:r>
              <w:r>
                <w:rPr>
                  <w:rFonts w:hint="eastAsia"/>
                  <w:sz w:val="16"/>
                  <w:szCs w:val="16"/>
                </w:rPr>
                <w:t>２</w:t>
              </w:r>
              <w:r w:rsidRPr="00DA105A">
                <w:rPr>
                  <w:rFonts w:hint="eastAsia"/>
                  <w:sz w:val="16"/>
                  <w:szCs w:val="16"/>
                </w:rPr>
                <w:t>日の範囲内</w:t>
              </w:r>
            </w:ins>
          </w:p>
        </w:tc>
      </w:tr>
      <w:tr w:rsidR="00735903" w:rsidRPr="00C41465" w14:paraId="3234C445" w14:textId="77777777" w:rsidTr="00735903">
        <w:trPr>
          <w:trHeight w:val="807"/>
          <w:jc w:val="center"/>
          <w:ins w:id="352" w:author="犬伏" w:date="2025-06-16T08:45:00Z"/>
        </w:trPr>
        <w:tc>
          <w:tcPr>
            <w:tcW w:w="860" w:type="dxa"/>
            <w:vMerge/>
          </w:tcPr>
          <w:p w14:paraId="018924D6" w14:textId="77777777" w:rsidR="00735903" w:rsidRPr="00DA105A" w:rsidRDefault="00735903" w:rsidP="00735903">
            <w:pPr>
              <w:spacing w:line="240" w:lineRule="exact"/>
              <w:jc w:val="center"/>
              <w:rPr>
                <w:ins w:id="353" w:author="犬伏" w:date="2025-06-16T08:45:00Z"/>
                <w:sz w:val="16"/>
                <w:szCs w:val="16"/>
              </w:rPr>
            </w:pPr>
          </w:p>
        </w:tc>
        <w:tc>
          <w:tcPr>
            <w:tcW w:w="1572" w:type="dxa"/>
            <w:vAlign w:val="center"/>
          </w:tcPr>
          <w:p w14:paraId="0556E908" w14:textId="77777777" w:rsidR="00735903" w:rsidRPr="00876379" w:rsidRDefault="00735903" w:rsidP="00735903">
            <w:pPr>
              <w:spacing w:line="240" w:lineRule="exact"/>
              <w:jc w:val="center"/>
              <w:rPr>
                <w:ins w:id="354" w:author="犬伏" w:date="2025-06-16T08:45:00Z"/>
                <w:sz w:val="16"/>
                <w:szCs w:val="16"/>
              </w:rPr>
            </w:pPr>
            <w:ins w:id="355" w:author="犬伏" w:date="2025-06-16T08:45:00Z">
              <w:r w:rsidRPr="00DA105A">
                <w:rPr>
                  <w:rFonts w:hint="eastAsia"/>
                  <w:sz w:val="16"/>
                  <w:szCs w:val="16"/>
                </w:rPr>
                <w:t>安全衛生</w:t>
              </w:r>
            </w:ins>
          </w:p>
        </w:tc>
        <w:tc>
          <w:tcPr>
            <w:tcW w:w="8195" w:type="dxa"/>
            <w:gridSpan w:val="9"/>
            <w:vAlign w:val="center"/>
          </w:tcPr>
          <w:p w14:paraId="72368FBA" w14:textId="77777777" w:rsidR="00735903" w:rsidRPr="00876379" w:rsidRDefault="00735903" w:rsidP="00735903">
            <w:pPr>
              <w:spacing w:line="240" w:lineRule="exact"/>
              <w:rPr>
                <w:ins w:id="356" w:author="犬伏" w:date="2025-06-16T08:45:00Z"/>
                <w:sz w:val="16"/>
                <w:szCs w:val="16"/>
              </w:rPr>
            </w:pPr>
            <w:ins w:id="357" w:author="犬伏" w:date="2025-06-16T08:45:00Z">
              <w:r w:rsidRPr="00876379">
                <w:rPr>
                  <w:rFonts w:hint="eastAsia"/>
                  <w:sz w:val="16"/>
                  <w:szCs w:val="16"/>
                </w:rPr>
                <w:t>派遣先及び派遣元は、労働者派遣法第</w:t>
              </w:r>
              <w:r w:rsidRPr="00876379">
                <w:rPr>
                  <w:sz w:val="16"/>
                  <w:szCs w:val="16"/>
                </w:rPr>
                <w:t>44条から第47条の</w:t>
              </w:r>
              <w:r>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ins>
          </w:p>
        </w:tc>
      </w:tr>
      <w:tr w:rsidR="00735903" w:rsidRPr="00C41465" w14:paraId="000D0E21" w14:textId="77777777" w:rsidTr="00735903">
        <w:trPr>
          <w:trHeight w:val="227"/>
          <w:jc w:val="center"/>
          <w:ins w:id="358" w:author="犬伏" w:date="2025-06-16T08:45:00Z"/>
        </w:trPr>
        <w:tc>
          <w:tcPr>
            <w:tcW w:w="860" w:type="dxa"/>
            <w:vMerge/>
          </w:tcPr>
          <w:p w14:paraId="2D5A62A9" w14:textId="77777777" w:rsidR="00735903" w:rsidRPr="00DA105A" w:rsidRDefault="00735903" w:rsidP="00735903">
            <w:pPr>
              <w:spacing w:line="240" w:lineRule="exact"/>
              <w:jc w:val="center"/>
              <w:rPr>
                <w:ins w:id="359" w:author="犬伏" w:date="2025-06-16T08:45:00Z"/>
                <w:sz w:val="16"/>
                <w:szCs w:val="16"/>
              </w:rPr>
            </w:pPr>
          </w:p>
        </w:tc>
        <w:tc>
          <w:tcPr>
            <w:tcW w:w="1572" w:type="dxa"/>
            <w:vAlign w:val="center"/>
          </w:tcPr>
          <w:p w14:paraId="7F87ADD4" w14:textId="77777777" w:rsidR="00735903" w:rsidRPr="00DA105A" w:rsidRDefault="00735903" w:rsidP="00735903">
            <w:pPr>
              <w:spacing w:line="240" w:lineRule="exact"/>
              <w:jc w:val="center"/>
              <w:rPr>
                <w:ins w:id="360" w:author="犬伏" w:date="2025-06-16T08:45:00Z"/>
                <w:sz w:val="16"/>
                <w:szCs w:val="16"/>
              </w:rPr>
            </w:pPr>
            <w:ins w:id="361" w:author="犬伏" w:date="2025-06-16T08:45:00Z">
              <w:r w:rsidRPr="00DA105A">
                <w:rPr>
                  <w:rFonts w:hint="eastAsia"/>
                  <w:sz w:val="16"/>
                  <w:szCs w:val="16"/>
                </w:rPr>
                <w:t>便宜供与</w:t>
              </w:r>
            </w:ins>
          </w:p>
        </w:tc>
        <w:tc>
          <w:tcPr>
            <w:tcW w:w="8195" w:type="dxa"/>
            <w:gridSpan w:val="9"/>
            <w:vAlign w:val="center"/>
          </w:tcPr>
          <w:p w14:paraId="1324A650" w14:textId="77777777" w:rsidR="00735903" w:rsidRPr="00DA105A" w:rsidRDefault="00735903" w:rsidP="00735903">
            <w:pPr>
              <w:spacing w:line="240" w:lineRule="exact"/>
              <w:rPr>
                <w:ins w:id="362" w:author="犬伏" w:date="2025-06-16T08:45:00Z"/>
                <w:sz w:val="16"/>
                <w:szCs w:val="16"/>
              </w:rPr>
            </w:pPr>
            <w:ins w:id="363" w:author="犬伏" w:date="2025-06-16T08:45:00Z">
              <w:r w:rsidRPr="00DA105A">
                <w:rPr>
                  <w:rFonts w:hint="eastAsia"/>
                  <w:sz w:val="16"/>
                  <w:szCs w:val="16"/>
                </w:rPr>
                <w:t>派遣労働者に対して、甲が雇用する労働者が利用する福利厚生施設、設備等について必要に応じて派遣労働者が利用する機会を与えることとする。</w:t>
              </w:r>
            </w:ins>
          </w:p>
        </w:tc>
      </w:tr>
      <w:tr w:rsidR="00735903" w:rsidRPr="00C41465" w14:paraId="0A60ABFE" w14:textId="77777777" w:rsidTr="00735903">
        <w:trPr>
          <w:trHeight w:val="1499"/>
          <w:jc w:val="center"/>
          <w:ins w:id="364" w:author="犬伏" w:date="2025-06-16T08:45:00Z"/>
        </w:trPr>
        <w:tc>
          <w:tcPr>
            <w:tcW w:w="860" w:type="dxa"/>
            <w:vMerge/>
          </w:tcPr>
          <w:p w14:paraId="0FE3AAE8" w14:textId="77777777" w:rsidR="00735903" w:rsidRPr="00DA105A" w:rsidRDefault="00735903" w:rsidP="00735903">
            <w:pPr>
              <w:spacing w:line="240" w:lineRule="exact"/>
              <w:jc w:val="center"/>
              <w:rPr>
                <w:ins w:id="365" w:author="犬伏" w:date="2025-06-16T08:45:00Z"/>
                <w:sz w:val="16"/>
                <w:szCs w:val="16"/>
              </w:rPr>
            </w:pPr>
          </w:p>
        </w:tc>
        <w:tc>
          <w:tcPr>
            <w:tcW w:w="1572" w:type="dxa"/>
            <w:vAlign w:val="center"/>
          </w:tcPr>
          <w:p w14:paraId="2C20527C" w14:textId="77777777" w:rsidR="00735903" w:rsidRDefault="00735903" w:rsidP="00735903">
            <w:pPr>
              <w:spacing w:line="240" w:lineRule="exact"/>
              <w:jc w:val="center"/>
              <w:rPr>
                <w:ins w:id="366" w:author="犬伏" w:date="2025-06-16T08:45:00Z"/>
                <w:sz w:val="16"/>
                <w:szCs w:val="16"/>
              </w:rPr>
            </w:pPr>
            <w:ins w:id="367" w:author="犬伏" w:date="2025-06-16T08:45:00Z">
              <w:r w:rsidRPr="00DA105A">
                <w:rPr>
                  <w:rFonts w:hint="eastAsia"/>
                  <w:sz w:val="16"/>
                  <w:szCs w:val="16"/>
                </w:rPr>
                <w:t>苦情処理</w:t>
              </w:r>
            </w:ins>
          </w:p>
          <w:p w14:paraId="6F093C20" w14:textId="77777777" w:rsidR="00735903" w:rsidRPr="00892B62" w:rsidRDefault="00735903" w:rsidP="00735903">
            <w:pPr>
              <w:spacing w:line="240" w:lineRule="exact"/>
              <w:jc w:val="center"/>
              <w:rPr>
                <w:ins w:id="368" w:author="犬伏" w:date="2025-06-16T08:45:00Z"/>
                <w:sz w:val="16"/>
                <w:szCs w:val="16"/>
              </w:rPr>
            </w:pPr>
            <w:ins w:id="369" w:author="犬伏" w:date="2025-06-16T08:45:00Z">
              <w:r>
                <w:rPr>
                  <w:rFonts w:hint="eastAsia"/>
                  <w:sz w:val="16"/>
                  <w:szCs w:val="16"/>
                </w:rPr>
                <w:t>（苦情の申出を受ける者）</w:t>
              </w:r>
            </w:ins>
          </w:p>
        </w:tc>
        <w:tc>
          <w:tcPr>
            <w:tcW w:w="8195" w:type="dxa"/>
            <w:gridSpan w:val="9"/>
            <w:vAlign w:val="center"/>
          </w:tcPr>
          <w:p w14:paraId="50548086" w14:textId="77777777" w:rsidR="00735903" w:rsidRPr="00892B62" w:rsidRDefault="00735903" w:rsidP="00735903">
            <w:pPr>
              <w:spacing w:line="240" w:lineRule="exact"/>
              <w:rPr>
                <w:ins w:id="370" w:author="犬伏" w:date="2025-06-16T08:45:00Z"/>
                <w:sz w:val="16"/>
                <w:szCs w:val="16"/>
              </w:rPr>
            </w:pPr>
            <w:ins w:id="371" w:author="犬伏" w:date="2025-06-16T08:45:00Z">
              <w:r w:rsidRPr="00892B62">
                <w:rPr>
                  <w:rFonts w:hint="eastAsia"/>
                  <w:sz w:val="16"/>
                  <w:szCs w:val="16"/>
                </w:rPr>
                <w:t>１　苦情の申出を受ける者</w:t>
              </w:r>
            </w:ins>
          </w:p>
          <w:p w14:paraId="54D379E8" w14:textId="178489BC" w:rsidR="00735903" w:rsidRPr="00892B62" w:rsidRDefault="00735903" w:rsidP="00735903">
            <w:pPr>
              <w:spacing w:line="240" w:lineRule="exact"/>
              <w:rPr>
                <w:ins w:id="372" w:author="犬伏" w:date="2025-06-16T08:45:00Z"/>
                <w:sz w:val="16"/>
                <w:szCs w:val="16"/>
              </w:rPr>
            </w:pPr>
            <w:ins w:id="373" w:author="犬伏" w:date="2025-06-16T08:45:00Z">
              <w:r w:rsidRPr="00892B62">
                <w:rPr>
                  <w:rFonts w:hint="eastAsia"/>
                  <w:sz w:val="16"/>
                  <w:szCs w:val="16"/>
                </w:rPr>
                <w:t>【派遣先</w:t>
              </w:r>
            </w:ins>
            <w:ins w:id="374" w:author="犬伏" w:date="2025-06-16T08:51:00Z">
              <w:r>
                <w:rPr>
                  <w:rFonts w:hint="eastAsia"/>
                  <w:sz w:val="16"/>
                  <w:szCs w:val="16"/>
                </w:rPr>
                <w:t>】</w:t>
              </w:r>
              <w:r w:rsidRPr="00735903">
                <w:rPr>
                  <w:rFonts w:hint="eastAsia"/>
                  <w:sz w:val="16"/>
                  <w:szCs w:val="16"/>
                </w:rPr>
                <w:t>市民税第２課長　馬渕　滋（</w:t>
              </w:r>
              <w:r w:rsidRPr="00735903">
                <w:rPr>
                  <w:sz w:val="16"/>
                  <w:szCs w:val="16"/>
                </w:rPr>
                <w:t>TEL）078-843-7001</w:t>
              </w:r>
            </w:ins>
          </w:p>
          <w:p w14:paraId="4FF8A254" w14:textId="77777777" w:rsidR="00735903" w:rsidRPr="00892B62" w:rsidRDefault="00735903" w:rsidP="00735903">
            <w:pPr>
              <w:spacing w:line="240" w:lineRule="exact"/>
              <w:rPr>
                <w:ins w:id="375" w:author="犬伏" w:date="2025-06-16T08:45:00Z"/>
                <w:sz w:val="16"/>
                <w:szCs w:val="16"/>
              </w:rPr>
            </w:pPr>
            <w:ins w:id="376" w:author="犬伏" w:date="2025-06-16T08:45:00Z">
              <w:r w:rsidRPr="00892B62">
                <w:rPr>
                  <w:rFonts w:hint="eastAsia"/>
                  <w:sz w:val="16"/>
                  <w:szCs w:val="16"/>
                </w:rPr>
                <w:t>【派遣元】△△部△△課長　△△　△△（</w:t>
              </w:r>
              <w:r w:rsidRPr="00892B62">
                <w:rPr>
                  <w:sz w:val="16"/>
                  <w:szCs w:val="16"/>
                </w:rPr>
                <w:t>TEL）078-×××-××××</w:t>
              </w:r>
            </w:ins>
          </w:p>
          <w:p w14:paraId="107863AF" w14:textId="77777777" w:rsidR="00735903" w:rsidRPr="00876379" w:rsidRDefault="00735903" w:rsidP="00735903">
            <w:pPr>
              <w:spacing w:line="240" w:lineRule="exact"/>
              <w:rPr>
                <w:ins w:id="377" w:author="犬伏" w:date="2025-06-16T08:45:00Z"/>
                <w:sz w:val="16"/>
                <w:szCs w:val="16"/>
              </w:rPr>
            </w:pPr>
            <w:ins w:id="378" w:author="犬伏" w:date="2025-06-16T08:45:00Z">
              <w:r w:rsidRPr="00892B62">
                <w:rPr>
                  <w:rFonts w:hint="eastAsia"/>
                  <w:sz w:val="16"/>
                  <w:szCs w:val="16"/>
                </w:rPr>
                <w:t>２　苦情処理方法・連携体制</w:t>
              </w:r>
            </w:ins>
          </w:p>
          <w:p w14:paraId="7594EB04" w14:textId="77777777" w:rsidR="00735903" w:rsidRPr="00876379" w:rsidRDefault="00735903" w:rsidP="00735903">
            <w:pPr>
              <w:spacing w:line="240" w:lineRule="exact"/>
              <w:rPr>
                <w:ins w:id="379" w:author="犬伏" w:date="2025-06-16T08:45:00Z"/>
                <w:sz w:val="16"/>
                <w:szCs w:val="16"/>
              </w:rPr>
            </w:pPr>
            <w:ins w:id="380" w:author="犬伏" w:date="2025-06-16T08:45:00Z">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ins>
          </w:p>
          <w:p w14:paraId="6D08EC5D" w14:textId="77777777" w:rsidR="00735903" w:rsidRPr="00876379" w:rsidRDefault="00735903" w:rsidP="00735903">
            <w:pPr>
              <w:spacing w:line="240" w:lineRule="exact"/>
              <w:rPr>
                <w:ins w:id="381" w:author="犬伏" w:date="2025-06-16T08:45:00Z"/>
                <w:sz w:val="16"/>
                <w:szCs w:val="16"/>
              </w:rPr>
            </w:pPr>
            <w:ins w:id="382" w:author="犬伏" w:date="2025-06-16T08:45:00Z">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ins>
          </w:p>
        </w:tc>
      </w:tr>
      <w:tr w:rsidR="00735903" w:rsidRPr="00C41465" w14:paraId="746F4CE0" w14:textId="77777777" w:rsidTr="00735903">
        <w:trPr>
          <w:trHeight w:val="372"/>
          <w:jc w:val="center"/>
          <w:ins w:id="383" w:author="犬伏" w:date="2025-06-16T08:45:00Z"/>
        </w:trPr>
        <w:tc>
          <w:tcPr>
            <w:tcW w:w="860" w:type="dxa"/>
            <w:vMerge/>
          </w:tcPr>
          <w:p w14:paraId="39B2DAA8" w14:textId="77777777" w:rsidR="00735903" w:rsidRPr="00DA105A" w:rsidRDefault="00735903" w:rsidP="00735903">
            <w:pPr>
              <w:spacing w:line="240" w:lineRule="exact"/>
              <w:jc w:val="center"/>
              <w:rPr>
                <w:ins w:id="384" w:author="犬伏" w:date="2025-06-16T08:45:00Z"/>
                <w:sz w:val="16"/>
                <w:szCs w:val="16"/>
              </w:rPr>
            </w:pPr>
          </w:p>
        </w:tc>
        <w:tc>
          <w:tcPr>
            <w:tcW w:w="1572" w:type="dxa"/>
            <w:vAlign w:val="center"/>
          </w:tcPr>
          <w:p w14:paraId="1D7B3F64" w14:textId="77777777" w:rsidR="00735903" w:rsidRPr="00876379" w:rsidRDefault="00735903" w:rsidP="00735903">
            <w:pPr>
              <w:spacing w:line="240" w:lineRule="exact"/>
              <w:jc w:val="center"/>
              <w:rPr>
                <w:ins w:id="385" w:author="犬伏" w:date="2025-06-16T08:45:00Z"/>
                <w:sz w:val="16"/>
                <w:szCs w:val="16"/>
              </w:rPr>
            </w:pPr>
            <w:ins w:id="386" w:author="犬伏" w:date="2025-06-16T08:45:00Z">
              <w:r w:rsidRPr="00DA105A">
                <w:rPr>
                  <w:rFonts w:hint="eastAsia"/>
                  <w:sz w:val="16"/>
                  <w:szCs w:val="16"/>
                </w:rPr>
                <w:t>派遣労働者の雇用の安定を図るために必要な措置</w:t>
              </w:r>
            </w:ins>
          </w:p>
        </w:tc>
        <w:tc>
          <w:tcPr>
            <w:tcW w:w="8195" w:type="dxa"/>
            <w:gridSpan w:val="9"/>
          </w:tcPr>
          <w:p w14:paraId="1C3BA96F" w14:textId="77777777" w:rsidR="00735903" w:rsidRPr="00876379" w:rsidRDefault="00735903" w:rsidP="00735903">
            <w:pPr>
              <w:spacing w:line="240" w:lineRule="exact"/>
              <w:rPr>
                <w:ins w:id="387" w:author="犬伏" w:date="2025-06-16T08:45:00Z"/>
                <w:sz w:val="16"/>
                <w:szCs w:val="16"/>
              </w:rPr>
            </w:pPr>
            <w:ins w:id="388" w:author="犬伏" w:date="2025-06-16T08:45:00Z">
              <w:r w:rsidRPr="00876379">
                <w:rPr>
                  <w:rFonts w:hint="eastAsia"/>
                  <w:sz w:val="16"/>
                  <w:szCs w:val="16"/>
                </w:rPr>
                <w:t>１　労働者派遣契約の解除の事前の申し入れ</w:t>
              </w:r>
            </w:ins>
          </w:p>
          <w:p w14:paraId="37DFD374" w14:textId="77777777" w:rsidR="00735903" w:rsidRPr="00876379" w:rsidRDefault="00735903" w:rsidP="00735903">
            <w:pPr>
              <w:spacing w:line="240" w:lineRule="exact"/>
              <w:rPr>
                <w:ins w:id="389" w:author="犬伏" w:date="2025-06-16T08:45:00Z"/>
                <w:sz w:val="16"/>
                <w:szCs w:val="16"/>
              </w:rPr>
            </w:pPr>
            <w:ins w:id="390" w:author="犬伏" w:date="2025-06-16T08:45:00Z">
              <w:r w:rsidRPr="00876379">
                <w:rPr>
                  <w:rFonts w:hint="eastAsia"/>
                  <w:sz w:val="16"/>
                  <w:szCs w:val="16"/>
                </w:rPr>
                <w:t>甲は専ら甲に起因する事由により労働者派遣契約の契約期間が満了する前の解除を行おうとする場合には、乙の合意を得ることはもとより、</w:t>
              </w:r>
              <w:r w:rsidRPr="00970799">
                <w:rPr>
                  <w:rFonts w:hint="eastAsia"/>
                  <w:bCs/>
                  <w:sz w:val="16"/>
                  <w:szCs w:val="16"/>
                </w:rPr>
                <w:t>少なくとも３０日前</w:t>
              </w:r>
              <w:r w:rsidRPr="00876379">
                <w:rPr>
                  <w:rFonts w:hint="eastAsia"/>
                  <w:sz w:val="16"/>
                  <w:szCs w:val="16"/>
                </w:rPr>
                <w:t>をもって乙に解除の申し入れを行うこととする。</w:t>
              </w:r>
            </w:ins>
          </w:p>
          <w:p w14:paraId="20BFD199" w14:textId="77777777" w:rsidR="00735903" w:rsidRPr="00876379" w:rsidRDefault="00735903" w:rsidP="00735903">
            <w:pPr>
              <w:spacing w:line="240" w:lineRule="exact"/>
              <w:rPr>
                <w:ins w:id="391" w:author="犬伏" w:date="2025-06-16T08:45:00Z"/>
                <w:sz w:val="16"/>
                <w:szCs w:val="16"/>
              </w:rPr>
            </w:pPr>
            <w:ins w:id="392" w:author="犬伏" w:date="2025-06-16T08:45:00Z">
              <w:r>
                <w:rPr>
                  <w:rFonts w:hint="eastAsia"/>
                  <w:sz w:val="16"/>
                  <w:szCs w:val="16"/>
                </w:rPr>
                <w:t>２</w:t>
              </w:r>
              <w:r w:rsidRPr="00876379">
                <w:rPr>
                  <w:rFonts w:hint="eastAsia"/>
                  <w:sz w:val="16"/>
                  <w:szCs w:val="16"/>
                </w:rPr>
                <w:t xml:space="preserve">　損害賠償に係る適切な措置</w:t>
              </w:r>
            </w:ins>
          </w:p>
          <w:p w14:paraId="79D8A6DB" w14:textId="77777777" w:rsidR="00735903" w:rsidRPr="005F5FD0" w:rsidRDefault="00735903" w:rsidP="00735903">
            <w:pPr>
              <w:spacing w:line="240" w:lineRule="exact"/>
              <w:rPr>
                <w:ins w:id="393" w:author="犬伏" w:date="2025-06-16T08:45:00Z"/>
                <w:strike/>
                <w:sz w:val="16"/>
                <w:szCs w:val="16"/>
              </w:rPr>
            </w:pPr>
            <w:ins w:id="394" w:author="犬伏" w:date="2025-06-16T08:45:00Z">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ins>
          </w:p>
          <w:p w14:paraId="07861C51" w14:textId="77777777" w:rsidR="00735903" w:rsidRPr="00876379" w:rsidRDefault="00735903" w:rsidP="00735903">
            <w:pPr>
              <w:spacing w:line="240" w:lineRule="exact"/>
              <w:rPr>
                <w:ins w:id="395" w:author="犬伏" w:date="2025-06-16T08:45:00Z"/>
                <w:sz w:val="16"/>
                <w:szCs w:val="16"/>
              </w:rPr>
            </w:pPr>
            <w:ins w:id="396" w:author="犬伏" w:date="2025-06-16T08:45:00Z">
              <w:r>
                <w:rPr>
                  <w:rFonts w:hint="eastAsia"/>
                  <w:sz w:val="16"/>
                  <w:szCs w:val="16"/>
                </w:rPr>
                <w:t>３</w:t>
              </w:r>
              <w:r w:rsidRPr="00876379">
                <w:rPr>
                  <w:rFonts w:hint="eastAsia"/>
                  <w:sz w:val="16"/>
                  <w:szCs w:val="16"/>
                </w:rPr>
                <w:t xml:space="preserve">　労働者派遣契約の解除の理由の明示</w:t>
              </w:r>
            </w:ins>
          </w:p>
          <w:p w14:paraId="3EF91389" w14:textId="77777777" w:rsidR="00735903" w:rsidRPr="00876379" w:rsidRDefault="00735903" w:rsidP="00735903">
            <w:pPr>
              <w:spacing w:line="240" w:lineRule="exact"/>
              <w:rPr>
                <w:ins w:id="397" w:author="犬伏" w:date="2025-06-16T08:45:00Z"/>
                <w:sz w:val="16"/>
                <w:szCs w:val="16"/>
              </w:rPr>
            </w:pPr>
            <w:ins w:id="398" w:author="犬伏" w:date="2025-06-16T08:45:00Z">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ins>
          </w:p>
        </w:tc>
      </w:tr>
      <w:tr w:rsidR="00735903" w:rsidRPr="00C41465" w14:paraId="704D8F98" w14:textId="77777777" w:rsidTr="00735903">
        <w:trPr>
          <w:trHeight w:val="372"/>
          <w:jc w:val="center"/>
          <w:ins w:id="399" w:author="犬伏" w:date="2025-06-16T08:45:00Z"/>
        </w:trPr>
        <w:tc>
          <w:tcPr>
            <w:tcW w:w="860" w:type="dxa"/>
            <w:vMerge/>
          </w:tcPr>
          <w:p w14:paraId="6CE532F8" w14:textId="77777777" w:rsidR="00735903" w:rsidRPr="00DA105A" w:rsidRDefault="00735903" w:rsidP="00735903">
            <w:pPr>
              <w:spacing w:line="240" w:lineRule="exact"/>
              <w:jc w:val="center"/>
              <w:rPr>
                <w:ins w:id="400" w:author="犬伏" w:date="2025-06-16T08:45:00Z"/>
                <w:sz w:val="16"/>
                <w:szCs w:val="16"/>
              </w:rPr>
            </w:pPr>
          </w:p>
        </w:tc>
        <w:tc>
          <w:tcPr>
            <w:tcW w:w="1572" w:type="dxa"/>
            <w:vAlign w:val="center"/>
          </w:tcPr>
          <w:p w14:paraId="2FE14F34" w14:textId="77777777" w:rsidR="00735903" w:rsidRPr="00DA105A" w:rsidRDefault="00735903" w:rsidP="00735903">
            <w:pPr>
              <w:spacing w:line="240" w:lineRule="exact"/>
              <w:jc w:val="center"/>
              <w:rPr>
                <w:ins w:id="401" w:author="犬伏" w:date="2025-06-16T08:45:00Z"/>
                <w:sz w:val="16"/>
                <w:szCs w:val="16"/>
              </w:rPr>
            </w:pPr>
            <w:ins w:id="402" w:author="犬伏" w:date="2025-06-16T08:45:00Z">
              <w:r>
                <w:rPr>
                  <w:rFonts w:hint="eastAsia"/>
                  <w:sz w:val="16"/>
                  <w:szCs w:val="16"/>
                </w:rPr>
                <w:t>派遣先が派遣労働者を雇用する場合の紛争防止措置</w:t>
              </w:r>
            </w:ins>
          </w:p>
        </w:tc>
        <w:tc>
          <w:tcPr>
            <w:tcW w:w="8195" w:type="dxa"/>
            <w:gridSpan w:val="9"/>
          </w:tcPr>
          <w:p w14:paraId="71A84226" w14:textId="77777777" w:rsidR="00735903" w:rsidRDefault="00735903" w:rsidP="00735903">
            <w:pPr>
              <w:spacing w:line="240" w:lineRule="exact"/>
              <w:rPr>
                <w:ins w:id="403" w:author="犬伏" w:date="2025-06-16T08:45:00Z"/>
                <w:sz w:val="16"/>
                <w:szCs w:val="16"/>
              </w:rPr>
            </w:pPr>
            <w:ins w:id="404" w:author="犬伏" w:date="2025-06-16T08:45:00Z">
              <w:r w:rsidRPr="00923E7E">
                <w:rPr>
                  <w:rFonts w:hint="eastAsia"/>
                  <w:sz w:val="16"/>
                  <w:szCs w:val="16"/>
                </w:rPr>
                <w:t>労働者派遣の役務の提供の終了後、当該派遣労働者を甲が雇用する場合には、甲が事前に乙に通知することとする。</w:t>
              </w:r>
            </w:ins>
          </w:p>
          <w:p w14:paraId="5EFE97DA" w14:textId="77777777" w:rsidR="00735903" w:rsidRPr="00D6536C" w:rsidRDefault="00735903" w:rsidP="00735903">
            <w:pPr>
              <w:spacing w:line="240" w:lineRule="exact"/>
              <w:rPr>
                <w:ins w:id="405" w:author="犬伏" w:date="2025-06-16T08:45:00Z"/>
                <w:color w:val="00B0F0"/>
                <w:sz w:val="16"/>
                <w:szCs w:val="16"/>
              </w:rPr>
            </w:pPr>
            <w:ins w:id="406" w:author="犬伏" w:date="2025-06-16T08:45:00Z">
              <w:r w:rsidRPr="00D6536C">
                <w:rPr>
                  <w:rFonts w:hint="eastAsia"/>
                  <w:color w:val="00B0F0"/>
                  <w:sz w:val="16"/>
                  <w:szCs w:val="16"/>
                </w:rPr>
                <w:t>※以下は派遣</w:t>
              </w:r>
              <w:r>
                <w:rPr>
                  <w:rFonts w:hint="eastAsia"/>
                  <w:color w:val="00B0F0"/>
                  <w:sz w:val="16"/>
                  <w:szCs w:val="16"/>
                </w:rPr>
                <w:t>元</w:t>
              </w:r>
              <w:r w:rsidRPr="00D6536C">
                <w:rPr>
                  <w:rFonts w:hint="eastAsia"/>
                  <w:color w:val="00B0F0"/>
                  <w:sz w:val="16"/>
                  <w:szCs w:val="16"/>
                </w:rPr>
                <w:t>が職業紹介事業の許可を受けている場合</w:t>
              </w:r>
            </w:ins>
          </w:p>
          <w:p w14:paraId="68145D56" w14:textId="77777777" w:rsidR="00735903" w:rsidRPr="00876379" w:rsidRDefault="00735903" w:rsidP="00735903">
            <w:pPr>
              <w:spacing w:line="240" w:lineRule="exact"/>
              <w:rPr>
                <w:ins w:id="407" w:author="犬伏" w:date="2025-06-16T08:45:00Z"/>
                <w:sz w:val="16"/>
                <w:szCs w:val="16"/>
              </w:rPr>
            </w:pPr>
            <w:ins w:id="408" w:author="犬伏" w:date="2025-06-16T08:45:00Z">
              <w:r>
                <w:rPr>
                  <w:rFonts w:hint="eastAsia"/>
                  <w:sz w:val="16"/>
                  <w:szCs w:val="16"/>
                </w:rPr>
                <w:t>乙が有料の職業紹介事業の許可を受けている場合は、職業紹介を経由して行うこととし、紹介手数料については別途協議するものとする。</w:t>
              </w:r>
            </w:ins>
          </w:p>
        </w:tc>
      </w:tr>
      <w:tr w:rsidR="00735903" w:rsidRPr="00C41465" w14:paraId="7DC27A98" w14:textId="77777777" w:rsidTr="00735903">
        <w:trPr>
          <w:trHeight w:val="282"/>
          <w:jc w:val="center"/>
          <w:ins w:id="409" w:author="犬伏" w:date="2025-06-16T08:45:00Z"/>
        </w:trPr>
        <w:tc>
          <w:tcPr>
            <w:tcW w:w="860" w:type="dxa"/>
            <w:vMerge/>
            <w:tcBorders>
              <w:top w:val="nil"/>
            </w:tcBorders>
          </w:tcPr>
          <w:p w14:paraId="6A8AB4E0" w14:textId="77777777" w:rsidR="00735903" w:rsidRPr="00C41465" w:rsidRDefault="00735903" w:rsidP="00735903">
            <w:pPr>
              <w:spacing w:line="240" w:lineRule="exact"/>
              <w:jc w:val="center"/>
              <w:rPr>
                <w:ins w:id="410" w:author="犬伏" w:date="2025-06-16T08:45:00Z"/>
                <w:sz w:val="16"/>
                <w:szCs w:val="16"/>
              </w:rPr>
            </w:pPr>
          </w:p>
        </w:tc>
        <w:tc>
          <w:tcPr>
            <w:tcW w:w="1572" w:type="dxa"/>
            <w:tcBorders>
              <w:top w:val="nil"/>
            </w:tcBorders>
            <w:vAlign w:val="center"/>
          </w:tcPr>
          <w:p w14:paraId="6649DC8D" w14:textId="77777777" w:rsidR="00735903" w:rsidRPr="00C41465" w:rsidRDefault="00735903" w:rsidP="00735903">
            <w:pPr>
              <w:spacing w:line="240" w:lineRule="exact"/>
              <w:jc w:val="center"/>
              <w:rPr>
                <w:ins w:id="411" w:author="犬伏" w:date="2025-06-16T08:45:00Z"/>
                <w:sz w:val="16"/>
                <w:szCs w:val="16"/>
              </w:rPr>
            </w:pPr>
            <w:ins w:id="412" w:author="犬伏" w:date="2025-06-16T08:45:00Z">
              <w:r w:rsidRPr="0036686B">
                <w:rPr>
                  <w:rFonts w:hint="eastAsia"/>
                  <w:sz w:val="16"/>
                  <w:szCs w:val="16"/>
                </w:rPr>
                <w:t>契約金額</w:t>
              </w:r>
            </w:ins>
          </w:p>
        </w:tc>
        <w:tc>
          <w:tcPr>
            <w:tcW w:w="8195" w:type="dxa"/>
            <w:gridSpan w:val="9"/>
            <w:tcBorders>
              <w:top w:val="nil"/>
            </w:tcBorders>
            <w:vAlign w:val="center"/>
          </w:tcPr>
          <w:p w14:paraId="3A9EEBA2" w14:textId="77777777" w:rsidR="00735903" w:rsidRPr="00C41465" w:rsidRDefault="00735903" w:rsidP="00735903">
            <w:pPr>
              <w:spacing w:line="240" w:lineRule="exact"/>
              <w:rPr>
                <w:ins w:id="413" w:author="犬伏" w:date="2025-06-16T08:45:00Z"/>
                <w:sz w:val="16"/>
                <w:szCs w:val="16"/>
              </w:rPr>
            </w:pPr>
            <w:ins w:id="414" w:author="犬伏" w:date="2025-06-16T08:45:00Z">
              <w:r>
                <w:rPr>
                  <w:rFonts w:hint="eastAsia"/>
                  <w:sz w:val="16"/>
                  <w:szCs w:val="16"/>
                </w:rPr>
                <w:t>１時間あたり　　　　　　円（税抜）</w:t>
              </w:r>
            </w:ins>
          </w:p>
        </w:tc>
      </w:tr>
      <w:tr w:rsidR="00735903" w:rsidRPr="00C41465" w14:paraId="026EDCF9" w14:textId="77777777" w:rsidTr="00735903">
        <w:trPr>
          <w:trHeight w:val="356"/>
          <w:jc w:val="center"/>
          <w:ins w:id="415" w:author="犬伏" w:date="2025-06-16T08:45:00Z"/>
        </w:trPr>
        <w:tc>
          <w:tcPr>
            <w:tcW w:w="860" w:type="dxa"/>
            <w:vMerge/>
          </w:tcPr>
          <w:p w14:paraId="28E603C5" w14:textId="77777777" w:rsidR="00735903" w:rsidRPr="00DA105A" w:rsidRDefault="00735903" w:rsidP="00735903">
            <w:pPr>
              <w:spacing w:line="240" w:lineRule="exact"/>
              <w:jc w:val="center"/>
              <w:rPr>
                <w:ins w:id="416" w:author="犬伏" w:date="2025-06-16T08:45:00Z"/>
                <w:sz w:val="16"/>
                <w:szCs w:val="16"/>
              </w:rPr>
            </w:pPr>
          </w:p>
        </w:tc>
        <w:tc>
          <w:tcPr>
            <w:tcW w:w="1572" w:type="dxa"/>
            <w:tcBorders>
              <w:top w:val="nil"/>
            </w:tcBorders>
            <w:vAlign w:val="center"/>
          </w:tcPr>
          <w:p w14:paraId="1B2B5B6F" w14:textId="77777777" w:rsidR="00735903" w:rsidRPr="00DA105A" w:rsidRDefault="00735903" w:rsidP="00735903">
            <w:pPr>
              <w:spacing w:line="240" w:lineRule="exact"/>
              <w:jc w:val="center"/>
              <w:rPr>
                <w:ins w:id="417" w:author="犬伏" w:date="2025-06-16T08:45:00Z"/>
                <w:sz w:val="16"/>
                <w:szCs w:val="16"/>
              </w:rPr>
            </w:pPr>
            <w:ins w:id="418" w:author="犬伏" w:date="2025-06-16T08:45:00Z">
              <w:r w:rsidRPr="00DA105A">
                <w:rPr>
                  <w:rFonts w:hint="eastAsia"/>
                  <w:sz w:val="16"/>
                  <w:szCs w:val="16"/>
                </w:rPr>
                <w:t>支払い条件（交通費含む）</w:t>
              </w:r>
            </w:ins>
          </w:p>
        </w:tc>
        <w:tc>
          <w:tcPr>
            <w:tcW w:w="8195" w:type="dxa"/>
            <w:gridSpan w:val="9"/>
            <w:tcBorders>
              <w:top w:val="nil"/>
            </w:tcBorders>
          </w:tcPr>
          <w:p w14:paraId="695F7402" w14:textId="77777777" w:rsidR="00735903" w:rsidRDefault="00735903" w:rsidP="00735903">
            <w:pPr>
              <w:spacing w:line="240" w:lineRule="exact"/>
              <w:rPr>
                <w:ins w:id="419" w:author="犬伏" w:date="2025-06-16T08:45:00Z"/>
                <w:sz w:val="16"/>
                <w:szCs w:val="16"/>
              </w:rPr>
            </w:pPr>
            <w:ins w:id="420" w:author="犬伏" w:date="2025-06-16T08:45:00Z">
              <w:r w:rsidRPr="00DA105A">
                <w:rPr>
                  <w:rFonts w:hint="eastAsia"/>
                  <w:sz w:val="16"/>
                  <w:szCs w:val="16"/>
                </w:rPr>
                <w:t>派遣料金には、交通費その他すべての必要経費を含むこととし、派遣料金以外の支払いは原則、行わない。</w:t>
              </w:r>
            </w:ins>
          </w:p>
          <w:p w14:paraId="0DF263E5" w14:textId="77777777" w:rsidR="00735903" w:rsidRPr="004567C8" w:rsidRDefault="00735903" w:rsidP="00735903">
            <w:pPr>
              <w:spacing w:line="240" w:lineRule="exact"/>
              <w:rPr>
                <w:ins w:id="421" w:author="犬伏" w:date="2025-06-16T08:45:00Z"/>
                <w:sz w:val="16"/>
                <w:szCs w:val="16"/>
              </w:rPr>
            </w:pPr>
            <w:ins w:id="422" w:author="犬伏" w:date="2025-06-16T08:45:00Z">
              <w:r w:rsidRPr="004567C8">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4567C8">
                <w:rPr>
                  <w:sz w:val="16"/>
                  <w:szCs w:val="16"/>
                </w:rPr>
                <w:t xml:space="preserve"> </w:t>
              </w:r>
            </w:ins>
          </w:p>
          <w:p w14:paraId="26EF02A3" w14:textId="77777777" w:rsidR="00735903" w:rsidRPr="00DA105A" w:rsidRDefault="00735903" w:rsidP="00735903">
            <w:pPr>
              <w:spacing w:line="240" w:lineRule="exact"/>
              <w:rPr>
                <w:ins w:id="423" w:author="犬伏" w:date="2025-06-16T08:45:00Z"/>
                <w:sz w:val="16"/>
                <w:szCs w:val="16"/>
              </w:rPr>
            </w:pPr>
            <w:ins w:id="424" w:author="犬伏" w:date="2025-06-16T08:45:00Z">
              <w:r w:rsidRPr="004567C8">
                <w:rPr>
                  <w:rFonts w:hint="eastAsia"/>
                  <w:sz w:val="16"/>
                  <w:szCs w:val="16"/>
                </w:rPr>
                <w:t>また、災害等による公共交通機関の遮断時のタクシー利用については、都度協議するものとし、それに係る費用については原則として本市が支払う。</w:t>
              </w:r>
            </w:ins>
          </w:p>
          <w:p w14:paraId="3A44F4C4" w14:textId="77777777" w:rsidR="00735903" w:rsidRPr="00DA105A" w:rsidRDefault="00735903" w:rsidP="00735903">
            <w:pPr>
              <w:spacing w:line="240" w:lineRule="exact"/>
              <w:rPr>
                <w:ins w:id="425" w:author="犬伏" w:date="2025-06-16T08:45:00Z"/>
                <w:sz w:val="16"/>
                <w:szCs w:val="16"/>
              </w:rPr>
            </w:pPr>
            <w:ins w:id="426" w:author="犬伏" w:date="2025-06-16T08:45:00Z">
              <w:r w:rsidRPr="00DA105A">
                <w:rPr>
                  <w:rFonts w:hint="eastAsia"/>
                  <w:sz w:val="16"/>
                  <w:szCs w:val="16"/>
                </w:rPr>
                <w:t>支払方法は</w:t>
              </w:r>
              <w:r w:rsidRPr="000A4885">
                <w:rPr>
                  <w:rFonts w:hint="eastAsia"/>
                  <w:sz w:val="16"/>
                  <w:szCs w:val="16"/>
                </w:rPr>
                <w:t>毎月１日から末日までの</w:t>
              </w:r>
              <w:r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ins>
          </w:p>
        </w:tc>
      </w:tr>
      <w:tr w:rsidR="00735903" w:rsidRPr="00C41465" w14:paraId="637AB27A" w14:textId="77777777" w:rsidTr="00735903">
        <w:trPr>
          <w:trHeight w:val="329"/>
          <w:jc w:val="center"/>
          <w:ins w:id="427" w:author="犬伏" w:date="2025-06-16T08:45:00Z"/>
        </w:trPr>
        <w:tc>
          <w:tcPr>
            <w:tcW w:w="860" w:type="dxa"/>
            <w:vMerge/>
          </w:tcPr>
          <w:p w14:paraId="721FE0CB" w14:textId="77777777" w:rsidR="00735903" w:rsidRPr="00C41465" w:rsidRDefault="00735903" w:rsidP="00735903">
            <w:pPr>
              <w:spacing w:line="240" w:lineRule="exact"/>
              <w:jc w:val="center"/>
              <w:rPr>
                <w:ins w:id="428" w:author="犬伏" w:date="2025-06-16T08:45:00Z"/>
                <w:sz w:val="16"/>
                <w:szCs w:val="16"/>
              </w:rPr>
            </w:pPr>
          </w:p>
        </w:tc>
        <w:tc>
          <w:tcPr>
            <w:tcW w:w="1572" w:type="dxa"/>
            <w:tcBorders>
              <w:top w:val="nil"/>
            </w:tcBorders>
            <w:vAlign w:val="center"/>
          </w:tcPr>
          <w:p w14:paraId="4BFFCF9F" w14:textId="77777777" w:rsidR="00735903" w:rsidRPr="00C41465" w:rsidRDefault="00735903" w:rsidP="00735903">
            <w:pPr>
              <w:spacing w:line="240" w:lineRule="exact"/>
              <w:jc w:val="center"/>
              <w:rPr>
                <w:ins w:id="429" w:author="犬伏" w:date="2025-06-16T08:45:00Z"/>
                <w:sz w:val="16"/>
                <w:szCs w:val="16"/>
              </w:rPr>
            </w:pPr>
            <w:ins w:id="430" w:author="犬伏" w:date="2025-06-16T08:45:00Z">
              <w:r w:rsidRPr="0036686B">
                <w:rPr>
                  <w:rFonts w:hint="eastAsia"/>
                  <w:sz w:val="16"/>
                  <w:szCs w:val="16"/>
                </w:rPr>
                <w:t>契約保証金</w:t>
              </w:r>
            </w:ins>
          </w:p>
        </w:tc>
        <w:tc>
          <w:tcPr>
            <w:tcW w:w="8195" w:type="dxa"/>
            <w:gridSpan w:val="9"/>
            <w:tcBorders>
              <w:top w:val="nil"/>
            </w:tcBorders>
            <w:vAlign w:val="center"/>
          </w:tcPr>
          <w:p w14:paraId="2FCCEBB1" w14:textId="77777777" w:rsidR="00735903" w:rsidRPr="00C41465" w:rsidRDefault="00735903" w:rsidP="00735903">
            <w:pPr>
              <w:spacing w:line="240" w:lineRule="exact"/>
              <w:rPr>
                <w:ins w:id="431" w:author="犬伏" w:date="2025-06-16T08:45:00Z"/>
                <w:sz w:val="16"/>
                <w:szCs w:val="16"/>
              </w:rPr>
            </w:pPr>
            <w:ins w:id="432" w:author="犬伏" w:date="2025-06-16T08:45:00Z">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r>
                <w:rPr>
                  <w:rFonts w:hint="eastAsia"/>
                  <w:sz w:val="16"/>
                  <w:szCs w:val="16"/>
                </w:rPr>
                <w:t>■</w:t>
              </w:r>
              <w:r w:rsidRPr="00C41465">
                <w:rPr>
                  <w:rFonts w:hint="eastAsia"/>
                  <w:sz w:val="16"/>
                  <w:szCs w:val="16"/>
                </w:rPr>
                <w:t>免除</w:t>
              </w:r>
            </w:ins>
          </w:p>
        </w:tc>
      </w:tr>
      <w:tr w:rsidR="00735903" w:rsidRPr="00BE7CD9" w14:paraId="2CA4CF5B" w14:textId="77777777" w:rsidTr="00735903">
        <w:trPr>
          <w:trHeight w:val="235"/>
          <w:jc w:val="center"/>
          <w:ins w:id="433" w:author="犬伏" w:date="2025-06-16T08:45:00Z"/>
        </w:trPr>
        <w:tc>
          <w:tcPr>
            <w:tcW w:w="860" w:type="dxa"/>
            <w:vMerge/>
          </w:tcPr>
          <w:p w14:paraId="751DCF9A" w14:textId="77777777" w:rsidR="00735903" w:rsidRPr="00DA105A" w:rsidRDefault="00735903" w:rsidP="00735903">
            <w:pPr>
              <w:spacing w:line="240" w:lineRule="exact"/>
              <w:jc w:val="center"/>
              <w:rPr>
                <w:ins w:id="434" w:author="犬伏" w:date="2025-06-16T08:45:00Z"/>
                <w:sz w:val="16"/>
                <w:szCs w:val="16"/>
              </w:rPr>
            </w:pPr>
          </w:p>
        </w:tc>
        <w:tc>
          <w:tcPr>
            <w:tcW w:w="1572" w:type="dxa"/>
            <w:tcBorders>
              <w:top w:val="nil"/>
            </w:tcBorders>
            <w:vAlign w:val="center"/>
          </w:tcPr>
          <w:p w14:paraId="13B24C9F" w14:textId="77777777" w:rsidR="00735903" w:rsidRPr="0036686B" w:rsidRDefault="00735903" w:rsidP="00735903">
            <w:pPr>
              <w:spacing w:line="240" w:lineRule="atLeast"/>
              <w:jc w:val="center"/>
              <w:rPr>
                <w:ins w:id="435" w:author="犬伏" w:date="2025-06-16T08:45:00Z"/>
                <w:sz w:val="16"/>
                <w:szCs w:val="16"/>
              </w:rPr>
            </w:pPr>
            <w:ins w:id="436" w:author="犬伏" w:date="2025-06-16T08:45:00Z">
              <w:r w:rsidRPr="00C41465">
                <w:rPr>
                  <w:rFonts w:hint="eastAsia"/>
                  <w:sz w:val="16"/>
                  <w:szCs w:val="16"/>
                </w:rPr>
                <w:t>その他</w:t>
              </w:r>
            </w:ins>
          </w:p>
        </w:tc>
        <w:tc>
          <w:tcPr>
            <w:tcW w:w="8195" w:type="dxa"/>
            <w:gridSpan w:val="9"/>
            <w:tcBorders>
              <w:top w:val="nil"/>
            </w:tcBorders>
            <w:vAlign w:val="center"/>
          </w:tcPr>
          <w:p w14:paraId="3A322509" w14:textId="77777777" w:rsidR="00735903" w:rsidRDefault="00735903" w:rsidP="00735903">
            <w:pPr>
              <w:spacing w:line="240" w:lineRule="exact"/>
              <w:rPr>
                <w:ins w:id="437" w:author="犬伏" w:date="2025-06-16T08:45:00Z"/>
                <w:sz w:val="16"/>
                <w:szCs w:val="16"/>
              </w:rPr>
            </w:pPr>
            <w:ins w:id="438" w:author="犬伏" w:date="2025-06-16T08:45:00Z">
              <w:r>
                <w:rPr>
                  <w:rFonts w:hint="eastAsia"/>
                  <w:sz w:val="16"/>
                  <w:szCs w:val="16"/>
                </w:rPr>
                <w:t>１　神戸市イントラネット環境利用</w:t>
              </w:r>
            </w:ins>
          </w:p>
          <w:p w14:paraId="30C3A9BB" w14:textId="77777777" w:rsidR="00735903" w:rsidRDefault="00735903" w:rsidP="00735903">
            <w:pPr>
              <w:spacing w:line="240" w:lineRule="exact"/>
              <w:rPr>
                <w:ins w:id="439" w:author="犬伏" w:date="2025-06-16T08:45:00Z"/>
                <w:sz w:val="16"/>
                <w:szCs w:val="16"/>
              </w:rPr>
            </w:pPr>
            <w:ins w:id="440" w:author="犬伏" w:date="2025-06-16T08:45:00Z">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ins>
          </w:p>
          <w:p w14:paraId="5D532E25" w14:textId="77777777" w:rsidR="00735903" w:rsidRDefault="00735903" w:rsidP="00735903">
            <w:pPr>
              <w:spacing w:line="240" w:lineRule="exact"/>
              <w:rPr>
                <w:ins w:id="441" w:author="犬伏" w:date="2025-06-16T08:45:00Z"/>
                <w:sz w:val="16"/>
                <w:szCs w:val="16"/>
              </w:rPr>
            </w:pPr>
            <w:ins w:id="442" w:author="犬伏" w:date="2025-06-16T08:45:00Z">
              <w:r>
                <w:rPr>
                  <w:rFonts w:hint="eastAsia"/>
                  <w:sz w:val="16"/>
                  <w:szCs w:val="16"/>
                </w:rPr>
                <w:t>２　出張旅費</w:t>
              </w:r>
            </w:ins>
          </w:p>
          <w:p w14:paraId="5B1E18A8" w14:textId="77777777" w:rsidR="00735903" w:rsidRPr="0036686B" w:rsidRDefault="00735903" w:rsidP="00735903">
            <w:pPr>
              <w:spacing w:line="240" w:lineRule="exact"/>
              <w:rPr>
                <w:ins w:id="443" w:author="犬伏" w:date="2025-06-16T08:45:00Z"/>
                <w:sz w:val="16"/>
                <w:szCs w:val="16"/>
              </w:rPr>
            </w:pPr>
            <w:ins w:id="444" w:author="犬伏" w:date="2025-06-16T08:45:00Z">
              <w:r>
                <w:rPr>
                  <w:rFonts w:hint="eastAsia"/>
                  <w:sz w:val="16"/>
                  <w:szCs w:val="16"/>
                </w:rPr>
                <w:t>やむを得ず出張する場合は、</w:t>
              </w:r>
              <w:r w:rsidRPr="00FA567B">
                <w:rPr>
                  <w:rFonts w:hint="eastAsia"/>
                  <w:sz w:val="16"/>
                  <w:szCs w:val="16"/>
                </w:rPr>
                <w:t>負担した交通費実費について派遣職員から派遣元に報告し、派遣元から派遣料に含めて派遣先に請求する。</w:t>
              </w:r>
            </w:ins>
          </w:p>
        </w:tc>
      </w:tr>
      <w:tr w:rsidR="00735903" w:rsidRPr="00C41465" w14:paraId="06AEFE02" w14:textId="77777777" w:rsidTr="00735903">
        <w:trPr>
          <w:cantSplit/>
          <w:trHeight w:val="336"/>
          <w:jc w:val="center"/>
          <w:ins w:id="445" w:author="犬伏" w:date="2025-06-16T08:45:00Z"/>
        </w:trPr>
        <w:tc>
          <w:tcPr>
            <w:tcW w:w="860" w:type="dxa"/>
            <w:vMerge w:val="restart"/>
            <w:tcBorders>
              <w:top w:val="nil"/>
            </w:tcBorders>
            <w:textDirection w:val="tbRlV"/>
            <w:vAlign w:val="center"/>
          </w:tcPr>
          <w:p w14:paraId="49B3A63B" w14:textId="77777777" w:rsidR="00735903" w:rsidRPr="0036686B" w:rsidRDefault="00735903" w:rsidP="00735903">
            <w:pPr>
              <w:ind w:left="113" w:right="113"/>
              <w:jc w:val="center"/>
              <w:rPr>
                <w:ins w:id="446" w:author="犬伏" w:date="2025-06-16T08:45:00Z"/>
                <w:sz w:val="16"/>
                <w:szCs w:val="16"/>
              </w:rPr>
            </w:pPr>
            <w:ins w:id="447" w:author="犬伏" w:date="2025-06-16T08:45:00Z">
              <w:r w:rsidRPr="0036686B">
                <w:rPr>
                  <w:rFonts w:hint="eastAsia"/>
                  <w:sz w:val="16"/>
                  <w:szCs w:val="16"/>
                </w:rPr>
                <w:t>派遣元</w:t>
              </w:r>
            </w:ins>
          </w:p>
        </w:tc>
        <w:tc>
          <w:tcPr>
            <w:tcW w:w="1572" w:type="dxa"/>
          </w:tcPr>
          <w:p w14:paraId="0BFD0CEA" w14:textId="77777777" w:rsidR="00735903" w:rsidRPr="0036686B" w:rsidRDefault="00735903" w:rsidP="00735903">
            <w:pPr>
              <w:jc w:val="center"/>
              <w:rPr>
                <w:ins w:id="448" w:author="犬伏" w:date="2025-06-16T08:45:00Z"/>
                <w:sz w:val="16"/>
                <w:szCs w:val="16"/>
              </w:rPr>
            </w:pPr>
            <w:ins w:id="449" w:author="犬伏" w:date="2025-06-16T08:45:00Z">
              <w:r w:rsidRPr="0036686B">
                <w:rPr>
                  <w:rFonts w:hint="eastAsia"/>
                  <w:sz w:val="16"/>
                  <w:szCs w:val="16"/>
                </w:rPr>
                <w:t>名称</w:t>
              </w:r>
            </w:ins>
          </w:p>
        </w:tc>
        <w:tc>
          <w:tcPr>
            <w:tcW w:w="2721" w:type="dxa"/>
            <w:gridSpan w:val="2"/>
            <w:tcBorders>
              <w:bottom w:val="nil"/>
            </w:tcBorders>
            <w:vAlign w:val="center"/>
          </w:tcPr>
          <w:p w14:paraId="05E51A91" w14:textId="77777777" w:rsidR="00735903" w:rsidRPr="0036686B" w:rsidRDefault="00735903" w:rsidP="00735903">
            <w:pPr>
              <w:rPr>
                <w:ins w:id="450" w:author="犬伏" w:date="2025-06-16T08:45:00Z"/>
                <w:sz w:val="16"/>
                <w:szCs w:val="16"/>
              </w:rPr>
            </w:pPr>
            <w:ins w:id="451" w:author="犬伏" w:date="2025-06-16T08:45:00Z">
              <w:r w:rsidRPr="0036686B">
                <w:rPr>
                  <w:rFonts w:hint="eastAsia"/>
                  <w:sz w:val="16"/>
                  <w:szCs w:val="16"/>
                </w:rPr>
                <w:t xml:space="preserve">△△株式会社　△△営業所　</w:t>
              </w:r>
            </w:ins>
          </w:p>
        </w:tc>
        <w:tc>
          <w:tcPr>
            <w:tcW w:w="1108" w:type="dxa"/>
            <w:gridSpan w:val="2"/>
            <w:vAlign w:val="center"/>
          </w:tcPr>
          <w:p w14:paraId="4138F0F0" w14:textId="77777777" w:rsidR="00735903" w:rsidRPr="0036686B" w:rsidRDefault="00735903" w:rsidP="00735903">
            <w:pPr>
              <w:rPr>
                <w:ins w:id="452" w:author="犬伏" w:date="2025-06-16T08:45:00Z"/>
                <w:sz w:val="16"/>
                <w:szCs w:val="16"/>
              </w:rPr>
            </w:pPr>
            <w:ins w:id="453" w:author="犬伏" w:date="2025-06-16T08:45:00Z">
              <w:r w:rsidRPr="0036686B">
                <w:rPr>
                  <w:rFonts w:hint="eastAsia"/>
                  <w:sz w:val="16"/>
                  <w:szCs w:val="16"/>
                </w:rPr>
                <w:t xml:space="preserve">許可番号　</w:t>
              </w:r>
            </w:ins>
          </w:p>
        </w:tc>
        <w:tc>
          <w:tcPr>
            <w:tcW w:w="4366" w:type="dxa"/>
            <w:gridSpan w:val="5"/>
            <w:vAlign w:val="center"/>
          </w:tcPr>
          <w:p w14:paraId="407FECDF" w14:textId="77777777" w:rsidR="00735903" w:rsidRPr="0036686B" w:rsidRDefault="00735903" w:rsidP="00735903">
            <w:pPr>
              <w:rPr>
                <w:ins w:id="454" w:author="犬伏" w:date="2025-06-16T08:45:00Z"/>
                <w:sz w:val="16"/>
                <w:szCs w:val="16"/>
              </w:rPr>
            </w:pPr>
            <w:ins w:id="455" w:author="犬伏" w:date="2025-06-16T08:45:00Z">
              <w:r w:rsidRPr="0036686B">
                <w:rPr>
                  <w:rFonts w:hint="eastAsia"/>
                  <w:sz w:val="16"/>
                  <w:szCs w:val="16"/>
                </w:rPr>
                <w:t>派××</w:t>
              </w:r>
              <w:r w:rsidRPr="0036686B">
                <w:rPr>
                  <w:sz w:val="16"/>
                  <w:szCs w:val="16"/>
                </w:rPr>
                <w:t>-××××××</w:t>
              </w:r>
            </w:ins>
          </w:p>
        </w:tc>
      </w:tr>
      <w:tr w:rsidR="00735903" w:rsidRPr="00C41465" w14:paraId="7AEBD5A7" w14:textId="77777777" w:rsidTr="00735903">
        <w:trPr>
          <w:trHeight w:val="317"/>
          <w:jc w:val="center"/>
          <w:ins w:id="456" w:author="犬伏" w:date="2025-06-16T08:45:00Z"/>
        </w:trPr>
        <w:tc>
          <w:tcPr>
            <w:tcW w:w="860" w:type="dxa"/>
            <w:vMerge/>
            <w:vAlign w:val="center"/>
          </w:tcPr>
          <w:p w14:paraId="025341C9" w14:textId="77777777" w:rsidR="00735903" w:rsidRPr="00DA105A" w:rsidRDefault="00735903" w:rsidP="00735903">
            <w:pPr>
              <w:jc w:val="center"/>
              <w:rPr>
                <w:ins w:id="457" w:author="犬伏" w:date="2025-06-16T08:45:00Z"/>
                <w:sz w:val="16"/>
                <w:szCs w:val="16"/>
              </w:rPr>
            </w:pPr>
          </w:p>
        </w:tc>
        <w:tc>
          <w:tcPr>
            <w:tcW w:w="1572" w:type="dxa"/>
          </w:tcPr>
          <w:p w14:paraId="4F0F7231" w14:textId="77777777" w:rsidR="00735903" w:rsidRPr="00DA105A" w:rsidRDefault="00735903" w:rsidP="00735903">
            <w:pPr>
              <w:jc w:val="center"/>
              <w:rPr>
                <w:ins w:id="458" w:author="犬伏" w:date="2025-06-16T08:45:00Z"/>
                <w:sz w:val="16"/>
                <w:szCs w:val="16"/>
              </w:rPr>
            </w:pPr>
            <w:ins w:id="459" w:author="犬伏" w:date="2025-06-16T08:45:00Z">
              <w:r w:rsidRPr="00DA105A">
                <w:rPr>
                  <w:rFonts w:hint="eastAsia"/>
                  <w:sz w:val="16"/>
                  <w:szCs w:val="16"/>
                </w:rPr>
                <w:t>住所</w:t>
              </w:r>
            </w:ins>
          </w:p>
        </w:tc>
        <w:tc>
          <w:tcPr>
            <w:tcW w:w="8195" w:type="dxa"/>
            <w:gridSpan w:val="9"/>
            <w:vAlign w:val="center"/>
          </w:tcPr>
          <w:p w14:paraId="1E9CA828" w14:textId="77777777" w:rsidR="00735903" w:rsidRPr="00DA105A" w:rsidRDefault="00735903" w:rsidP="00735903">
            <w:pPr>
              <w:rPr>
                <w:ins w:id="460" w:author="犬伏" w:date="2025-06-16T08:45:00Z"/>
                <w:sz w:val="16"/>
                <w:szCs w:val="16"/>
              </w:rPr>
            </w:pPr>
            <w:ins w:id="461" w:author="犬伏" w:date="2025-06-16T08:45:00Z">
              <w:r w:rsidRPr="00DA105A">
                <w:rPr>
                  <w:rFonts w:hint="eastAsia"/>
                  <w:sz w:val="16"/>
                  <w:szCs w:val="16"/>
                </w:rPr>
                <w:t>神戸市〇〇区〇〇町〇丁目〇番地〇</w:t>
              </w:r>
            </w:ins>
          </w:p>
        </w:tc>
      </w:tr>
      <w:tr w:rsidR="00735903" w:rsidRPr="00C41465" w14:paraId="3FFAD162" w14:textId="77777777" w:rsidTr="00735903">
        <w:trPr>
          <w:trHeight w:val="304"/>
          <w:jc w:val="center"/>
          <w:ins w:id="462" w:author="犬伏" w:date="2025-06-16T08:45:00Z"/>
        </w:trPr>
        <w:tc>
          <w:tcPr>
            <w:tcW w:w="860" w:type="dxa"/>
            <w:vMerge/>
          </w:tcPr>
          <w:p w14:paraId="447060AD" w14:textId="77777777" w:rsidR="00735903" w:rsidRPr="00DA105A" w:rsidRDefault="00735903" w:rsidP="00735903">
            <w:pPr>
              <w:rPr>
                <w:ins w:id="463" w:author="犬伏" w:date="2025-06-16T08:45:00Z"/>
                <w:sz w:val="16"/>
                <w:szCs w:val="16"/>
              </w:rPr>
            </w:pPr>
          </w:p>
        </w:tc>
        <w:tc>
          <w:tcPr>
            <w:tcW w:w="1572" w:type="dxa"/>
          </w:tcPr>
          <w:p w14:paraId="2639B42D" w14:textId="77777777" w:rsidR="00735903" w:rsidRPr="00DA105A" w:rsidRDefault="00735903" w:rsidP="00735903">
            <w:pPr>
              <w:jc w:val="center"/>
              <w:rPr>
                <w:ins w:id="464" w:author="犬伏" w:date="2025-06-16T08:45:00Z"/>
                <w:sz w:val="16"/>
                <w:szCs w:val="16"/>
              </w:rPr>
            </w:pPr>
            <w:ins w:id="465" w:author="犬伏" w:date="2025-06-16T08:45:00Z">
              <w:r w:rsidRPr="00DA105A">
                <w:rPr>
                  <w:rFonts w:hint="eastAsia"/>
                  <w:sz w:val="16"/>
                  <w:szCs w:val="16"/>
                </w:rPr>
                <w:t>責任者</w:t>
              </w:r>
            </w:ins>
          </w:p>
        </w:tc>
        <w:tc>
          <w:tcPr>
            <w:tcW w:w="8195" w:type="dxa"/>
            <w:gridSpan w:val="9"/>
            <w:vAlign w:val="center"/>
          </w:tcPr>
          <w:p w14:paraId="0EC1E856" w14:textId="77777777" w:rsidR="00735903" w:rsidRPr="00DA105A" w:rsidRDefault="00735903" w:rsidP="00735903">
            <w:pPr>
              <w:rPr>
                <w:ins w:id="466" w:author="犬伏" w:date="2025-06-16T08:45:00Z"/>
                <w:sz w:val="16"/>
                <w:szCs w:val="16"/>
              </w:rPr>
            </w:pPr>
            <w:ins w:id="467" w:author="犬伏" w:date="2025-06-16T08:45:00Z">
              <w:r w:rsidRPr="00DA105A">
                <w:rPr>
                  <w:rFonts w:hint="eastAsia"/>
                  <w:sz w:val="16"/>
                  <w:szCs w:val="16"/>
                </w:rPr>
                <w:t>〇〇課長　〇〇　〇〇　（</w:t>
              </w:r>
              <w:r w:rsidRPr="00DA105A">
                <w:rPr>
                  <w:sz w:val="16"/>
                  <w:szCs w:val="16"/>
                </w:rPr>
                <w:t>TEL）078-×××-××××</w:t>
              </w:r>
            </w:ins>
          </w:p>
        </w:tc>
      </w:tr>
    </w:tbl>
    <w:p w14:paraId="143F618A" w14:textId="77777777" w:rsidR="00735903" w:rsidRDefault="00735903" w:rsidP="00735903">
      <w:pPr>
        <w:jc w:val="left"/>
        <w:rPr>
          <w:ins w:id="468" w:author="犬伏" w:date="2025-06-16T08:45:00Z"/>
          <w:rFonts w:ascii="ＭＳ 明朝" w:hAnsi="ＭＳ 明朝"/>
          <w:color w:val="00B0F0"/>
          <w:sz w:val="16"/>
          <w:szCs w:val="16"/>
        </w:rPr>
      </w:pPr>
    </w:p>
    <w:p w14:paraId="2EB338AA" w14:textId="532E6E68" w:rsidR="00735903" w:rsidRPr="00985987" w:rsidRDefault="00735903" w:rsidP="00735903">
      <w:pPr>
        <w:jc w:val="left"/>
        <w:rPr>
          <w:ins w:id="469" w:author="犬伏" w:date="2025-06-16T08:45:00Z"/>
          <w:rFonts w:ascii="ＭＳ 明朝" w:hAnsi="ＭＳ 明朝"/>
          <w:sz w:val="16"/>
          <w:szCs w:val="16"/>
        </w:rPr>
      </w:pPr>
      <w:ins w:id="470" w:author="犬伏" w:date="2025-06-16T08:45:00Z">
        <w:r>
          <w:rPr>
            <w:rFonts w:ascii="ＭＳ 明朝" w:hAnsi="ＭＳ 明朝"/>
            <w:color w:val="00B0F0"/>
            <w:sz w:val="16"/>
            <w:szCs w:val="16"/>
          </w:rPr>
          <w:br w:type="page"/>
        </w:r>
        <w:r>
          <w:rPr>
            <w:rFonts w:ascii="ＭＳ 明朝" w:hAnsi="ＭＳ 明朝" w:hint="eastAsia"/>
            <w:sz w:val="16"/>
            <w:szCs w:val="16"/>
          </w:rPr>
          <w:lastRenderedPageBreak/>
          <w:t>【</w:t>
        </w:r>
      </w:ins>
      <w:ins w:id="471" w:author="犬伏" w:date="2025-06-16T08:51:00Z">
        <w:r>
          <w:rPr>
            <w:rFonts w:ascii="ＭＳ 明朝" w:hAnsi="ＭＳ 明朝" w:hint="eastAsia"/>
            <w:sz w:val="16"/>
            <w:szCs w:val="16"/>
          </w:rPr>
          <w:t>４</w:t>
        </w:r>
      </w:ins>
      <w:ins w:id="472" w:author="犬伏" w:date="2025-06-16T08:45:00Z">
        <w:r w:rsidRPr="000307A4">
          <w:rPr>
            <w:rFonts w:ascii="ＭＳ 明朝" w:hAnsi="ＭＳ 明朝" w:hint="eastAsia"/>
            <w:sz w:val="16"/>
            <w:szCs w:val="16"/>
          </w:rPr>
          <w:t>】</w:t>
        </w:r>
      </w:ins>
    </w:p>
    <w:tbl>
      <w:tblPr>
        <w:tblStyle w:val="a3"/>
        <w:tblW w:w="10627" w:type="dxa"/>
        <w:jc w:val="center"/>
        <w:tblLook w:val="04A0" w:firstRow="1" w:lastRow="0" w:firstColumn="1" w:lastColumn="0" w:noHBand="0" w:noVBand="1"/>
      </w:tblPr>
      <w:tblGrid>
        <w:gridCol w:w="860"/>
        <w:gridCol w:w="1572"/>
        <w:gridCol w:w="1594"/>
        <w:gridCol w:w="1127"/>
        <w:gridCol w:w="262"/>
        <w:gridCol w:w="846"/>
        <w:gridCol w:w="99"/>
        <w:gridCol w:w="553"/>
        <w:gridCol w:w="521"/>
        <w:gridCol w:w="587"/>
        <w:gridCol w:w="2606"/>
      </w:tblGrid>
      <w:tr w:rsidR="00735903" w:rsidRPr="00C41465" w14:paraId="682AAA87" w14:textId="77777777" w:rsidTr="00735903">
        <w:trPr>
          <w:trHeight w:val="202"/>
          <w:jc w:val="center"/>
          <w:ins w:id="473" w:author="犬伏" w:date="2025-06-16T08:45:00Z"/>
        </w:trPr>
        <w:tc>
          <w:tcPr>
            <w:tcW w:w="860" w:type="dxa"/>
            <w:vMerge w:val="restart"/>
            <w:textDirection w:val="tbRlV"/>
            <w:vAlign w:val="center"/>
          </w:tcPr>
          <w:p w14:paraId="2C91A48E" w14:textId="77777777" w:rsidR="00735903" w:rsidRPr="0036686B" w:rsidRDefault="00735903" w:rsidP="00735903">
            <w:pPr>
              <w:spacing w:line="240" w:lineRule="exact"/>
              <w:ind w:left="113" w:right="113"/>
              <w:jc w:val="center"/>
              <w:rPr>
                <w:ins w:id="474" w:author="犬伏" w:date="2025-06-16T08:45:00Z"/>
                <w:sz w:val="16"/>
                <w:szCs w:val="16"/>
              </w:rPr>
            </w:pPr>
            <w:ins w:id="475" w:author="犬伏" w:date="2025-06-16T08:45:00Z">
              <w:r w:rsidRPr="0036686B">
                <w:rPr>
                  <w:rFonts w:hint="eastAsia"/>
                  <w:sz w:val="16"/>
                  <w:szCs w:val="16"/>
                </w:rPr>
                <w:t>派遣先</w:t>
              </w:r>
            </w:ins>
          </w:p>
        </w:tc>
        <w:tc>
          <w:tcPr>
            <w:tcW w:w="1572" w:type="dxa"/>
            <w:vAlign w:val="center"/>
          </w:tcPr>
          <w:p w14:paraId="6A62AA69" w14:textId="77777777" w:rsidR="00735903" w:rsidRPr="0036686B" w:rsidRDefault="00735903" w:rsidP="00735903">
            <w:pPr>
              <w:spacing w:line="240" w:lineRule="exact"/>
              <w:jc w:val="center"/>
              <w:rPr>
                <w:ins w:id="476" w:author="犬伏" w:date="2025-06-16T08:45:00Z"/>
                <w:sz w:val="16"/>
                <w:szCs w:val="16"/>
              </w:rPr>
            </w:pPr>
            <w:ins w:id="477" w:author="犬伏" w:date="2025-06-16T08:45:00Z">
              <w:r w:rsidRPr="0036686B">
                <w:rPr>
                  <w:rFonts w:hint="eastAsia"/>
                  <w:sz w:val="16"/>
                  <w:szCs w:val="16"/>
                </w:rPr>
                <w:t>名称</w:t>
              </w:r>
            </w:ins>
          </w:p>
        </w:tc>
        <w:tc>
          <w:tcPr>
            <w:tcW w:w="8195" w:type="dxa"/>
            <w:gridSpan w:val="9"/>
            <w:vAlign w:val="center"/>
          </w:tcPr>
          <w:p w14:paraId="66305B47" w14:textId="4BE5290B" w:rsidR="00735903" w:rsidRPr="0036686B" w:rsidRDefault="00735903" w:rsidP="00735903">
            <w:pPr>
              <w:spacing w:line="240" w:lineRule="exact"/>
              <w:rPr>
                <w:ins w:id="478" w:author="犬伏" w:date="2025-06-16T08:45:00Z"/>
                <w:sz w:val="16"/>
                <w:szCs w:val="16"/>
              </w:rPr>
            </w:pPr>
            <w:ins w:id="479" w:author="犬伏" w:date="2025-06-16T08:51:00Z">
              <w:r w:rsidRPr="00735903">
                <w:rPr>
                  <w:rFonts w:hint="eastAsia"/>
                  <w:sz w:val="16"/>
                  <w:szCs w:val="16"/>
                </w:rPr>
                <w:t>神戸市行財政局税務部市民税第１課　中央市税の窓口</w:t>
              </w:r>
            </w:ins>
            <w:ins w:id="480" w:author="犬伏" w:date="2025-06-16T08:45:00Z">
              <w:r w:rsidRPr="0036686B">
                <w:rPr>
                  <w:rFonts w:hint="eastAsia"/>
                  <w:sz w:val="16"/>
                  <w:szCs w:val="16"/>
                </w:rPr>
                <w:t xml:space="preserve">　</w:t>
              </w:r>
            </w:ins>
          </w:p>
        </w:tc>
      </w:tr>
      <w:tr w:rsidR="00735903" w:rsidRPr="00C41465" w14:paraId="1B884686" w14:textId="77777777" w:rsidTr="00735903">
        <w:trPr>
          <w:trHeight w:val="529"/>
          <w:jc w:val="center"/>
          <w:ins w:id="481" w:author="犬伏" w:date="2025-06-16T08:45:00Z"/>
        </w:trPr>
        <w:tc>
          <w:tcPr>
            <w:tcW w:w="860" w:type="dxa"/>
            <w:vMerge/>
          </w:tcPr>
          <w:p w14:paraId="47DCE0EC" w14:textId="77777777" w:rsidR="00735903" w:rsidRPr="00DA105A" w:rsidRDefault="00735903" w:rsidP="00735903">
            <w:pPr>
              <w:spacing w:line="240" w:lineRule="exact"/>
              <w:jc w:val="center"/>
              <w:rPr>
                <w:ins w:id="482" w:author="犬伏" w:date="2025-06-16T08:45:00Z"/>
                <w:sz w:val="16"/>
                <w:szCs w:val="16"/>
              </w:rPr>
            </w:pPr>
          </w:p>
        </w:tc>
        <w:tc>
          <w:tcPr>
            <w:tcW w:w="1572" w:type="dxa"/>
            <w:vAlign w:val="center"/>
          </w:tcPr>
          <w:p w14:paraId="7FAD9C71" w14:textId="77777777" w:rsidR="00735903" w:rsidRPr="00DA105A" w:rsidRDefault="00735903" w:rsidP="00735903">
            <w:pPr>
              <w:spacing w:line="240" w:lineRule="exact"/>
              <w:jc w:val="center"/>
              <w:rPr>
                <w:ins w:id="483" w:author="犬伏" w:date="2025-06-16T08:45:00Z"/>
                <w:sz w:val="16"/>
                <w:szCs w:val="16"/>
              </w:rPr>
            </w:pPr>
            <w:ins w:id="484" w:author="犬伏" w:date="2025-06-16T08:45:00Z">
              <w:r w:rsidRPr="00DA105A">
                <w:rPr>
                  <w:rFonts w:hint="eastAsia"/>
                  <w:sz w:val="16"/>
                  <w:szCs w:val="16"/>
                </w:rPr>
                <w:t>就業場所</w:t>
              </w:r>
            </w:ins>
          </w:p>
        </w:tc>
        <w:tc>
          <w:tcPr>
            <w:tcW w:w="8195" w:type="dxa"/>
            <w:gridSpan w:val="9"/>
            <w:vAlign w:val="center"/>
          </w:tcPr>
          <w:p w14:paraId="0C5056B5" w14:textId="77777777" w:rsidR="00735903" w:rsidRPr="00735903" w:rsidRDefault="00735903" w:rsidP="00735903">
            <w:pPr>
              <w:spacing w:line="240" w:lineRule="exact"/>
              <w:rPr>
                <w:ins w:id="485" w:author="犬伏" w:date="2025-06-16T08:52:00Z"/>
                <w:sz w:val="16"/>
                <w:szCs w:val="16"/>
              </w:rPr>
            </w:pPr>
            <w:ins w:id="486" w:author="犬伏" w:date="2025-06-16T08:52:00Z">
              <w:r w:rsidRPr="00735903">
                <w:rPr>
                  <w:rFonts w:hint="eastAsia"/>
                  <w:sz w:val="16"/>
                  <w:szCs w:val="16"/>
                </w:rPr>
                <w:t>神戸市中央区東町</w:t>
              </w:r>
              <w:r w:rsidRPr="00735903">
                <w:rPr>
                  <w:sz w:val="16"/>
                  <w:szCs w:val="16"/>
                </w:rPr>
                <w:t>115番地</w:t>
              </w:r>
            </w:ins>
          </w:p>
          <w:p w14:paraId="3395F943" w14:textId="011B1D4C" w:rsidR="00735903" w:rsidRPr="00DA105A" w:rsidRDefault="00735903" w:rsidP="00735903">
            <w:pPr>
              <w:spacing w:line="240" w:lineRule="exact"/>
              <w:rPr>
                <w:ins w:id="487" w:author="犬伏" w:date="2025-06-16T08:45:00Z"/>
                <w:sz w:val="16"/>
                <w:szCs w:val="16"/>
              </w:rPr>
            </w:pPr>
            <w:ins w:id="488" w:author="犬伏" w:date="2025-06-16T08:52:00Z">
              <w:r w:rsidRPr="00735903">
                <w:rPr>
                  <w:rFonts w:hint="eastAsia"/>
                  <w:sz w:val="16"/>
                  <w:szCs w:val="16"/>
                </w:rPr>
                <w:t>神戸市行財政局税務部市民税第１課　中央市税の窓口　　（</w:t>
              </w:r>
              <w:r w:rsidRPr="00735903">
                <w:rPr>
                  <w:sz w:val="16"/>
                  <w:szCs w:val="16"/>
                </w:rPr>
                <w:t>TEL）078-335-7511</w:t>
              </w:r>
            </w:ins>
          </w:p>
        </w:tc>
      </w:tr>
      <w:tr w:rsidR="00735903" w:rsidRPr="00C41465" w14:paraId="10D52460" w14:textId="77777777" w:rsidTr="00735903">
        <w:trPr>
          <w:trHeight w:val="214"/>
          <w:jc w:val="center"/>
          <w:ins w:id="489" w:author="犬伏" w:date="2025-06-16T08:45:00Z"/>
        </w:trPr>
        <w:tc>
          <w:tcPr>
            <w:tcW w:w="860" w:type="dxa"/>
            <w:vMerge/>
          </w:tcPr>
          <w:p w14:paraId="56064B95" w14:textId="77777777" w:rsidR="00735903" w:rsidRPr="00DA105A" w:rsidRDefault="00735903" w:rsidP="00735903">
            <w:pPr>
              <w:spacing w:line="240" w:lineRule="exact"/>
              <w:jc w:val="center"/>
              <w:rPr>
                <w:ins w:id="490" w:author="犬伏" w:date="2025-06-16T08:45:00Z"/>
                <w:sz w:val="16"/>
                <w:szCs w:val="16"/>
              </w:rPr>
            </w:pPr>
          </w:p>
        </w:tc>
        <w:tc>
          <w:tcPr>
            <w:tcW w:w="1572" w:type="dxa"/>
          </w:tcPr>
          <w:p w14:paraId="4A8E8937" w14:textId="77777777" w:rsidR="00735903" w:rsidRPr="00DA105A" w:rsidRDefault="00735903" w:rsidP="00735903">
            <w:pPr>
              <w:spacing w:line="240" w:lineRule="exact"/>
              <w:jc w:val="center"/>
              <w:rPr>
                <w:ins w:id="491" w:author="犬伏" w:date="2025-06-16T08:45:00Z"/>
                <w:sz w:val="16"/>
                <w:szCs w:val="16"/>
              </w:rPr>
            </w:pPr>
            <w:ins w:id="492" w:author="犬伏" w:date="2025-06-16T08:45:00Z">
              <w:r w:rsidRPr="00DA105A">
                <w:rPr>
                  <w:rFonts w:hint="eastAsia"/>
                  <w:sz w:val="16"/>
                  <w:szCs w:val="16"/>
                </w:rPr>
                <w:t>組織単位</w:t>
              </w:r>
            </w:ins>
          </w:p>
        </w:tc>
        <w:tc>
          <w:tcPr>
            <w:tcW w:w="8195" w:type="dxa"/>
            <w:gridSpan w:val="9"/>
            <w:vAlign w:val="center"/>
          </w:tcPr>
          <w:p w14:paraId="5932E702" w14:textId="77777777" w:rsidR="00735903" w:rsidRPr="00DA105A" w:rsidRDefault="00735903" w:rsidP="00735903">
            <w:pPr>
              <w:spacing w:line="240" w:lineRule="exact"/>
              <w:rPr>
                <w:ins w:id="493" w:author="犬伏" w:date="2025-06-16T08:45:00Z"/>
                <w:sz w:val="16"/>
                <w:szCs w:val="16"/>
              </w:rPr>
            </w:pPr>
            <w:ins w:id="494" w:author="犬伏" w:date="2025-06-16T08:45:00Z">
              <w:r w:rsidRPr="00DA105A">
                <w:rPr>
                  <w:rFonts w:hint="eastAsia"/>
                  <w:sz w:val="16"/>
                  <w:szCs w:val="16"/>
                </w:rPr>
                <w:t>（名称）</w:t>
              </w:r>
              <w:r>
                <w:rPr>
                  <w:rFonts w:hint="eastAsia"/>
                  <w:sz w:val="16"/>
                  <w:szCs w:val="16"/>
                </w:rPr>
                <w:t>神戸市行財政局税務部市民税第１課</w:t>
              </w:r>
              <w:r w:rsidRPr="00DA105A">
                <w:rPr>
                  <w:rFonts w:hint="eastAsia"/>
                  <w:sz w:val="16"/>
                  <w:szCs w:val="16"/>
                </w:rPr>
                <w:t xml:space="preserve">　（組織の長の職名）</w:t>
              </w:r>
              <w:r>
                <w:rPr>
                  <w:rFonts w:hint="eastAsia"/>
                  <w:sz w:val="16"/>
                  <w:szCs w:val="16"/>
                </w:rPr>
                <w:t>市民税第１</w:t>
              </w:r>
              <w:r w:rsidRPr="00DA105A">
                <w:rPr>
                  <w:rFonts w:hint="eastAsia"/>
                  <w:sz w:val="16"/>
                  <w:szCs w:val="16"/>
                </w:rPr>
                <w:t>課長</w:t>
              </w:r>
            </w:ins>
          </w:p>
        </w:tc>
      </w:tr>
      <w:tr w:rsidR="00735903" w:rsidRPr="00C41465" w14:paraId="2AAC26B2" w14:textId="77777777" w:rsidTr="00735903">
        <w:trPr>
          <w:trHeight w:val="202"/>
          <w:jc w:val="center"/>
          <w:ins w:id="495" w:author="犬伏" w:date="2025-06-16T08:45:00Z"/>
        </w:trPr>
        <w:tc>
          <w:tcPr>
            <w:tcW w:w="860" w:type="dxa"/>
            <w:vMerge/>
          </w:tcPr>
          <w:p w14:paraId="5BE138E3" w14:textId="77777777" w:rsidR="00735903" w:rsidRPr="00DA105A" w:rsidRDefault="00735903" w:rsidP="00735903">
            <w:pPr>
              <w:spacing w:line="240" w:lineRule="exact"/>
              <w:jc w:val="center"/>
              <w:rPr>
                <w:ins w:id="496" w:author="犬伏" w:date="2025-06-16T08:45:00Z"/>
                <w:sz w:val="16"/>
                <w:szCs w:val="16"/>
              </w:rPr>
            </w:pPr>
          </w:p>
        </w:tc>
        <w:tc>
          <w:tcPr>
            <w:tcW w:w="1572" w:type="dxa"/>
          </w:tcPr>
          <w:p w14:paraId="6A503747" w14:textId="77777777" w:rsidR="00735903" w:rsidRPr="00DA105A" w:rsidRDefault="00735903" w:rsidP="00735903">
            <w:pPr>
              <w:spacing w:line="240" w:lineRule="exact"/>
              <w:jc w:val="center"/>
              <w:rPr>
                <w:ins w:id="497" w:author="犬伏" w:date="2025-06-16T08:45:00Z"/>
                <w:sz w:val="16"/>
                <w:szCs w:val="16"/>
              </w:rPr>
            </w:pPr>
            <w:ins w:id="498" w:author="犬伏" w:date="2025-06-16T08:45:00Z">
              <w:r w:rsidRPr="00DA105A">
                <w:rPr>
                  <w:rFonts w:hint="eastAsia"/>
                  <w:sz w:val="16"/>
                  <w:szCs w:val="16"/>
                </w:rPr>
                <w:t>指揮命令者</w:t>
              </w:r>
            </w:ins>
          </w:p>
        </w:tc>
        <w:tc>
          <w:tcPr>
            <w:tcW w:w="8195" w:type="dxa"/>
            <w:gridSpan w:val="9"/>
            <w:vAlign w:val="center"/>
          </w:tcPr>
          <w:p w14:paraId="22657E54" w14:textId="494147CB" w:rsidR="00735903" w:rsidRPr="00DA105A" w:rsidRDefault="00735903" w:rsidP="00735903">
            <w:pPr>
              <w:spacing w:line="240" w:lineRule="exact"/>
              <w:rPr>
                <w:ins w:id="499" w:author="犬伏" w:date="2025-06-16T08:45:00Z"/>
                <w:sz w:val="16"/>
                <w:szCs w:val="16"/>
              </w:rPr>
            </w:pPr>
            <w:ins w:id="500" w:author="犬伏" w:date="2025-06-16T08:52:00Z">
              <w:r w:rsidRPr="002D7E06">
                <w:rPr>
                  <w:rFonts w:hint="eastAsia"/>
                  <w:sz w:val="16"/>
                  <w:szCs w:val="16"/>
                </w:rPr>
                <w:t>市民税第１課　中央市税の窓口　税務マネージャー　内藤　憲史</w:t>
              </w:r>
            </w:ins>
          </w:p>
        </w:tc>
      </w:tr>
      <w:tr w:rsidR="00735903" w:rsidRPr="00C41465" w14:paraId="585B77DF" w14:textId="77777777" w:rsidTr="00735903">
        <w:trPr>
          <w:trHeight w:val="214"/>
          <w:jc w:val="center"/>
          <w:ins w:id="501" w:author="犬伏" w:date="2025-06-16T08:45:00Z"/>
        </w:trPr>
        <w:tc>
          <w:tcPr>
            <w:tcW w:w="860" w:type="dxa"/>
            <w:vMerge/>
          </w:tcPr>
          <w:p w14:paraId="29554DC3" w14:textId="77777777" w:rsidR="00735903" w:rsidRPr="00DA105A" w:rsidRDefault="00735903" w:rsidP="00735903">
            <w:pPr>
              <w:spacing w:line="240" w:lineRule="exact"/>
              <w:jc w:val="center"/>
              <w:rPr>
                <w:ins w:id="502" w:author="犬伏" w:date="2025-06-16T08:45:00Z"/>
                <w:sz w:val="16"/>
                <w:szCs w:val="16"/>
              </w:rPr>
            </w:pPr>
          </w:p>
        </w:tc>
        <w:tc>
          <w:tcPr>
            <w:tcW w:w="1572" w:type="dxa"/>
          </w:tcPr>
          <w:p w14:paraId="4894F62D" w14:textId="77777777" w:rsidR="00735903" w:rsidRPr="00DA105A" w:rsidRDefault="00735903" w:rsidP="00735903">
            <w:pPr>
              <w:spacing w:line="240" w:lineRule="exact"/>
              <w:jc w:val="center"/>
              <w:rPr>
                <w:ins w:id="503" w:author="犬伏" w:date="2025-06-16T08:45:00Z"/>
                <w:sz w:val="16"/>
                <w:szCs w:val="16"/>
              </w:rPr>
            </w:pPr>
            <w:ins w:id="504" w:author="犬伏" w:date="2025-06-16T08:45:00Z">
              <w:r w:rsidRPr="00DA105A">
                <w:rPr>
                  <w:rFonts w:hint="eastAsia"/>
                  <w:sz w:val="16"/>
                  <w:szCs w:val="16"/>
                </w:rPr>
                <w:t>責任者</w:t>
              </w:r>
            </w:ins>
          </w:p>
        </w:tc>
        <w:tc>
          <w:tcPr>
            <w:tcW w:w="8195" w:type="dxa"/>
            <w:gridSpan w:val="9"/>
            <w:vAlign w:val="center"/>
          </w:tcPr>
          <w:p w14:paraId="15B4E901" w14:textId="710AC549" w:rsidR="00735903" w:rsidRPr="00DA105A" w:rsidRDefault="00735903" w:rsidP="00735903">
            <w:pPr>
              <w:spacing w:line="240" w:lineRule="exact"/>
              <w:rPr>
                <w:ins w:id="505" w:author="犬伏" w:date="2025-06-16T08:45:00Z"/>
                <w:sz w:val="16"/>
                <w:szCs w:val="16"/>
              </w:rPr>
            </w:pPr>
            <w:ins w:id="506" w:author="犬伏" w:date="2025-06-16T08:45:00Z">
              <w:r w:rsidRPr="00D7476D">
                <w:rPr>
                  <w:rFonts w:hint="eastAsia"/>
                  <w:sz w:val="16"/>
                  <w:szCs w:val="16"/>
                </w:rPr>
                <w:t>市民税第</w:t>
              </w:r>
              <w:r w:rsidRPr="00D7476D">
                <w:rPr>
                  <w:sz w:val="16"/>
                  <w:szCs w:val="16"/>
                </w:rPr>
                <w:t>1課長　松木　徳子　（TEL）</w:t>
              </w:r>
            </w:ins>
            <w:ins w:id="507" w:author="犬伏" w:date="2025-06-16T09:06:00Z">
              <w:r w:rsidR="00A224CC" w:rsidRPr="00735903">
                <w:rPr>
                  <w:sz w:val="16"/>
                  <w:szCs w:val="16"/>
                </w:rPr>
                <w:t>078-335-7511</w:t>
              </w:r>
            </w:ins>
          </w:p>
        </w:tc>
      </w:tr>
      <w:tr w:rsidR="00735903" w:rsidRPr="00C41465" w14:paraId="19011FE9" w14:textId="77777777" w:rsidTr="00735903">
        <w:trPr>
          <w:trHeight w:val="202"/>
          <w:jc w:val="center"/>
          <w:ins w:id="508" w:author="犬伏" w:date="2025-06-16T08:45:00Z"/>
        </w:trPr>
        <w:tc>
          <w:tcPr>
            <w:tcW w:w="860" w:type="dxa"/>
            <w:vMerge w:val="restart"/>
            <w:textDirection w:val="tbRlV"/>
            <w:vAlign w:val="center"/>
          </w:tcPr>
          <w:p w14:paraId="48127BCE" w14:textId="77777777" w:rsidR="00735903" w:rsidRPr="0036686B" w:rsidRDefault="00735903" w:rsidP="00735903">
            <w:pPr>
              <w:spacing w:line="240" w:lineRule="exact"/>
              <w:ind w:left="113" w:right="113"/>
              <w:jc w:val="center"/>
              <w:rPr>
                <w:ins w:id="509" w:author="犬伏" w:date="2025-06-16T08:45:00Z"/>
                <w:sz w:val="16"/>
                <w:szCs w:val="16"/>
              </w:rPr>
            </w:pPr>
            <w:ins w:id="510" w:author="犬伏" w:date="2025-06-16T08:45:00Z">
              <w:r w:rsidRPr="0036686B">
                <w:rPr>
                  <w:rFonts w:hint="eastAsia"/>
                  <w:sz w:val="16"/>
                  <w:szCs w:val="16"/>
                </w:rPr>
                <w:t>派遣条件等</w:t>
              </w:r>
            </w:ins>
          </w:p>
        </w:tc>
        <w:tc>
          <w:tcPr>
            <w:tcW w:w="6574" w:type="dxa"/>
            <w:gridSpan w:val="8"/>
            <w:tcBorders>
              <w:right w:val="single" w:sz="4" w:space="0" w:color="auto"/>
            </w:tcBorders>
          </w:tcPr>
          <w:p w14:paraId="082466DB" w14:textId="77777777" w:rsidR="00735903" w:rsidRPr="0036686B" w:rsidRDefault="00735903" w:rsidP="00735903">
            <w:pPr>
              <w:spacing w:line="240" w:lineRule="exact"/>
              <w:rPr>
                <w:ins w:id="511" w:author="犬伏" w:date="2025-06-16T08:45:00Z"/>
                <w:sz w:val="16"/>
                <w:szCs w:val="16"/>
              </w:rPr>
            </w:pPr>
            <w:ins w:id="512" w:author="犬伏" w:date="2025-06-16T08:45:00Z">
              <w:r w:rsidRPr="0036686B">
                <w:rPr>
                  <w:rFonts w:hint="eastAsia"/>
                  <w:sz w:val="16"/>
                  <w:szCs w:val="16"/>
                </w:rPr>
                <w:t>派遣労働者を無期雇用派遣労働者又は</w:t>
              </w:r>
              <w:r w:rsidRPr="0036686B">
                <w:rPr>
                  <w:sz w:val="16"/>
                  <w:szCs w:val="16"/>
                </w:rPr>
                <w:t xml:space="preserve">60歳以上の者に限定するか否か　</w:t>
              </w:r>
            </w:ins>
          </w:p>
        </w:tc>
        <w:tc>
          <w:tcPr>
            <w:tcW w:w="3193" w:type="dxa"/>
            <w:gridSpan w:val="2"/>
            <w:tcBorders>
              <w:left w:val="single" w:sz="4" w:space="0" w:color="auto"/>
            </w:tcBorders>
          </w:tcPr>
          <w:p w14:paraId="778A8AF0" w14:textId="77777777" w:rsidR="00735903" w:rsidRPr="0036686B" w:rsidRDefault="00735903" w:rsidP="00735903">
            <w:pPr>
              <w:spacing w:line="240" w:lineRule="exact"/>
              <w:rPr>
                <w:ins w:id="513" w:author="犬伏" w:date="2025-06-16T08:45:00Z"/>
                <w:sz w:val="16"/>
                <w:szCs w:val="16"/>
              </w:rPr>
            </w:pPr>
            <w:ins w:id="514" w:author="犬伏" w:date="2025-06-16T08:45:00Z">
              <w:r w:rsidRPr="0036686B">
                <w:rPr>
                  <w:rFonts w:hint="eastAsia"/>
                  <w:sz w:val="16"/>
                  <w:szCs w:val="16"/>
                </w:rPr>
                <w:t xml:space="preserve">□限定する　</w:t>
              </w:r>
              <w:r>
                <w:rPr>
                  <w:rFonts w:hint="eastAsia"/>
                  <w:sz w:val="16"/>
                  <w:szCs w:val="16"/>
                </w:rPr>
                <w:t>■</w:t>
              </w:r>
              <w:r w:rsidRPr="0036686B">
                <w:rPr>
                  <w:rFonts w:hint="eastAsia"/>
                  <w:sz w:val="16"/>
                  <w:szCs w:val="16"/>
                </w:rPr>
                <w:t>限定しない</w:t>
              </w:r>
            </w:ins>
          </w:p>
        </w:tc>
      </w:tr>
      <w:tr w:rsidR="00735903" w:rsidRPr="00C41465" w14:paraId="013316DA" w14:textId="77777777" w:rsidTr="00735903">
        <w:trPr>
          <w:trHeight w:val="202"/>
          <w:jc w:val="center"/>
          <w:ins w:id="515" w:author="犬伏" w:date="2025-06-16T08:45:00Z"/>
        </w:trPr>
        <w:tc>
          <w:tcPr>
            <w:tcW w:w="860" w:type="dxa"/>
            <w:vMerge/>
          </w:tcPr>
          <w:p w14:paraId="5B31F7E6" w14:textId="77777777" w:rsidR="00735903" w:rsidRPr="00DA105A" w:rsidRDefault="00735903" w:rsidP="00735903">
            <w:pPr>
              <w:spacing w:line="240" w:lineRule="exact"/>
              <w:jc w:val="center"/>
              <w:rPr>
                <w:ins w:id="516" w:author="犬伏" w:date="2025-06-16T08:45:00Z"/>
                <w:sz w:val="16"/>
                <w:szCs w:val="16"/>
              </w:rPr>
            </w:pPr>
          </w:p>
        </w:tc>
        <w:tc>
          <w:tcPr>
            <w:tcW w:w="5500" w:type="dxa"/>
            <w:gridSpan w:val="6"/>
          </w:tcPr>
          <w:p w14:paraId="27000C9F" w14:textId="77777777" w:rsidR="00735903" w:rsidRPr="00DA105A" w:rsidRDefault="00735903" w:rsidP="00735903">
            <w:pPr>
              <w:spacing w:line="240" w:lineRule="exact"/>
              <w:rPr>
                <w:ins w:id="517" w:author="犬伏" w:date="2025-06-16T08:45:00Z"/>
                <w:sz w:val="16"/>
                <w:szCs w:val="16"/>
              </w:rPr>
            </w:pPr>
            <w:ins w:id="518" w:author="犬伏" w:date="2025-06-16T08:45:00Z">
              <w:r w:rsidRPr="00DA105A">
                <w:rPr>
                  <w:rFonts w:hint="eastAsia"/>
                  <w:sz w:val="16"/>
                  <w:szCs w:val="16"/>
                </w:rPr>
                <w:t xml:space="preserve">期間制限を受けない業務について労働者派遣に関する事項　</w:t>
              </w:r>
            </w:ins>
          </w:p>
        </w:tc>
        <w:tc>
          <w:tcPr>
            <w:tcW w:w="4267" w:type="dxa"/>
            <w:gridSpan w:val="4"/>
          </w:tcPr>
          <w:p w14:paraId="47F0EFFA" w14:textId="77777777" w:rsidR="00735903" w:rsidRPr="00DA105A" w:rsidRDefault="00735903" w:rsidP="00735903">
            <w:pPr>
              <w:spacing w:line="240" w:lineRule="exact"/>
              <w:rPr>
                <w:ins w:id="519" w:author="犬伏" w:date="2025-06-16T08:45:00Z"/>
                <w:sz w:val="16"/>
                <w:szCs w:val="16"/>
              </w:rPr>
            </w:pPr>
          </w:p>
        </w:tc>
      </w:tr>
      <w:tr w:rsidR="00735903" w:rsidRPr="00C41465" w14:paraId="6456CAC2" w14:textId="77777777" w:rsidTr="00735903">
        <w:trPr>
          <w:trHeight w:val="214"/>
          <w:jc w:val="center"/>
          <w:ins w:id="520" w:author="犬伏" w:date="2025-06-16T08:45:00Z"/>
        </w:trPr>
        <w:tc>
          <w:tcPr>
            <w:tcW w:w="860" w:type="dxa"/>
            <w:vMerge/>
          </w:tcPr>
          <w:p w14:paraId="2000522F" w14:textId="77777777" w:rsidR="00735903" w:rsidRPr="00DA105A" w:rsidRDefault="00735903" w:rsidP="00735903">
            <w:pPr>
              <w:spacing w:line="240" w:lineRule="exact"/>
              <w:jc w:val="center"/>
              <w:rPr>
                <w:ins w:id="521" w:author="犬伏" w:date="2025-06-16T08:45:00Z"/>
                <w:sz w:val="16"/>
                <w:szCs w:val="16"/>
              </w:rPr>
            </w:pPr>
          </w:p>
        </w:tc>
        <w:tc>
          <w:tcPr>
            <w:tcW w:w="4555" w:type="dxa"/>
            <w:gridSpan w:val="4"/>
          </w:tcPr>
          <w:p w14:paraId="475D9643" w14:textId="77777777" w:rsidR="00735903" w:rsidRPr="00DA105A" w:rsidRDefault="00735903" w:rsidP="00735903">
            <w:pPr>
              <w:spacing w:line="240" w:lineRule="exact"/>
              <w:rPr>
                <w:ins w:id="522" w:author="犬伏" w:date="2025-06-16T08:45:00Z"/>
                <w:sz w:val="16"/>
                <w:szCs w:val="16"/>
              </w:rPr>
            </w:pPr>
            <w:ins w:id="523" w:author="犬伏" w:date="2025-06-16T08:45:00Z">
              <w:r w:rsidRPr="00DA105A">
                <w:rPr>
                  <w:rFonts w:hint="eastAsia"/>
                  <w:sz w:val="16"/>
                  <w:szCs w:val="16"/>
                </w:rPr>
                <w:t xml:space="preserve">派遣労働者を協定対象労働者に限定するか否か　</w:t>
              </w:r>
            </w:ins>
          </w:p>
        </w:tc>
        <w:tc>
          <w:tcPr>
            <w:tcW w:w="5212" w:type="dxa"/>
            <w:gridSpan w:val="6"/>
          </w:tcPr>
          <w:p w14:paraId="6C5A6EBA" w14:textId="77777777" w:rsidR="00735903" w:rsidRPr="00DA105A" w:rsidRDefault="00735903" w:rsidP="00735903">
            <w:pPr>
              <w:spacing w:line="240" w:lineRule="exact"/>
              <w:rPr>
                <w:ins w:id="524" w:author="犬伏" w:date="2025-06-16T08:45:00Z"/>
                <w:sz w:val="16"/>
                <w:szCs w:val="16"/>
              </w:rPr>
            </w:pPr>
            <w:ins w:id="525" w:author="犬伏" w:date="2025-06-16T08:45:00Z">
              <w:r w:rsidRPr="00DA105A">
                <w:rPr>
                  <w:rFonts w:hint="eastAsia"/>
                  <w:sz w:val="16"/>
                  <w:szCs w:val="16"/>
                </w:rPr>
                <w:t xml:space="preserve">□限定する　</w:t>
              </w:r>
              <w:r>
                <w:rPr>
                  <w:rFonts w:hint="eastAsia"/>
                  <w:sz w:val="16"/>
                  <w:szCs w:val="16"/>
                </w:rPr>
                <w:t>■</w:t>
              </w:r>
              <w:r w:rsidRPr="00DA105A">
                <w:rPr>
                  <w:rFonts w:hint="eastAsia"/>
                  <w:sz w:val="16"/>
                  <w:szCs w:val="16"/>
                </w:rPr>
                <w:t>限定しない</w:t>
              </w:r>
            </w:ins>
          </w:p>
        </w:tc>
      </w:tr>
      <w:tr w:rsidR="00735903" w:rsidRPr="00C41465" w14:paraId="58A593D8" w14:textId="77777777" w:rsidTr="00735903">
        <w:trPr>
          <w:trHeight w:val="214"/>
          <w:jc w:val="center"/>
          <w:ins w:id="526" w:author="犬伏" w:date="2025-06-16T08:45:00Z"/>
        </w:trPr>
        <w:tc>
          <w:tcPr>
            <w:tcW w:w="860" w:type="dxa"/>
            <w:vMerge/>
          </w:tcPr>
          <w:p w14:paraId="70AD519C" w14:textId="77777777" w:rsidR="00735903" w:rsidRPr="00DA105A" w:rsidRDefault="00735903" w:rsidP="00735903">
            <w:pPr>
              <w:spacing w:line="240" w:lineRule="exact"/>
              <w:jc w:val="center"/>
              <w:rPr>
                <w:ins w:id="527" w:author="犬伏" w:date="2025-06-16T08:45:00Z"/>
                <w:sz w:val="16"/>
                <w:szCs w:val="16"/>
              </w:rPr>
            </w:pPr>
          </w:p>
        </w:tc>
        <w:tc>
          <w:tcPr>
            <w:tcW w:w="1572" w:type="dxa"/>
            <w:vMerge w:val="restart"/>
            <w:vAlign w:val="center"/>
          </w:tcPr>
          <w:p w14:paraId="4420C568" w14:textId="77777777" w:rsidR="00735903" w:rsidRPr="00DA105A" w:rsidRDefault="00735903" w:rsidP="00735903">
            <w:pPr>
              <w:spacing w:line="240" w:lineRule="exact"/>
              <w:jc w:val="center"/>
              <w:rPr>
                <w:ins w:id="528" w:author="犬伏" w:date="2025-06-16T08:45:00Z"/>
                <w:sz w:val="16"/>
                <w:szCs w:val="16"/>
              </w:rPr>
            </w:pPr>
            <w:ins w:id="529" w:author="犬伏" w:date="2025-06-16T08:45:00Z">
              <w:r w:rsidRPr="00DA105A">
                <w:rPr>
                  <w:rFonts w:hint="eastAsia"/>
                  <w:sz w:val="16"/>
                  <w:szCs w:val="16"/>
                </w:rPr>
                <w:t>業務内容</w:t>
              </w:r>
            </w:ins>
          </w:p>
        </w:tc>
        <w:tc>
          <w:tcPr>
            <w:tcW w:w="8195" w:type="dxa"/>
            <w:gridSpan w:val="9"/>
            <w:vAlign w:val="center"/>
          </w:tcPr>
          <w:p w14:paraId="38420AD0" w14:textId="77777777" w:rsidR="00735903" w:rsidRPr="00DA105A" w:rsidRDefault="00735903" w:rsidP="00735903">
            <w:pPr>
              <w:spacing w:line="240" w:lineRule="exact"/>
              <w:rPr>
                <w:ins w:id="530" w:author="犬伏" w:date="2025-06-16T08:45:00Z"/>
                <w:sz w:val="16"/>
                <w:szCs w:val="16"/>
              </w:rPr>
            </w:pPr>
            <w:ins w:id="531" w:author="犬伏" w:date="2025-06-16T08:45:00Z">
              <w:r w:rsidRPr="004567C8">
                <w:rPr>
                  <w:rFonts w:hint="eastAsia"/>
                  <w:sz w:val="16"/>
                  <w:szCs w:val="16"/>
                </w:rPr>
                <w:t>各区市税の窓口業務</w:t>
              </w:r>
            </w:ins>
          </w:p>
        </w:tc>
      </w:tr>
      <w:tr w:rsidR="00735903" w:rsidRPr="00C41465" w14:paraId="2C50D77B" w14:textId="77777777" w:rsidTr="00735903">
        <w:trPr>
          <w:trHeight w:val="202"/>
          <w:jc w:val="center"/>
          <w:ins w:id="532" w:author="犬伏" w:date="2025-06-16T08:45:00Z"/>
        </w:trPr>
        <w:tc>
          <w:tcPr>
            <w:tcW w:w="860" w:type="dxa"/>
            <w:vMerge/>
          </w:tcPr>
          <w:p w14:paraId="6325ADD8" w14:textId="77777777" w:rsidR="00735903" w:rsidRPr="00DA105A" w:rsidRDefault="00735903" w:rsidP="00735903">
            <w:pPr>
              <w:spacing w:line="240" w:lineRule="exact"/>
              <w:jc w:val="center"/>
              <w:rPr>
                <w:ins w:id="533" w:author="犬伏" w:date="2025-06-16T08:45:00Z"/>
                <w:sz w:val="16"/>
                <w:szCs w:val="16"/>
              </w:rPr>
            </w:pPr>
          </w:p>
        </w:tc>
        <w:tc>
          <w:tcPr>
            <w:tcW w:w="1572" w:type="dxa"/>
            <w:vMerge/>
          </w:tcPr>
          <w:p w14:paraId="378B1248" w14:textId="77777777" w:rsidR="00735903" w:rsidRPr="00DA105A" w:rsidRDefault="00735903" w:rsidP="00735903">
            <w:pPr>
              <w:spacing w:line="240" w:lineRule="exact"/>
              <w:jc w:val="center"/>
              <w:rPr>
                <w:ins w:id="534" w:author="犬伏" w:date="2025-06-16T08:45:00Z"/>
                <w:sz w:val="16"/>
                <w:szCs w:val="16"/>
              </w:rPr>
            </w:pPr>
          </w:p>
        </w:tc>
        <w:tc>
          <w:tcPr>
            <w:tcW w:w="8195" w:type="dxa"/>
            <w:gridSpan w:val="9"/>
            <w:vAlign w:val="center"/>
          </w:tcPr>
          <w:p w14:paraId="6D4933B0" w14:textId="77777777" w:rsidR="00735903" w:rsidRPr="00DA105A" w:rsidRDefault="00735903" w:rsidP="00735903">
            <w:pPr>
              <w:spacing w:line="240" w:lineRule="exact"/>
              <w:rPr>
                <w:ins w:id="535" w:author="犬伏" w:date="2025-06-16T08:45:00Z"/>
                <w:sz w:val="16"/>
                <w:szCs w:val="16"/>
              </w:rPr>
            </w:pPr>
            <w:ins w:id="536" w:author="犬伏" w:date="2025-06-16T08:45:00Z">
              <w:r w:rsidRPr="00DA105A">
                <w:rPr>
                  <w:rFonts w:hint="eastAsia"/>
                  <w:sz w:val="16"/>
                  <w:szCs w:val="16"/>
                </w:rPr>
                <w:t>（詳細）</w:t>
              </w:r>
              <w:r w:rsidRPr="004567C8">
                <w:rPr>
                  <w:rFonts w:hint="eastAsia"/>
                  <w:sz w:val="16"/>
                  <w:szCs w:val="16"/>
                </w:rPr>
                <w:t>別添「仕様書」のとおり</w:t>
              </w:r>
            </w:ins>
          </w:p>
        </w:tc>
      </w:tr>
      <w:tr w:rsidR="00735903" w:rsidRPr="00C41465" w14:paraId="4F294B73" w14:textId="77777777" w:rsidTr="00735903">
        <w:trPr>
          <w:trHeight w:val="277"/>
          <w:jc w:val="center"/>
          <w:ins w:id="537" w:author="犬伏" w:date="2025-06-16T08:45:00Z"/>
        </w:trPr>
        <w:tc>
          <w:tcPr>
            <w:tcW w:w="860" w:type="dxa"/>
            <w:vMerge/>
          </w:tcPr>
          <w:p w14:paraId="34675CEE" w14:textId="77777777" w:rsidR="00735903" w:rsidRPr="00DA105A" w:rsidRDefault="00735903" w:rsidP="00735903">
            <w:pPr>
              <w:spacing w:line="240" w:lineRule="exact"/>
              <w:jc w:val="center"/>
              <w:rPr>
                <w:ins w:id="538" w:author="犬伏" w:date="2025-06-16T08:45:00Z"/>
                <w:sz w:val="16"/>
                <w:szCs w:val="16"/>
              </w:rPr>
            </w:pPr>
          </w:p>
        </w:tc>
        <w:tc>
          <w:tcPr>
            <w:tcW w:w="3166" w:type="dxa"/>
            <w:gridSpan w:val="2"/>
            <w:vMerge w:val="restart"/>
            <w:vAlign w:val="center"/>
          </w:tcPr>
          <w:p w14:paraId="7C64E8BB" w14:textId="77777777" w:rsidR="00735903" w:rsidRPr="00DA105A" w:rsidRDefault="00735903" w:rsidP="00735903">
            <w:pPr>
              <w:spacing w:line="240" w:lineRule="exact"/>
              <w:jc w:val="center"/>
              <w:rPr>
                <w:ins w:id="539" w:author="犬伏" w:date="2025-06-16T08:45:00Z"/>
                <w:sz w:val="16"/>
                <w:szCs w:val="16"/>
              </w:rPr>
            </w:pPr>
            <w:ins w:id="540" w:author="犬伏" w:date="2025-06-16T08:45:00Z">
              <w:r w:rsidRPr="00DA105A">
                <w:rPr>
                  <w:rFonts w:hint="eastAsia"/>
                  <w:sz w:val="16"/>
                  <w:szCs w:val="16"/>
                </w:rPr>
                <w:t>従事する業務に伴う責任の程度</w:t>
              </w:r>
            </w:ins>
          </w:p>
        </w:tc>
        <w:tc>
          <w:tcPr>
            <w:tcW w:w="6601" w:type="dxa"/>
            <w:gridSpan w:val="8"/>
          </w:tcPr>
          <w:p w14:paraId="464138B5" w14:textId="77777777" w:rsidR="00735903" w:rsidRPr="00DA105A" w:rsidRDefault="00735903" w:rsidP="00735903">
            <w:pPr>
              <w:spacing w:line="240" w:lineRule="exact"/>
              <w:rPr>
                <w:ins w:id="541" w:author="犬伏" w:date="2025-06-16T08:45:00Z"/>
                <w:sz w:val="16"/>
                <w:szCs w:val="16"/>
              </w:rPr>
            </w:pPr>
            <w:ins w:id="542" w:author="犬伏" w:date="2025-06-16T08:45:00Z">
              <w:r w:rsidRPr="00DA105A">
                <w:rPr>
                  <w:rFonts w:hint="eastAsia"/>
                  <w:sz w:val="16"/>
                  <w:szCs w:val="16"/>
                </w:rPr>
                <w:t xml:space="preserve">□役職あり　</w:t>
              </w:r>
              <w:r>
                <w:rPr>
                  <w:rFonts w:hint="eastAsia"/>
                  <w:sz w:val="16"/>
                  <w:szCs w:val="16"/>
                </w:rPr>
                <w:t>■</w:t>
              </w:r>
              <w:r w:rsidRPr="00DA105A">
                <w:rPr>
                  <w:rFonts w:hint="eastAsia"/>
                  <w:sz w:val="16"/>
                  <w:szCs w:val="16"/>
                </w:rPr>
                <w:t>役職なし</w:t>
              </w:r>
            </w:ins>
          </w:p>
        </w:tc>
      </w:tr>
      <w:tr w:rsidR="00735903" w:rsidRPr="00C41465" w14:paraId="0061F769" w14:textId="77777777" w:rsidTr="00735903">
        <w:trPr>
          <w:trHeight w:val="282"/>
          <w:jc w:val="center"/>
          <w:ins w:id="543" w:author="犬伏" w:date="2025-06-16T08:45:00Z"/>
        </w:trPr>
        <w:tc>
          <w:tcPr>
            <w:tcW w:w="860" w:type="dxa"/>
            <w:vMerge/>
          </w:tcPr>
          <w:p w14:paraId="7E40507E" w14:textId="77777777" w:rsidR="00735903" w:rsidRPr="00DA105A" w:rsidRDefault="00735903" w:rsidP="00735903">
            <w:pPr>
              <w:spacing w:line="240" w:lineRule="exact"/>
              <w:jc w:val="center"/>
              <w:rPr>
                <w:ins w:id="544" w:author="犬伏" w:date="2025-06-16T08:45:00Z"/>
                <w:sz w:val="16"/>
                <w:szCs w:val="16"/>
              </w:rPr>
            </w:pPr>
          </w:p>
        </w:tc>
        <w:tc>
          <w:tcPr>
            <w:tcW w:w="3166" w:type="dxa"/>
            <w:gridSpan w:val="2"/>
            <w:vMerge/>
            <w:vAlign w:val="center"/>
          </w:tcPr>
          <w:p w14:paraId="045CEA30" w14:textId="77777777" w:rsidR="00735903" w:rsidRPr="00DA105A" w:rsidRDefault="00735903" w:rsidP="00735903">
            <w:pPr>
              <w:spacing w:line="240" w:lineRule="exact"/>
              <w:jc w:val="center"/>
              <w:rPr>
                <w:ins w:id="545" w:author="犬伏" w:date="2025-06-16T08:45:00Z"/>
                <w:sz w:val="16"/>
                <w:szCs w:val="16"/>
              </w:rPr>
            </w:pPr>
          </w:p>
        </w:tc>
        <w:tc>
          <w:tcPr>
            <w:tcW w:w="6601" w:type="dxa"/>
            <w:gridSpan w:val="8"/>
          </w:tcPr>
          <w:p w14:paraId="7B90E303" w14:textId="77777777" w:rsidR="00735903" w:rsidRPr="0036686B" w:rsidRDefault="00735903" w:rsidP="00735903">
            <w:pPr>
              <w:spacing w:line="240" w:lineRule="exact"/>
              <w:rPr>
                <w:ins w:id="546" w:author="犬伏" w:date="2025-06-16T08:45:00Z"/>
                <w:sz w:val="16"/>
                <w:szCs w:val="16"/>
              </w:rPr>
            </w:pPr>
            <w:ins w:id="547" w:author="犬伏" w:date="2025-06-16T08:45:00Z">
              <w:r w:rsidRPr="00DA105A">
                <w:rPr>
                  <w:rFonts w:hint="eastAsia"/>
                  <w:sz w:val="16"/>
                  <w:szCs w:val="16"/>
                </w:rPr>
                <w:t>（詳細）</w:t>
              </w:r>
            </w:ins>
          </w:p>
        </w:tc>
      </w:tr>
      <w:tr w:rsidR="00735903" w:rsidRPr="00C41465" w14:paraId="12842A49" w14:textId="77777777" w:rsidTr="00735903">
        <w:trPr>
          <w:trHeight w:val="202"/>
          <w:jc w:val="center"/>
          <w:ins w:id="548" w:author="犬伏" w:date="2025-06-16T08:45:00Z"/>
        </w:trPr>
        <w:tc>
          <w:tcPr>
            <w:tcW w:w="860" w:type="dxa"/>
            <w:vMerge/>
          </w:tcPr>
          <w:p w14:paraId="495D1A6F" w14:textId="77777777" w:rsidR="00735903" w:rsidRPr="00DA105A" w:rsidRDefault="00735903" w:rsidP="00735903">
            <w:pPr>
              <w:spacing w:line="240" w:lineRule="exact"/>
              <w:jc w:val="center"/>
              <w:rPr>
                <w:ins w:id="549" w:author="犬伏" w:date="2025-06-16T08:45:00Z"/>
                <w:sz w:val="16"/>
                <w:szCs w:val="16"/>
              </w:rPr>
            </w:pPr>
          </w:p>
        </w:tc>
        <w:tc>
          <w:tcPr>
            <w:tcW w:w="1572" w:type="dxa"/>
          </w:tcPr>
          <w:p w14:paraId="13CC035F" w14:textId="77777777" w:rsidR="00735903" w:rsidRPr="00DA105A" w:rsidRDefault="00735903" w:rsidP="00735903">
            <w:pPr>
              <w:spacing w:line="240" w:lineRule="exact"/>
              <w:jc w:val="center"/>
              <w:rPr>
                <w:ins w:id="550" w:author="犬伏" w:date="2025-06-16T08:45:00Z"/>
                <w:sz w:val="16"/>
                <w:szCs w:val="16"/>
              </w:rPr>
            </w:pPr>
            <w:ins w:id="551" w:author="犬伏" w:date="2025-06-16T08:45:00Z">
              <w:r w:rsidRPr="00DA105A">
                <w:rPr>
                  <w:rFonts w:hint="eastAsia"/>
                  <w:sz w:val="16"/>
                  <w:szCs w:val="16"/>
                </w:rPr>
                <w:t>派遣期間</w:t>
              </w:r>
            </w:ins>
          </w:p>
        </w:tc>
        <w:tc>
          <w:tcPr>
            <w:tcW w:w="4481" w:type="dxa"/>
            <w:gridSpan w:val="6"/>
            <w:vAlign w:val="center"/>
          </w:tcPr>
          <w:p w14:paraId="14AA1CB8" w14:textId="77777777" w:rsidR="00735903" w:rsidRDefault="00735903" w:rsidP="00735903">
            <w:pPr>
              <w:spacing w:line="240" w:lineRule="exact"/>
              <w:rPr>
                <w:ins w:id="552" w:author="犬伏" w:date="2025-06-16T08:45:00Z"/>
                <w:sz w:val="16"/>
                <w:szCs w:val="16"/>
              </w:rPr>
            </w:pPr>
            <w:ins w:id="553" w:author="犬伏" w:date="2025-06-16T08:45:00Z">
              <w:r w:rsidRPr="00DA105A">
                <w:rPr>
                  <w:rFonts w:hint="eastAsia"/>
                  <w:sz w:val="16"/>
                  <w:szCs w:val="16"/>
                </w:rPr>
                <w:t>令和</w:t>
              </w:r>
              <w:r>
                <w:rPr>
                  <w:rFonts w:hint="eastAsia"/>
                  <w:sz w:val="16"/>
                  <w:szCs w:val="16"/>
                </w:rPr>
                <w:t>７</w:t>
              </w:r>
              <w:r w:rsidRPr="00DA105A">
                <w:rPr>
                  <w:rFonts w:hint="eastAsia"/>
                  <w:sz w:val="16"/>
                  <w:szCs w:val="16"/>
                </w:rPr>
                <w:t>年</w:t>
              </w:r>
              <w:r>
                <w:rPr>
                  <w:rFonts w:hint="eastAsia"/>
                  <w:sz w:val="16"/>
                  <w:szCs w:val="16"/>
                </w:rPr>
                <w:t>1</w:t>
              </w:r>
              <w:r>
                <w:rPr>
                  <w:sz w:val="16"/>
                  <w:szCs w:val="16"/>
                </w:rPr>
                <w:t>0</w:t>
              </w:r>
              <w:r w:rsidRPr="00DA105A">
                <w:rPr>
                  <w:rFonts w:hint="eastAsia"/>
                  <w:sz w:val="16"/>
                  <w:szCs w:val="16"/>
                </w:rPr>
                <w:t>月</w:t>
              </w:r>
              <w:r>
                <w:rPr>
                  <w:rFonts w:hint="eastAsia"/>
                  <w:sz w:val="16"/>
                  <w:szCs w:val="16"/>
                </w:rPr>
                <w:t>１</w:t>
              </w:r>
              <w:r w:rsidRPr="00DA105A">
                <w:rPr>
                  <w:rFonts w:hint="eastAsia"/>
                  <w:sz w:val="16"/>
                  <w:szCs w:val="16"/>
                </w:rPr>
                <w:t>日～令和</w:t>
              </w:r>
              <w:r>
                <w:rPr>
                  <w:rFonts w:hint="eastAsia"/>
                  <w:sz w:val="16"/>
                  <w:szCs w:val="16"/>
                </w:rPr>
                <w:t>８</w:t>
              </w:r>
              <w:r w:rsidRPr="00DA105A">
                <w:rPr>
                  <w:rFonts w:hint="eastAsia"/>
                  <w:sz w:val="16"/>
                  <w:szCs w:val="16"/>
                </w:rPr>
                <w:t>年</w:t>
              </w:r>
              <w:r>
                <w:rPr>
                  <w:rFonts w:hint="eastAsia"/>
                  <w:sz w:val="16"/>
                  <w:szCs w:val="16"/>
                </w:rPr>
                <w:t>９</w:t>
              </w:r>
              <w:r w:rsidRPr="00DA105A">
                <w:rPr>
                  <w:rFonts w:hint="eastAsia"/>
                  <w:sz w:val="16"/>
                  <w:szCs w:val="16"/>
                </w:rPr>
                <w:t>月</w:t>
              </w:r>
              <w:r>
                <w:rPr>
                  <w:rFonts w:hint="eastAsia"/>
                  <w:sz w:val="16"/>
                  <w:szCs w:val="16"/>
                </w:rPr>
                <w:t>3</w:t>
              </w:r>
              <w:r>
                <w:rPr>
                  <w:sz w:val="16"/>
                  <w:szCs w:val="16"/>
                </w:rPr>
                <w:t>0</w:t>
              </w:r>
              <w:r w:rsidRPr="00DA105A">
                <w:rPr>
                  <w:rFonts w:hint="eastAsia"/>
                  <w:sz w:val="16"/>
                  <w:szCs w:val="16"/>
                </w:rPr>
                <w:t xml:space="preserve">日　　</w:t>
              </w:r>
            </w:ins>
          </w:p>
          <w:p w14:paraId="5D1C8413" w14:textId="77777777" w:rsidR="00735903" w:rsidRPr="004567C8" w:rsidRDefault="00735903" w:rsidP="00735903">
            <w:pPr>
              <w:spacing w:line="240" w:lineRule="exact"/>
              <w:rPr>
                <w:ins w:id="554" w:author="犬伏" w:date="2025-06-16T08:45:00Z"/>
                <w:sz w:val="16"/>
                <w:szCs w:val="16"/>
              </w:rPr>
            </w:pPr>
            <w:ins w:id="555" w:author="犬伏" w:date="2025-06-16T08:45:00Z">
              <w:r w:rsidRPr="004567C8">
                <w:rPr>
                  <w:rFonts w:hint="eastAsia"/>
                  <w:sz w:val="16"/>
                  <w:szCs w:val="16"/>
                </w:rPr>
                <w:t>債務負担による複数年契約とする。そのため、契約締結の翌</w:t>
              </w:r>
            </w:ins>
          </w:p>
          <w:p w14:paraId="2A03C6D0" w14:textId="77777777" w:rsidR="00735903" w:rsidRPr="004567C8" w:rsidRDefault="00735903" w:rsidP="00735903">
            <w:pPr>
              <w:spacing w:line="240" w:lineRule="exact"/>
              <w:rPr>
                <w:ins w:id="556" w:author="犬伏" w:date="2025-06-16T08:45:00Z"/>
                <w:sz w:val="16"/>
                <w:szCs w:val="16"/>
              </w:rPr>
            </w:pPr>
            <w:ins w:id="557" w:author="犬伏" w:date="2025-06-16T08:45:00Z">
              <w:r w:rsidRPr="004567C8">
                <w:rPr>
                  <w:rFonts w:hint="eastAsia"/>
                  <w:sz w:val="16"/>
                  <w:szCs w:val="16"/>
                </w:rPr>
                <w:t>年度以降において当該契約にかかる予算の減額又は削除が</w:t>
              </w:r>
            </w:ins>
          </w:p>
          <w:p w14:paraId="6DEEE157" w14:textId="77777777" w:rsidR="00735903" w:rsidRPr="004567C8" w:rsidRDefault="00735903" w:rsidP="00735903">
            <w:pPr>
              <w:spacing w:line="240" w:lineRule="exact"/>
              <w:rPr>
                <w:ins w:id="558" w:author="犬伏" w:date="2025-06-16T08:45:00Z"/>
                <w:sz w:val="16"/>
                <w:szCs w:val="16"/>
              </w:rPr>
            </w:pPr>
            <w:ins w:id="559" w:author="犬伏" w:date="2025-06-16T08:45:00Z">
              <w:r w:rsidRPr="004567C8">
                <w:rPr>
                  <w:rFonts w:hint="eastAsia"/>
                  <w:sz w:val="16"/>
                  <w:szCs w:val="16"/>
                </w:rPr>
                <w:t>あった場合、本市は違約金、損害賠償金を支払うことなく当</w:t>
              </w:r>
            </w:ins>
          </w:p>
          <w:p w14:paraId="0047C743" w14:textId="77777777" w:rsidR="00735903" w:rsidRPr="00DA105A" w:rsidRDefault="00735903" w:rsidP="00735903">
            <w:pPr>
              <w:spacing w:line="240" w:lineRule="exact"/>
              <w:rPr>
                <w:ins w:id="560" w:author="犬伏" w:date="2025-06-16T08:45:00Z"/>
                <w:sz w:val="16"/>
                <w:szCs w:val="16"/>
              </w:rPr>
            </w:pPr>
            <w:ins w:id="561" w:author="犬伏" w:date="2025-06-16T08:45:00Z">
              <w:r w:rsidRPr="004567C8">
                <w:rPr>
                  <w:rFonts w:hint="eastAsia"/>
                  <w:sz w:val="16"/>
                  <w:szCs w:val="16"/>
                </w:rPr>
                <w:t>該契約を変更又は解除することができる。</w:t>
              </w:r>
              <w:r w:rsidRPr="00DA105A">
                <w:rPr>
                  <w:rFonts w:hint="eastAsia"/>
                  <w:sz w:val="16"/>
                  <w:szCs w:val="16"/>
                </w:rPr>
                <w:t xml:space="preserve">　</w:t>
              </w:r>
            </w:ins>
          </w:p>
        </w:tc>
        <w:tc>
          <w:tcPr>
            <w:tcW w:w="1108" w:type="dxa"/>
            <w:gridSpan w:val="2"/>
            <w:vAlign w:val="center"/>
          </w:tcPr>
          <w:p w14:paraId="5CB4042B" w14:textId="77777777" w:rsidR="00735903" w:rsidRPr="00DA105A" w:rsidRDefault="00735903" w:rsidP="00735903">
            <w:pPr>
              <w:spacing w:line="240" w:lineRule="exact"/>
              <w:rPr>
                <w:ins w:id="562" w:author="犬伏" w:date="2025-06-16T08:45:00Z"/>
                <w:sz w:val="16"/>
                <w:szCs w:val="16"/>
              </w:rPr>
            </w:pPr>
            <w:ins w:id="563" w:author="犬伏" w:date="2025-06-16T08:45:00Z">
              <w:r w:rsidRPr="00DA105A">
                <w:rPr>
                  <w:rFonts w:hint="eastAsia"/>
                  <w:sz w:val="16"/>
                  <w:szCs w:val="16"/>
                </w:rPr>
                <w:t xml:space="preserve">派遣人数　</w:t>
              </w:r>
            </w:ins>
          </w:p>
        </w:tc>
        <w:tc>
          <w:tcPr>
            <w:tcW w:w="2606" w:type="dxa"/>
            <w:vAlign w:val="center"/>
          </w:tcPr>
          <w:p w14:paraId="0110D39F" w14:textId="77777777" w:rsidR="00735903" w:rsidRPr="00C87866" w:rsidRDefault="00735903" w:rsidP="00735903">
            <w:pPr>
              <w:spacing w:line="240" w:lineRule="exact"/>
              <w:rPr>
                <w:ins w:id="564" w:author="犬伏" w:date="2025-06-16T08:45:00Z"/>
                <w:sz w:val="16"/>
                <w:szCs w:val="16"/>
              </w:rPr>
            </w:pPr>
            <w:ins w:id="565" w:author="犬伏" w:date="2025-06-16T08:45:00Z">
              <w:r>
                <w:rPr>
                  <w:rFonts w:hint="eastAsia"/>
                  <w:sz w:val="16"/>
                  <w:szCs w:val="16"/>
                </w:rPr>
                <w:t>詳細は</w:t>
              </w:r>
              <w:r w:rsidRPr="00403DE0">
                <w:rPr>
                  <w:rFonts w:hint="eastAsia"/>
                  <w:sz w:val="16"/>
                  <w:szCs w:val="16"/>
                </w:rPr>
                <w:t>別添仕様書の通り</w:t>
              </w:r>
              <w:r w:rsidRPr="00C87866">
                <w:rPr>
                  <w:rFonts w:hint="eastAsia"/>
                  <w:sz w:val="16"/>
                  <w:szCs w:val="16"/>
                </w:rPr>
                <w:t>。</w:t>
              </w:r>
              <w:r w:rsidRPr="00403DE0">
                <w:rPr>
                  <w:rFonts w:hint="eastAsia"/>
                  <w:sz w:val="16"/>
                  <w:szCs w:val="16"/>
                </w:rPr>
                <w:t xml:space="preserve">　</w:t>
              </w:r>
            </w:ins>
          </w:p>
          <w:p w14:paraId="7D932F22" w14:textId="77777777" w:rsidR="00735903" w:rsidRPr="00DA105A" w:rsidRDefault="00735903" w:rsidP="00735903">
            <w:pPr>
              <w:spacing w:line="240" w:lineRule="exact"/>
              <w:rPr>
                <w:ins w:id="566" w:author="犬伏" w:date="2025-06-16T08:45:00Z"/>
                <w:sz w:val="16"/>
                <w:szCs w:val="16"/>
              </w:rPr>
            </w:pPr>
            <w:ins w:id="567" w:author="犬伏" w:date="2025-06-16T08:45:00Z">
              <w:r w:rsidRPr="00403DE0">
                <w:rPr>
                  <w:rFonts w:hint="eastAsia"/>
                  <w:sz w:val="16"/>
                  <w:szCs w:val="16"/>
                </w:rPr>
                <w:t>なお、具体的な人数については隔月ごとに協議すること。</w:t>
              </w:r>
            </w:ins>
          </w:p>
        </w:tc>
      </w:tr>
      <w:tr w:rsidR="00735903" w:rsidRPr="00C41465" w14:paraId="7FC1B152" w14:textId="77777777" w:rsidTr="00735903">
        <w:trPr>
          <w:trHeight w:val="214"/>
          <w:jc w:val="center"/>
          <w:ins w:id="568" w:author="犬伏" w:date="2025-06-16T08:45:00Z"/>
        </w:trPr>
        <w:tc>
          <w:tcPr>
            <w:tcW w:w="860" w:type="dxa"/>
            <w:vMerge/>
          </w:tcPr>
          <w:p w14:paraId="7356E5FE" w14:textId="77777777" w:rsidR="00735903" w:rsidRPr="00DA105A" w:rsidRDefault="00735903" w:rsidP="00735903">
            <w:pPr>
              <w:spacing w:line="240" w:lineRule="exact"/>
              <w:jc w:val="center"/>
              <w:rPr>
                <w:ins w:id="569" w:author="犬伏" w:date="2025-06-16T08:45:00Z"/>
                <w:sz w:val="16"/>
                <w:szCs w:val="16"/>
              </w:rPr>
            </w:pPr>
          </w:p>
        </w:tc>
        <w:tc>
          <w:tcPr>
            <w:tcW w:w="1572" w:type="dxa"/>
          </w:tcPr>
          <w:p w14:paraId="67C2394E" w14:textId="77777777" w:rsidR="00735903" w:rsidRPr="00DA105A" w:rsidRDefault="00735903" w:rsidP="00735903">
            <w:pPr>
              <w:spacing w:line="240" w:lineRule="exact"/>
              <w:jc w:val="center"/>
              <w:rPr>
                <w:ins w:id="570" w:author="犬伏" w:date="2025-06-16T08:45:00Z"/>
                <w:sz w:val="16"/>
                <w:szCs w:val="16"/>
              </w:rPr>
            </w:pPr>
            <w:ins w:id="571" w:author="犬伏" w:date="2025-06-16T08:45:00Z">
              <w:r w:rsidRPr="00DA105A">
                <w:rPr>
                  <w:rFonts w:hint="eastAsia"/>
                  <w:sz w:val="16"/>
                  <w:szCs w:val="16"/>
                </w:rPr>
                <w:t>就業日</w:t>
              </w:r>
            </w:ins>
          </w:p>
        </w:tc>
        <w:tc>
          <w:tcPr>
            <w:tcW w:w="8195" w:type="dxa"/>
            <w:gridSpan w:val="9"/>
            <w:vAlign w:val="center"/>
          </w:tcPr>
          <w:p w14:paraId="211D653E" w14:textId="77777777" w:rsidR="00735903" w:rsidRPr="00DA105A" w:rsidRDefault="00735903" w:rsidP="00735903">
            <w:pPr>
              <w:spacing w:line="240" w:lineRule="exact"/>
              <w:rPr>
                <w:ins w:id="572" w:author="犬伏" w:date="2025-06-16T08:45:00Z"/>
                <w:sz w:val="16"/>
                <w:szCs w:val="16"/>
              </w:rPr>
            </w:pPr>
            <w:ins w:id="573" w:author="犬伏" w:date="2025-06-16T08:45:00Z">
              <w:r w:rsidRPr="00DA105A">
                <w:rPr>
                  <w:rFonts w:hint="eastAsia"/>
                  <w:sz w:val="16"/>
                  <w:szCs w:val="16"/>
                </w:rPr>
                <w:t>月～金曜日</w:t>
              </w:r>
            </w:ins>
          </w:p>
        </w:tc>
      </w:tr>
      <w:tr w:rsidR="00735903" w:rsidRPr="00C41465" w14:paraId="19DD624F" w14:textId="77777777" w:rsidTr="00735903">
        <w:trPr>
          <w:trHeight w:val="214"/>
          <w:jc w:val="center"/>
          <w:ins w:id="574" w:author="犬伏" w:date="2025-06-16T08:45:00Z"/>
        </w:trPr>
        <w:tc>
          <w:tcPr>
            <w:tcW w:w="860" w:type="dxa"/>
            <w:vMerge/>
          </w:tcPr>
          <w:p w14:paraId="44BC80AA" w14:textId="77777777" w:rsidR="00735903" w:rsidRPr="00DA105A" w:rsidRDefault="00735903" w:rsidP="00735903">
            <w:pPr>
              <w:spacing w:line="240" w:lineRule="exact"/>
              <w:jc w:val="center"/>
              <w:rPr>
                <w:ins w:id="575" w:author="犬伏" w:date="2025-06-16T08:45:00Z"/>
                <w:sz w:val="16"/>
                <w:szCs w:val="16"/>
              </w:rPr>
            </w:pPr>
          </w:p>
        </w:tc>
        <w:tc>
          <w:tcPr>
            <w:tcW w:w="1572" w:type="dxa"/>
            <w:vMerge w:val="restart"/>
            <w:vAlign w:val="center"/>
          </w:tcPr>
          <w:p w14:paraId="0EA0C690" w14:textId="77777777" w:rsidR="00735903" w:rsidRPr="00DA105A" w:rsidRDefault="00735903" w:rsidP="00735903">
            <w:pPr>
              <w:spacing w:line="240" w:lineRule="exact"/>
              <w:jc w:val="center"/>
              <w:rPr>
                <w:ins w:id="576" w:author="犬伏" w:date="2025-06-16T08:45:00Z"/>
                <w:sz w:val="16"/>
                <w:szCs w:val="16"/>
              </w:rPr>
            </w:pPr>
            <w:ins w:id="577" w:author="犬伏" w:date="2025-06-16T08:45:00Z">
              <w:r w:rsidRPr="00DA105A">
                <w:rPr>
                  <w:rFonts w:hint="eastAsia"/>
                  <w:sz w:val="16"/>
                  <w:szCs w:val="16"/>
                </w:rPr>
                <w:t>就業時間</w:t>
              </w:r>
            </w:ins>
          </w:p>
        </w:tc>
        <w:tc>
          <w:tcPr>
            <w:tcW w:w="8195" w:type="dxa"/>
            <w:gridSpan w:val="9"/>
            <w:vAlign w:val="center"/>
          </w:tcPr>
          <w:p w14:paraId="48EE3CC2" w14:textId="77777777" w:rsidR="00735903" w:rsidRDefault="00735903" w:rsidP="00735903">
            <w:pPr>
              <w:spacing w:line="240" w:lineRule="exact"/>
              <w:rPr>
                <w:ins w:id="578" w:author="犬伏" w:date="2025-06-16T08:45:00Z"/>
                <w:sz w:val="16"/>
                <w:szCs w:val="16"/>
              </w:rPr>
            </w:pPr>
            <w:ins w:id="579" w:author="犬伏" w:date="2025-06-16T08:45:00Z">
              <w:r w:rsidRPr="00DA105A">
                <w:rPr>
                  <w:rFonts w:hint="eastAsia"/>
                  <w:sz w:val="16"/>
                  <w:szCs w:val="16"/>
                </w:rPr>
                <w:t>（就業時間）</w:t>
              </w:r>
              <w:r w:rsidRPr="00DA105A">
                <w:rPr>
                  <w:sz w:val="16"/>
                  <w:szCs w:val="16"/>
                </w:rPr>
                <w:t>8：45～17：30　　7時間45分</w:t>
              </w:r>
            </w:ins>
          </w:p>
          <w:p w14:paraId="769DAC06" w14:textId="77777777" w:rsidR="00735903" w:rsidRPr="00DA105A" w:rsidRDefault="00735903" w:rsidP="00735903">
            <w:pPr>
              <w:spacing w:line="240" w:lineRule="exact"/>
              <w:ind w:firstLineChars="50" w:firstLine="78"/>
              <w:rPr>
                <w:ins w:id="580" w:author="犬伏" w:date="2025-06-16T08:45:00Z"/>
                <w:sz w:val="16"/>
                <w:szCs w:val="16"/>
              </w:rPr>
            </w:pPr>
            <w:ins w:id="581" w:author="犬伏" w:date="2025-06-16T08:45:00Z">
              <w:r w:rsidRPr="00D7476D">
                <w:rPr>
                  <w:rFonts w:hint="eastAsia"/>
                  <w:sz w:val="16"/>
                  <w:szCs w:val="16"/>
                </w:rPr>
                <w:t>なお庁舎の開庁・閉庁時間と合わせて、契約期間中に勤務時間が変更となる可能性がある。</w:t>
              </w:r>
            </w:ins>
          </w:p>
        </w:tc>
      </w:tr>
      <w:tr w:rsidR="00735903" w:rsidRPr="00C41465" w14:paraId="7DDED7D0" w14:textId="77777777" w:rsidTr="00735903">
        <w:trPr>
          <w:trHeight w:val="202"/>
          <w:jc w:val="center"/>
          <w:ins w:id="582" w:author="犬伏" w:date="2025-06-16T08:45:00Z"/>
        </w:trPr>
        <w:tc>
          <w:tcPr>
            <w:tcW w:w="860" w:type="dxa"/>
            <w:vMerge/>
          </w:tcPr>
          <w:p w14:paraId="5D113B8D" w14:textId="77777777" w:rsidR="00735903" w:rsidRPr="00DA105A" w:rsidRDefault="00735903" w:rsidP="00735903">
            <w:pPr>
              <w:spacing w:line="240" w:lineRule="exact"/>
              <w:jc w:val="center"/>
              <w:rPr>
                <w:ins w:id="583" w:author="犬伏" w:date="2025-06-16T08:45:00Z"/>
                <w:sz w:val="16"/>
                <w:szCs w:val="16"/>
              </w:rPr>
            </w:pPr>
          </w:p>
        </w:tc>
        <w:tc>
          <w:tcPr>
            <w:tcW w:w="1572" w:type="dxa"/>
            <w:vMerge/>
          </w:tcPr>
          <w:p w14:paraId="79267BAB" w14:textId="77777777" w:rsidR="00735903" w:rsidRPr="00DA105A" w:rsidRDefault="00735903" w:rsidP="00735903">
            <w:pPr>
              <w:spacing w:line="240" w:lineRule="exact"/>
              <w:jc w:val="center"/>
              <w:rPr>
                <w:ins w:id="584" w:author="犬伏" w:date="2025-06-16T08:45:00Z"/>
                <w:sz w:val="16"/>
                <w:szCs w:val="16"/>
              </w:rPr>
            </w:pPr>
          </w:p>
        </w:tc>
        <w:tc>
          <w:tcPr>
            <w:tcW w:w="8195" w:type="dxa"/>
            <w:gridSpan w:val="9"/>
            <w:vAlign w:val="center"/>
          </w:tcPr>
          <w:p w14:paraId="54633B18" w14:textId="0A394DCC" w:rsidR="00735903" w:rsidRPr="00DA105A" w:rsidRDefault="001D30BD" w:rsidP="00735903">
            <w:pPr>
              <w:spacing w:line="240" w:lineRule="exact"/>
              <w:rPr>
                <w:ins w:id="585" w:author="犬伏" w:date="2025-06-16T08:45:00Z"/>
                <w:sz w:val="16"/>
                <w:szCs w:val="16"/>
              </w:rPr>
            </w:pPr>
            <w:ins w:id="586" w:author="犬伏" w:date="2025-06-16T08:57:00Z">
              <w:r w:rsidRPr="00375ED2">
                <w:rPr>
                  <w:rFonts w:hint="eastAsia"/>
                  <w:sz w:val="16"/>
                  <w:szCs w:val="16"/>
                </w:rPr>
                <w:t>（休憩時間）</w:t>
              </w:r>
              <w:r w:rsidRPr="003C5DAE">
                <w:rPr>
                  <w:sz w:val="16"/>
                  <w:szCs w:val="16"/>
                </w:rPr>
                <w:t>1時間</w:t>
              </w:r>
              <w:r w:rsidRPr="003C5DAE">
                <w:rPr>
                  <w:rFonts w:hint="eastAsia"/>
                  <w:sz w:val="16"/>
                  <w:szCs w:val="16"/>
                </w:rPr>
                <w:t xml:space="preserve">　　詳細は別添仕様書のとおり</w:t>
              </w:r>
            </w:ins>
          </w:p>
        </w:tc>
      </w:tr>
      <w:tr w:rsidR="00735903" w:rsidRPr="00C41465" w14:paraId="309CAB22" w14:textId="77777777" w:rsidTr="00735903">
        <w:trPr>
          <w:trHeight w:val="662"/>
          <w:jc w:val="center"/>
          <w:ins w:id="587" w:author="犬伏" w:date="2025-06-16T08:45:00Z"/>
        </w:trPr>
        <w:tc>
          <w:tcPr>
            <w:tcW w:w="860" w:type="dxa"/>
            <w:vMerge/>
          </w:tcPr>
          <w:p w14:paraId="690A4D6E" w14:textId="77777777" w:rsidR="00735903" w:rsidRPr="00DA105A" w:rsidRDefault="00735903" w:rsidP="00735903">
            <w:pPr>
              <w:spacing w:line="240" w:lineRule="exact"/>
              <w:jc w:val="center"/>
              <w:rPr>
                <w:ins w:id="588" w:author="犬伏" w:date="2025-06-16T08:45:00Z"/>
                <w:sz w:val="16"/>
                <w:szCs w:val="16"/>
              </w:rPr>
            </w:pPr>
          </w:p>
        </w:tc>
        <w:tc>
          <w:tcPr>
            <w:tcW w:w="1572" w:type="dxa"/>
            <w:vAlign w:val="center"/>
          </w:tcPr>
          <w:p w14:paraId="4B49735D" w14:textId="77777777" w:rsidR="00735903" w:rsidRPr="00DA105A" w:rsidRDefault="00735903" w:rsidP="00735903">
            <w:pPr>
              <w:spacing w:line="240" w:lineRule="exact"/>
              <w:jc w:val="center"/>
              <w:rPr>
                <w:ins w:id="589" w:author="犬伏" w:date="2025-06-16T08:45:00Z"/>
                <w:sz w:val="16"/>
                <w:szCs w:val="16"/>
              </w:rPr>
            </w:pPr>
            <w:ins w:id="590" w:author="犬伏" w:date="2025-06-16T08:45:00Z">
              <w:r w:rsidRPr="00DA105A">
                <w:rPr>
                  <w:rFonts w:hint="eastAsia"/>
                  <w:sz w:val="16"/>
                  <w:szCs w:val="16"/>
                </w:rPr>
                <w:t>時間外・休日労働</w:t>
              </w:r>
            </w:ins>
          </w:p>
        </w:tc>
        <w:tc>
          <w:tcPr>
            <w:tcW w:w="8195" w:type="dxa"/>
            <w:gridSpan w:val="9"/>
            <w:vAlign w:val="center"/>
          </w:tcPr>
          <w:p w14:paraId="5BDBA108" w14:textId="77777777" w:rsidR="00735903" w:rsidRPr="00DA105A" w:rsidRDefault="00735903" w:rsidP="00735903">
            <w:pPr>
              <w:spacing w:line="240" w:lineRule="exact"/>
              <w:rPr>
                <w:ins w:id="591" w:author="犬伏" w:date="2025-06-16T08:45:00Z"/>
                <w:sz w:val="16"/>
                <w:szCs w:val="16"/>
              </w:rPr>
            </w:pPr>
            <w:ins w:id="592" w:author="犬伏" w:date="2025-06-16T08:45:00Z">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ins>
          </w:p>
          <w:p w14:paraId="13BD9F7A" w14:textId="77777777" w:rsidR="00735903" w:rsidRPr="00DA105A" w:rsidRDefault="00735903" w:rsidP="00735903">
            <w:pPr>
              <w:spacing w:line="240" w:lineRule="exact"/>
              <w:rPr>
                <w:ins w:id="593" w:author="犬伏" w:date="2025-06-16T08:45:00Z"/>
                <w:sz w:val="16"/>
                <w:szCs w:val="16"/>
              </w:rPr>
            </w:pPr>
            <w:ins w:id="594" w:author="犬伏" w:date="2025-06-16T08:45:00Z">
              <w:r w:rsidRPr="00DA105A">
                <w:rPr>
                  <w:rFonts w:hint="eastAsia"/>
                  <w:sz w:val="16"/>
                  <w:szCs w:val="16"/>
                </w:rPr>
                <w:t>就業時間外の労働は１日</w:t>
              </w:r>
              <w:r>
                <w:rPr>
                  <w:rFonts w:hint="eastAsia"/>
                  <w:sz w:val="16"/>
                  <w:szCs w:val="16"/>
                </w:rPr>
                <w:t>５</w:t>
              </w:r>
              <w:r w:rsidRPr="00DA105A">
                <w:rPr>
                  <w:rFonts w:hint="eastAsia"/>
                  <w:sz w:val="16"/>
                  <w:szCs w:val="16"/>
                </w:rPr>
                <w:t>時間、１か月</w:t>
              </w:r>
              <w:r>
                <w:rPr>
                  <w:rFonts w:hint="eastAsia"/>
                  <w:sz w:val="16"/>
                  <w:szCs w:val="16"/>
                </w:rPr>
                <w:t>4</w:t>
              </w:r>
              <w:r>
                <w:rPr>
                  <w:sz w:val="16"/>
                  <w:szCs w:val="16"/>
                </w:rPr>
                <w:t>5</w:t>
              </w:r>
              <w:r w:rsidRPr="00DA105A">
                <w:rPr>
                  <w:rFonts w:hint="eastAsia"/>
                  <w:sz w:val="16"/>
                  <w:szCs w:val="16"/>
                </w:rPr>
                <w:t>時間、１年</w:t>
              </w:r>
              <w:r>
                <w:rPr>
                  <w:rFonts w:hint="eastAsia"/>
                  <w:sz w:val="16"/>
                  <w:szCs w:val="16"/>
                </w:rPr>
                <w:t>3</w:t>
              </w:r>
              <w:r>
                <w:rPr>
                  <w:sz w:val="16"/>
                  <w:szCs w:val="16"/>
                </w:rPr>
                <w:t>60</w:t>
              </w:r>
              <w:r w:rsidRPr="00DA105A">
                <w:rPr>
                  <w:rFonts w:hint="eastAsia"/>
                  <w:sz w:val="16"/>
                  <w:szCs w:val="16"/>
                </w:rPr>
                <w:t>時間の範囲内</w:t>
              </w:r>
            </w:ins>
          </w:p>
          <w:p w14:paraId="6C9BD08D" w14:textId="77777777" w:rsidR="00735903" w:rsidRPr="00DA105A" w:rsidRDefault="00735903" w:rsidP="00735903">
            <w:pPr>
              <w:spacing w:line="240" w:lineRule="exact"/>
              <w:rPr>
                <w:ins w:id="595" w:author="犬伏" w:date="2025-06-16T08:45:00Z"/>
                <w:sz w:val="16"/>
                <w:szCs w:val="16"/>
              </w:rPr>
            </w:pPr>
            <w:ins w:id="596" w:author="犬伏" w:date="2025-06-16T08:45:00Z">
              <w:r w:rsidRPr="00DA105A">
                <w:rPr>
                  <w:rFonts w:hint="eastAsia"/>
                  <w:sz w:val="16"/>
                  <w:szCs w:val="16"/>
                </w:rPr>
                <w:t>法定休日の勤務は１か月</w:t>
              </w:r>
              <w:r>
                <w:rPr>
                  <w:rFonts w:hint="eastAsia"/>
                  <w:sz w:val="16"/>
                  <w:szCs w:val="16"/>
                </w:rPr>
                <w:t>２</w:t>
              </w:r>
              <w:r w:rsidRPr="00DA105A">
                <w:rPr>
                  <w:rFonts w:hint="eastAsia"/>
                  <w:sz w:val="16"/>
                  <w:szCs w:val="16"/>
                </w:rPr>
                <w:t>日の範囲内</w:t>
              </w:r>
            </w:ins>
          </w:p>
        </w:tc>
      </w:tr>
      <w:tr w:rsidR="00735903" w:rsidRPr="00C41465" w14:paraId="4E49A8E5" w14:textId="77777777" w:rsidTr="00735903">
        <w:trPr>
          <w:trHeight w:val="807"/>
          <w:jc w:val="center"/>
          <w:ins w:id="597" w:author="犬伏" w:date="2025-06-16T08:45:00Z"/>
        </w:trPr>
        <w:tc>
          <w:tcPr>
            <w:tcW w:w="860" w:type="dxa"/>
            <w:vMerge/>
          </w:tcPr>
          <w:p w14:paraId="055DFF36" w14:textId="77777777" w:rsidR="00735903" w:rsidRPr="00DA105A" w:rsidRDefault="00735903" w:rsidP="00735903">
            <w:pPr>
              <w:spacing w:line="240" w:lineRule="exact"/>
              <w:jc w:val="center"/>
              <w:rPr>
                <w:ins w:id="598" w:author="犬伏" w:date="2025-06-16T08:45:00Z"/>
                <w:sz w:val="16"/>
                <w:szCs w:val="16"/>
              </w:rPr>
            </w:pPr>
          </w:p>
        </w:tc>
        <w:tc>
          <w:tcPr>
            <w:tcW w:w="1572" w:type="dxa"/>
            <w:vAlign w:val="center"/>
          </w:tcPr>
          <w:p w14:paraId="02147584" w14:textId="77777777" w:rsidR="00735903" w:rsidRPr="00876379" w:rsidRDefault="00735903" w:rsidP="00735903">
            <w:pPr>
              <w:spacing w:line="240" w:lineRule="exact"/>
              <w:jc w:val="center"/>
              <w:rPr>
                <w:ins w:id="599" w:author="犬伏" w:date="2025-06-16T08:45:00Z"/>
                <w:sz w:val="16"/>
                <w:szCs w:val="16"/>
              </w:rPr>
            </w:pPr>
            <w:ins w:id="600" w:author="犬伏" w:date="2025-06-16T08:45:00Z">
              <w:r w:rsidRPr="00DA105A">
                <w:rPr>
                  <w:rFonts w:hint="eastAsia"/>
                  <w:sz w:val="16"/>
                  <w:szCs w:val="16"/>
                </w:rPr>
                <w:t>安全衛生</w:t>
              </w:r>
            </w:ins>
          </w:p>
        </w:tc>
        <w:tc>
          <w:tcPr>
            <w:tcW w:w="8195" w:type="dxa"/>
            <w:gridSpan w:val="9"/>
            <w:vAlign w:val="center"/>
          </w:tcPr>
          <w:p w14:paraId="65ECF396" w14:textId="77777777" w:rsidR="00735903" w:rsidRPr="00876379" w:rsidRDefault="00735903" w:rsidP="00735903">
            <w:pPr>
              <w:spacing w:line="240" w:lineRule="exact"/>
              <w:rPr>
                <w:ins w:id="601" w:author="犬伏" w:date="2025-06-16T08:45:00Z"/>
                <w:sz w:val="16"/>
                <w:szCs w:val="16"/>
              </w:rPr>
            </w:pPr>
            <w:ins w:id="602" w:author="犬伏" w:date="2025-06-16T08:45:00Z">
              <w:r w:rsidRPr="00876379">
                <w:rPr>
                  <w:rFonts w:hint="eastAsia"/>
                  <w:sz w:val="16"/>
                  <w:szCs w:val="16"/>
                </w:rPr>
                <w:t>派遣先及び派遣元は、労働者派遣法第</w:t>
              </w:r>
              <w:r w:rsidRPr="00876379">
                <w:rPr>
                  <w:sz w:val="16"/>
                  <w:szCs w:val="16"/>
                </w:rPr>
                <w:t>44条から第47条の</w:t>
              </w:r>
              <w:r>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ins>
          </w:p>
        </w:tc>
      </w:tr>
      <w:tr w:rsidR="00735903" w:rsidRPr="00C41465" w14:paraId="594AA600" w14:textId="77777777" w:rsidTr="00735903">
        <w:trPr>
          <w:trHeight w:val="227"/>
          <w:jc w:val="center"/>
          <w:ins w:id="603" w:author="犬伏" w:date="2025-06-16T08:45:00Z"/>
        </w:trPr>
        <w:tc>
          <w:tcPr>
            <w:tcW w:w="860" w:type="dxa"/>
            <w:vMerge/>
          </w:tcPr>
          <w:p w14:paraId="7AE13D24" w14:textId="77777777" w:rsidR="00735903" w:rsidRPr="00DA105A" w:rsidRDefault="00735903" w:rsidP="00735903">
            <w:pPr>
              <w:spacing w:line="240" w:lineRule="exact"/>
              <w:jc w:val="center"/>
              <w:rPr>
                <w:ins w:id="604" w:author="犬伏" w:date="2025-06-16T08:45:00Z"/>
                <w:sz w:val="16"/>
                <w:szCs w:val="16"/>
              </w:rPr>
            </w:pPr>
          </w:p>
        </w:tc>
        <w:tc>
          <w:tcPr>
            <w:tcW w:w="1572" w:type="dxa"/>
            <w:vAlign w:val="center"/>
          </w:tcPr>
          <w:p w14:paraId="2DF39A1F" w14:textId="77777777" w:rsidR="00735903" w:rsidRPr="00DA105A" w:rsidRDefault="00735903" w:rsidP="00735903">
            <w:pPr>
              <w:spacing w:line="240" w:lineRule="exact"/>
              <w:jc w:val="center"/>
              <w:rPr>
                <w:ins w:id="605" w:author="犬伏" w:date="2025-06-16T08:45:00Z"/>
                <w:sz w:val="16"/>
                <w:szCs w:val="16"/>
              </w:rPr>
            </w:pPr>
            <w:ins w:id="606" w:author="犬伏" w:date="2025-06-16T08:45:00Z">
              <w:r w:rsidRPr="00DA105A">
                <w:rPr>
                  <w:rFonts w:hint="eastAsia"/>
                  <w:sz w:val="16"/>
                  <w:szCs w:val="16"/>
                </w:rPr>
                <w:t>便宜供与</w:t>
              </w:r>
            </w:ins>
          </w:p>
        </w:tc>
        <w:tc>
          <w:tcPr>
            <w:tcW w:w="8195" w:type="dxa"/>
            <w:gridSpan w:val="9"/>
            <w:vAlign w:val="center"/>
          </w:tcPr>
          <w:p w14:paraId="756C5D77" w14:textId="77777777" w:rsidR="00735903" w:rsidRPr="00DA105A" w:rsidRDefault="00735903" w:rsidP="00735903">
            <w:pPr>
              <w:spacing w:line="240" w:lineRule="exact"/>
              <w:rPr>
                <w:ins w:id="607" w:author="犬伏" w:date="2025-06-16T08:45:00Z"/>
                <w:sz w:val="16"/>
                <w:szCs w:val="16"/>
              </w:rPr>
            </w:pPr>
            <w:ins w:id="608" w:author="犬伏" w:date="2025-06-16T08:45:00Z">
              <w:r w:rsidRPr="00DA105A">
                <w:rPr>
                  <w:rFonts w:hint="eastAsia"/>
                  <w:sz w:val="16"/>
                  <w:szCs w:val="16"/>
                </w:rPr>
                <w:t>派遣労働者に対して、甲が雇用する労働者が利用する福利厚生施設、設備等について必要に応じて派遣労働者が利用する機会を与えることとする。</w:t>
              </w:r>
            </w:ins>
          </w:p>
        </w:tc>
      </w:tr>
      <w:tr w:rsidR="00735903" w:rsidRPr="00C41465" w14:paraId="32CBC0FC" w14:textId="77777777" w:rsidTr="00735903">
        <w:trPr>
          <w:trHeight w:val="1499"/>
          <w:jc w:val="center"/>
          <w:ins w:id="609" w:author="犬伏" w:date="2025-06-16T08:45:00Z"/>
        </w:trPr>
        <w:tc>
          <w:tcPr>
            <w:tcW w:w="860" w:type="dxa"/>
            <w:vMerge/>
          </w:tcPr>
          <w:p w14:paraId="1FCF2CF0" w14:textId="77777777" w:rsidR="00735903" w:rsidRPr="00DA105A" w:rsidRDefault="00735903" w:rsidP="00735903">
            <w:pPr>
              <w:spacing w:line="240" w:lineRule="exact"/>
              <w:jc w:val="center"/>
              <w:rPr>
                <w:ins w:id="610" w:author="犬伏" w:date="2025-06-16T08:45:00Z"/>
                <w:sz w:val="16"/>
                <w:szCs w:val="16"/>
              </w:rPr>
            </w:pPr>
          </w:p>
        </w:tc>
        <w:tc>
          <w:tcPr>
            <w:tcW w:w="1572" w:type="dxa"/>
            <w:vAlign w:val="center"/>
          </w:tcPr>
          <w:p w14:paraId="69FBABFB" w14:textId="77777777" w:rsidR="00735903" w:rsidRDefault="00735903" w:rsidP="00735903">
            <w:pPr>
              <w:spacing w:line="240" w:lineRule="exact"/>
              <w:jc w:val="center"/>
              <w:rPr>
                <w:ins w:id="611" w:author="犬伏" w:date="2025-06-16T08:45:00Z"/>
                <w:sz w:val="16"/>
                <w:szCs w:val="16"/>
              </w:rPr>
            </w:pPr>
            <w:ins w:id="612" w:author="犬伏" w:date="2025-06-16T08:45:00Z">
              <w:r w:rsidRPr="00DA105A">
                <w:rPr>
                  <w:rFonts w:hint="eastAsia"/>
                  <w:sz w:val="16"/>
                  <w:szCs w:val="16"/>
                </w:rPr>
                <w:t>苦情処理</w:t>
              </w:r>
            </w:ins>
          </w:p>
          <w:p w14:paraId="7701B03F" w14:textId="77777777" w:rsidR="00735903" w:rsidRPr="00892B62" w:rsidRDefault="00735903" w:rsidP="00735903">
            <w:pPr>
              <w:spacing w:line="240" w:lineRule="exact"/>
              <w:jc w:val="center"/>
              <w:rPr>
                <w:ins w:id="613" w:author="犬伏" w:date="2025-06-16T08:45:00Z"/>
                <w:sz w:val="16"/>
                <w:szCs w:val="16"/>
              </w:rPr>
            </w:pPr>
            <w:ins w:id="614" w:author="犬伏" w:date="2025-06-16T08:45:00Z">
              <w:r>
                <w:rPr>
                  <w:rFonts w:hint="eastAsia"/>
                  <w:sz w:val="16"/>
                  <w:szCs w:val="16"/>
                </w:rPr>
                <w:t>（苦情の申出を受ける者）</w:t>
              </w:r>
            </w:ins>
          </w:p>
        </w:tc>
        <w:tc>
          <w:tcPr>
            <w:tcW w:w="8195" w:type="dxa"/>
            <w:gridSpan w:val="9"/>
            <w:vAlign w:val="center"/>
          </w:tcPr>
          <w:p w14:paraId="16D34897" w14:textId="77777777" w:rsidR="00735903" w:rsidRPr="00892B62" w:rsidRDefault="00735903" w:rsidP="00735903">
            <w:pPr>
              <w:spacing w:line="240" w:lineRule="exact"/>
              <w:rPr>
                <w:ins w:id="615" w:author="犬伏" w:date="2025-06-16T08:45:00Z"/>
                <w:sz w:val="16"/>
                <w:szCs w:val="16"/>
              </w:rPr>
            </w:pPr>
            <w:ins w:id="616" w:author="犬伏" w:date="2025-06-16T08:45:00Z">
              <w:r w:rsidRPr="00892B62">
                <w:rPr>
                  <w:rFonts w:hint="eastAsia"/>
                  <w:sz w:val="16"/>
                  <w:szCs w:val="16"/>
                </w:rPr>
                <w:t>１　苦情の申出を受ける者</w:t>
              </w:r>
            </w:ins>
          </w:p>
          <w:p w14:paraId="42948B51" w14:textId="0B436A10" w:rsidR="00735903" w:rsidRPr="00892B62" w:rsidRDefault="00735903" w:rsidP="00735903">
            <w:pPr>
              <w:spacing w:line="240" w:lineRule="exact"/>
              <w:rPr>
                <w:ins w:id="617" w:author="犬伏" w:date="2025-06-16T08:45:00Z"/>
                <w:sz w:val="16"/>
                <w:szCs w:val="16"/>
              </w:rPr>
            </w:pPr>
            <w:ins w:id="618" w:author="犬伏" w:date="2025-06-16T08:45:00Z">
              <w:r w:rsidRPr="00892B62">
                <w:rPr>
                  <w:rFonts w:hint="eastAsia"/>
                  <w:sz w:val="16"/>
                  <w:szCs w:val="16"/>
                </w:rPr>
                <w:t>【派遣先】</w:t>
              </w:r>
              <w:r w:rsidRPr="004567C8">
                <w:rPr>
                  <w:rFonts w:hint="eastAsia"/>
                  <w:sz w:val="16"/>
                  <w:szCs w:val="16"/>
                </w:rPr>
                <w:t>市民税第</w:t>
              </w:r>
              <w:r w:rsidRPr="004567C8">
                <w:rPr>
                  <w:sz w:val="16"/>
                  <w:szCs w:val="16"/>
                </w:rPr>
                <w:t>1課長　松木　徳子　（TEL）</w:t>
              </w:r>
            </w:ins>
            <w:ins w:id="619" w:author="犬伏" w:date="2025-06-16T09:06:00Z">
              <w:r w:rsidR="00A224CC" w:rsidRPr="00735903">
                <w:rPr>
                  <w:sz w:val="16"/>
                  <w:szCs w:val="16"/>
                </w:rPr>
                <w:t>078-335-7511</w:t>
              </w:r>
            </w:ins>
          </w:p>
          <w:p w14:paraId="57B180AF" w14:textId="77777777" w:rsidR="00735903" w:rsidRPr="00892B62" w:rsidRDefault="00735903" w:rsidP="00735903">
            <w:pPr>
              <w:spacing w:line="240" w:lineRule="exact"/>
              <w:rPr>
                <w:ins w:id="620" w:author="犬伏" w:date="2025-06-16T08:45:00Z"/>
                <w:sz w:val="16"/>
                <w:szCs w:val="16"/>
              </w:rPr>
            </w:pPr>
            <w:ins w:id="621" w:author="犬伏" w:date="2025-06-16T08:45:00Z">
              <w:r w:rsidRPr="00892B62">
                <w:rPr>
                  <w:rFonts w:hint="eastAsia"/>
                  <w:sz w:val="16"/>
                  <w:szCs w:val="16"/>
                </w:rPr>
                <w:t>【派遣元】△△部△△課長　△△　△△（</w:t>
              </w:r>
              <w:r w:rsidRPr="00892B62">
                <w:rPr>
                  <w:sz w:val="16"/>
                  <w:szCs w:val="16"/>
                </w:rPr>
                <w:t>TEL）078-×××-××××</w:t>
              </w:r>
            </w:ins>
          </w:p>
          <w:p w14:paraId="4FA2A6BE" w14:textId="77777777" w:rsidR="00735903" w:rsidRPr="00876379" w:rsidRDefault="00735903" w:rsidP="00735903">
            <w:pPr>
              <w:spacing w:line="240" w:lineRule="exact"/>
              <w:rPr>
                <w:ins w:id="622" w:author="犬伏" w:date="2025-06-16T08:45:00Z"/>
                <w:sz w:val="16"/>
                <w:szCs w:val="16"/>
              </w:rPr>
            </w:pPr>
            <w:ins w:id="623" w:author="犬伏" w:date="2025-06-16T08:45:00Z">
              <w:r w:rsidRPr="00892B62">
                <w:rPr>
                  <w:rFonts w:hint="eastAsia"/>
                  <w:sz w:val="16"/>
                  <w:szCs w:val="16"/>
                </w:rPr>
                <w:t>２　苦情処理方法・連携体制</w:t>
              </w:r>
            </w:ins>
          </w:p>
          <w:p w14:paraId="2DE3B9D1" w14:textId="77777777" w:rsidR="00735903" w:rsidRPr="00876379" w:rsidRDefault="00735903" w:rsidP="00735903">
            <w:pPr>
              <w:spacing w:line="240" w:lineRule="exact"/>
              <w:rPr>
                <w:ins w:id="624" w:author="犬伏" w:date="2025-06-16T08:45:00Z"/>
                <w:sz w:val="16"/>
                <w:szCs w:val="16"/>
              </w:rPr>
            </w:pPr>
            <w:ins w:id="625" w:author="犬伏" w:date="2025-06-16T08:45:00Z">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ins>
          </w:p>
          <w:p w14:paraId="145C44E5" w14:textId="77777777" w:rsidR="00735903" w:rsidRPr="00876379" w:rsidRDefault="00735903" w:rsidP="00735903">
            <w:pPr>
              <w:spacing w:line="240" w:lineRule="exact"/>
              <w:rPr>
                <w:ins w:id="626" w:author="犬伏" w:date="2025-06-16T08:45:00Z"/>
                <w:sz w:val="16"/>
                <w:szCs w:val="16"/>
              </w:rPr>
            </w:pPr>
            <w:ins w:id="627" w:author="犬伏" w:date="2025-06-16T08:45:00Z">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ins>
          </w:p>
        </w:tc>
      </w:tr>
      <w:tr w:rsidR="00735903" w:rsidRPr="00C41465" w14:paraId="0023B0F2" w14:textId="77777777" w:rsidTr="00735903">
        <w:trPr>
          <w:trHeight w:val="372"/>
          <w:jc w:val="center"/>
          <w:ins w:id="628" w:author="犬伏" w:date="2025-06-16T08:45:00Z"/>
        </w:trPr>
        <w:tc>
          <w:tcPr>
            <w:tcW w:w="860" w:type="dxa"/>
            <w:vMerge/>
          </w:tcPr>
          <w:p w14:paraId="4DB75B70" w14:textId="77777777" w:rsidR="00735903" w:rsidRPr="00DA105A" w:rsidRDefault="00735903" w:rsidP="00735903">
            <w:pPr>
              <w:spacing w:line="240" w:lineRule="exact"/>
              <w:jc w:val="center"/>
              <w:rPr>
                <w:ins w:id="629" w:author="犬伏" w:date="2025-06-16T08:45:00Z"/>
                <w:sz w:val="16"/>
                <w:szCs w:val="16"/>
              </w:rPr>
            </w:pPr>
          </w:p>
        </w:tc>
        <w:tc>
          <w:tcPr>
            <w:tcW w:w="1572" w:type="dxa"/>
            <w:vAlign w:val="center"/>
          </w:tcPr>
          <w:p w14:paraId="0E3BB401" w14:textId="77777777" w:rsidR="00735903" w:rsidRPr="00876379" w:rsidRDefault="00735903" w:rsidP="00735903">
            <w:pPr>
              <w:spacing w:line="240" w:lineRule="exact"/>
              <w:jc w:val="center"/>
              <w:rPr>
                <w:ins w:id="630" w:author="犬伏" w:date="2025-06-16T08:45:00Z"/>
                <w:sz w:val="16"/>
                <w:szCs w:val="16"/>
              </w:rPr>
            </w:pPr>
            <w:ins w:id="631" w:author="犬伏" w:date="2025-06-16T08:45:00Z">
              <w:r w:rsidRPr="00DA105A">
                <w:rPr>
                  <w:rFonts w:hint="eastAsia"/>
                  <w:sz w:val="16"/>
                  <w:szCs w:val="16"/>
                </w:rPr>
                <w:t>派遣労働者の雇用の安定を図るために必要な措置</w:t>
              </w:r>
            </w:ins>
          </w:p>
        </w:tc>
        <w:tc>
          <w:tcPr>
            <w:tcW w:w="8195" w:type="dxa"/>
            <w:gridSpan w:val="9"/>
          </w:tcPr>
          <w:p w14:paraId="23753573" w14:textId="77777777" w:rsidR="00735903" w:rsidRPr="00876379" w:rsidRDefault="00735903" w:rsidP="00735903">
            <w:pPr>
              <w:spacing w:line="240" w:lineRule="exact"/>
              <w:rPr>
                <w:ins w:id="632" w:author="犬伏" w:date="2025-06-16T08:45:00Z"/>
                <w:sz w:val="16"/>
                <w:szCs w:val="16"/>
              </w:rPr>
            </w:pPr>
            <w:ins w:id="633" w:author="犬伏" w:date="2025-06-16T08:45:00Z">
              <w:r w:rsidRPr="00876379">
                <w:rPr>
                  <w:rFonts w:hint="eastAsia"/>
                  <w:sz w:val="16"/>
                  <w:szCs w:val="16"/>
                </w:rPr>
                <w:t>１　労働者派遣契約の解除の事前の申し入れ</w:t>
              </w:r>
            </w:ins>
          </w:p>
          <w:p w14:paraId="62904143" w14:textId="77777777" w:rsidR="00735903" w:rsidRPr="00876379" w:rsidRDefault="00735903" w:rsidP="00735903">
            <w:pPr>
              <w:spacing w:line="240" w:lineRule="exact"/>
              <w:rPr>
                <w:ins w:id="634" w:author="犬伏" w:date="2025-06-16T08:45:00Z"/>
                <w:sz w:val="16"/>
                <w:szCs w:val="16"/>
              </w:rPr>
            </w:pPr>
            <w:ins w:id="635" w:author="犬伏" w:date="2025-06-16T08:45:00Z">
              <w:r w:rsidRPr="00876379">
                <w:rPr>
                  <w:rFonts w:hint="eastAsia"/>
                  <w:sz w:val="16"/>
                  <w:szCs w:val="16"/>
                </w:rPr>
                <w:t>甲は専ら甲に起因する事由により労働者派遣契約の契約期間が満了する前の解除を行おうとする場合には、乙の合意を得ることはもとより、</w:t>
              </w:r>
              <w:r w:rsidRPr="00970799">
                <w:rPr>
                  <w:rFonts w:hint="eastAsia"/>
                  <w:bCs/>
                  <w:sz w:val="16"/>
                  <w:szCs w:val="16"/>
                </w:rPr>
                <w:t>少なくとも３０日前</w:t>
              </w:r>
              <w:r w:rsidRPr="00876379">
                <w:rPr>
                  <w:rFonts w:hint="eastAsia"/>
                  <w:sz w:val="16"/>
                  <w:szCs w:val="16"/>
                </w:rPr>
                <w:t>をもって乙に解除の申し入れを行うこととする。</w:t>
              </w:r>
            </w:ins>
          </w:p>
          <w:p w14:paraId="532481ED" w14:textId="77777777" w:rsidR="00735903" w:rsidRPr="00876379" w:rsidRDefault="00735903" w:rsidP="00735903">
            <w:pPr>
              <w:spacing w:line="240" w:lineRule="exact"/>
              <w:rPr>
                <w:ins w:id="636" w:author="犬伏" w:date="2025-06-16T08:45:00Z"/>
                <w:sz w:val="16"/>
                <w:szCs w:val="16"/>
              </w:rPr>
            </w:pPr>
            <w:ins w:id="637" w:author="犬伏" w:date="2025-06-16T08:45:00Z">
              <w:r>
                <w:rPr>
                  <w:rFonts w:hint="eastAsia"/>
                  <w:sz w:val="16"/>
                  <w:szCs w:val="16"/>
                </w:rPr>
                <w:t>２</w:t>
              </w:r>
              <w:r w:rsidRPr="00876379">
                <w:rPr>
                  <w:rFonts w:hint="eastAsia"/>
                  <w:sz w:val="16"/>
                  <w:szCs w:val="16"/>
                </w:rPr>
                <w:t xml:space="preserve">　損害賠償に係る適切な措置</w:t>
              </w:r>
            </w:ins>
          </w:p>
          <w:p w14:paraId="3A995217" w14:textId="77777777" w:rsidR="00735903" w:rsidRPr="005F5FD0" w:rsidRDefault="00735903" w:rsidP="00735903">
            <w:pPr>
              <w:spacing w:line="240" w:lineRule="exact"/>
              <w:rPr>
                <w:ins w:id="638" w:author="犬伏" w:date="2025-06-16T08:45:00Z"/>
                <w:strike/>
                <w:sz w:val="16"/>
                <w:szCs w:val="16"/>
              </w:rPr>
            </w:pPr>
            <w:ins w:id="639" w:author="犬伏" w:date="2025-06-16T08:45:00Z">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ins>
          </w:p>
          <w:p w14:paraId="26EF12E6" w14:textId="77777777" w:rsidR="00735903" w:rsidRPr="00876379" w:rsidRDefault="00735903" w:rsidP="00735903">
            <w:pPr>
              <w:spacing w:line="240" w:lineRule="exact"/>
              <w:rPr>
                <w:ins w:id="640" w:author="犬伏" w:date="2025-06-16T08:45:00Z"/>
                <w:sz w:val="16"/>
                <w:szCs w:val="16"/>
              </w:rPr>
            </w:pPr>
            <w:ins w:id="641" w:author="犬伏" w:date="2025-06-16T08:45:00Z">
              <w:r>
                <w:rPr>
                  <w:rFonts w:hint="eastAsia"/>
                  <w:sz w:val="16"/>
                  <w:szCs w:val="16"/>
                </w:rPr>
                <w:t>３</w:t>
              </w:r>
              <w:r w:rsidRPr="00876379">
                <w:rPr>
                  <w:rFonts w:hint="eastAsia"/>
                  <w:sz w:val="16"/>
                  <w:szCs w:val="16"/>
                </w:rPr>
                <w:t xml:space="preserve">　労働者派遣契約の解除の理由の明示</w:t>
              </w:r>
            </w:ins>
          </w:p>
          <w:p w14:paraId="3CB4D387" w14:textId="77777777" w:rsidR="00735903" w:rsidRPr="00876379" w:rsidRDefault="00735903" w:rsidP="00735903">
            <w:pPr>
              <w:spacing w:line="240" w:lineRule="exact"/>
              <w:rPr>
                <w:ins w:id="642" w:author="犬伏" w:date="2025-06-16T08:45:00Z"/>
                <w:sz w:val="16"/>
                <w:szCs w:val="16"/>
              </w:rPr>
            </w:pPr>
            <w:ins w:id="643" w:author="犬伏" w:date="2025-06-16T08:45:00Z">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ins>
          </w:p>
        </w:tc>
      </w:tr>
      <w:tr w:rsidR="00735903" w:rsidRPr="00C41465" w14:paraId="3714E1FA" w14:textId="77777777" w:rsidTr="00735903">
        <w:trPr>
          <w:trHeight w:val="372"/>
          <w:jc w:val="center"/>
          <w:ins w:id="644" w:author="犬伏" w:date="2025-06-16T08:45:00Z"/>
        </w:trPr>
        <w:tc>
          <w:tcPr>
            <w:tcW w:w="860" w:type="dxa"/>
            <w:vMerge/>
          </w:tcPr>
          <w:p w14:paraId="7447F1A7" w14:textId="77777777" w:rsidR="00735903" w:rsidRPr="00DA105A" w:rsidRDefault="00735903" w:rsidP="00735903">
            <w:pPr>
              <w:spacing w:line="240" w:lineRule="exact"/>
              <w:jc w:val="center"/>
              <w:rPr>
                <w:ins w:id="645" w:author="犬伏" w:date="2025-06-16T08:45:00Z"/>
                <w:sz w:val="16"/>
                <w:szCs w:val="16"/>
              </w:rPr>
            </w:pPr>
          </w:p>
        </w:tc>
        <w:tc>
          <w:tcPr>
            <w:tcW w:w="1572" w:type="dxa"/>
            <w:vAlign w:val="center"/>
          </w:tcPr>
          <w:p w14:paraId="070E874A" w14:textId="77777777" w:rsidR="00735903" w:rsidRPr="00DA105A" w:rsidRDefault="00735903" w:rsidP="00735903">
            <w:pPr>
              <w:spacing w:line="240" w:lineRule="exact"/>
              <w:jc w:val="center"/>
              <w:rPr>
                <w:ins w:id="646" w:author="犬伏" w:date="2025-06-16T08:45:00Z"/>
                <w:sz w:val="16"/>
                <w:szCs w:val="16"/>
              </w:rPr>
            </w:pPr>
            <w:ins w:id="647" w:author="犬伏" w:date="2025-06-16T08:45:00Z">
              <w:r>
                <w:rPr>
                  <w:rFonts w:hint="eastAsia"/>
                  <w:sz w:val="16"/>
                  <w:szCs w:val="16"/>
                </w:rPr>
                <w:t>派遣先が派遣労働者を雇用する場合の紛争防止措置</w:t>
              </w:r>
            </w:ins>
          </w:p>
        </w:tc>
        <w:tc>
          <w:tcPr>
            <w:tcW w:w="8195" w:type="dxa"/>
            <w:gridSpan w:val="9"/>
          </w:tcPr>
          <w:p w14:paraId="5368C7DF" w14:textId="77777777" w:rsidR="00735903" w:rsidRDefault="00735903" w:rsidP="00735903">
            <w:pPr>
              <w:spacing w:line="240" w:lineRule="exact"/>
              <w:rPr>
                <w:ins w:id="648" w:author="犬伏" w:date="2025-06-16T08:45:00Z"/>
                <w:sz w:val="16"/>
                <w:szCs w:val="16"/>
              </w:rPr>
            </w:pPr>
            <w:ins w:id="649" w:author="犬伏" w:date="2025-06-16T08:45:00Z">
              <w:r w:rsidRPr="00923E7E">
                <w:rPr>
                  <w:rFonts w:hint="eastAsia"/>
                  <w:sz w:val="16"/>
                  <w:szCs w:val="16"/>
                </w:rPr>
                <w:t>労働者派遣の役務の提供の終了後、当該派遣労働者を甲が雇用する場合には、甲が事前に乙に通知することとする。</w:t>
              </w:r>
            </w:ins>
          </w:p>
          <w:p w14:paraId="75C8935F" w14:textId="77777777" w:rsidR="00735903" w:rsidRPr="00D6536C" w:rsidRDefault="00735903" w:rsidP="00735903">
            <w:pPr>
              <w:spacing w:line="240" w:lineRule="exact"/>
              <w:rPr>
                <w:ins w:id="650" w:author="犬伏" w:date="2025-06-16T08:45:00Z"/>
                <w:color w:val="00B0F0"/>
                <w:sz w:val="16"/>
                <w:szCs w:val="16"/>
              </w:rPr>
            </w:pPr>
            <w:ins w:id="651" w:author="犬伏" w:date="2025-06-16T08:45:00Z">
              <w:r w:rsidRPr="00D6536C">
                <w:rPr>
                  <w:rFonts w:hint="eastAsia"/>
                  <w:color w:val="00B0F0"/>
                  <w:sz w:val="16"/>
                  <w:szCs w:val="16"/>
                </w:rPr>
                <w:t>※以下は派遣</w:t>
              </w:r>
              <w:r>
                <w:rPr>
                  <w:rFonts w:hint="eastAsia"/>
                  <w:color w:val="00B0F0"/>
                  <w:sz w:val="16"/>
                  <w:szCs w:val="16"/>
                </w:rPr>
                <w:t>元</w:t>
              </w:r>
              <w:r w:rsidRPr="00D6536C">
                <w:rPr>
                  <w:rFonts w:hint="eastAsia"/>
                  <w:color w:val="00B0F0"/>
                  <w:sz w:val="16"/>
                  <w:szCs w:val="16"/>
                </w:rPr>
                <w:t>が職業紹介事業の許可を受けている場合</w:t>
              </w:r>
            </w:ins>
          </w:p>
          <w:p w14:paraId="2ACA89CA" w14:textId="77777777" w:rsidR="00735903" w:rsidRPr="00876379" w:rsidRDefault="00735903" w:rsidP="00735903">
            <w:pPr>
              <w:spacing w:line="240" w:lineRule="exact"/>
              <w:rPr>
                <w:ins w:id="652" w:author="犬伏" w:date="2025-06-16T08:45:00Z"/>
                <w:sz w:val="16"/>
                <w:szCs w:val="16"/>
              </w:rPr>
            </w:pPr>
            <w:ins w:id="653" w:author="犬伏" w:date="2025-06-16T08:45:00Z">
              <w:r>
                <w:rPr>
                  <w:rFonts w:hint="eastAsia"/>
                  <w:sz w:val="16"/>
                  <w:szCs w:val="16"/>
                </w:rPr>
                <w:t>乙が有料の職業紹介事業の許可を受けている場合は、職業紹介を経由して行うこととし、紹介手数料については別途協議するものとする。</w:t>
              </w:r>
            </w:ins>
          </w:p>
        </w:tc>
      </w:tr>
      <w:tr w:rsidR="00735903" w:rsidRPr="00C41465" w14:paraId="34FC5350" w14:textId="77777777" w:rsidTr="00735903">
        <w:trPr>
          <w:trHeight w:val="282"/>
          <w:jc w:val="center"/>
          <w:ins w:id="654" w:author="犬伏" w:date="2025-06-16T08:45:00Z"/>
        </w:trPr>
        <w:tc>
          <w:tcPr>
            <w:tcW w:w="860" w:type="dxa"/>
            <w:vMerge/>
            <w:tcBorders>
              <w:top w:val="nil"/>
            </w:tcBorders>
          </w:tcPr>
          <w:p w14:paraId="372DF442" w14:textId="77777777" w:rsidR="00735903" w:rsidRPr="00C41465" w:rsidRDefault="00735903" w:rsidP="00735903">
            <w:pPr>
              <w:spacing w:line="240" w:lineRule="exact"/>
              <w:jc w:val="center"/>
              <w:rPr>
                <w:ins w:id="655" w:author="犬伏" w:date="2025-06-16T08:45:00Z"/>
                <w:sz w:val="16"/>
                <w:szCs w:val="16"/>
              </w:rPr>
            </w:pPr>
          </w:p>
        </w:tc>
        <w:tc>
          <w:tcPr>
            <w:tcW w:w="1572" w:type="dxa"/>
            <w:tcBorders>
              <w:top w:val="nil"/>
            </w:tcBorders>
            <w:vAlign w:val="center"/>
          </w:tcPr>
          <w:p w14:paraId="790069E8" w14:textId="77777777" w:rsidR="00735903" w:rsidRPr="00C41465" w:rsidRDefault="00735903" w:rsidP="00735903">
            <w:pPr>
              <w:spacing w:line="240" w:lineRule="exact"/>
              <w:jc w:val="center"/>
              <w:rPr>
                <w:ins w:id="656" w:author="犬伏" w:date="2025-06-16T08:45:00Z"/>
                <w:sz w:val="16"/>
                <w:szCs w:val="16"/>
              </w:rPr>
            </w:pPr>
            <w:ins w:id="657" w:author="犬伏" w:date="2025-06-16T08:45:00Z">
              <w:r w:rsidRPr="0036686B">
                <w:rPr>
                  <w:rFonts w:hint="eastAsia"/>
                  <w:sz w:val="16"/>
                  <w:szCs w:val="16"/>
                </w:rPr>
                <w:t>契約金額</w:t>
              </w:r>
            </w:ins>
          </w:p>
        </w:tc>
        <w:tc>
          <w:tcPr>
            <w:tcW w:w="8195" w:type="dxa"/>
            <w:gridSpan w:val="9"/>
            <w:tcBorders>
              <w:top w:val="nil"/>
            </w:tcBorders>
            <w:vAlign w:val="center"/>
          </w:tcPr>
          <w:p w14:paraId="1FEBD2A2" w14:textId="77777777" w:rsidR="00735903" w:rsidRPr="00C41465" w:rsidRDefault="00735903" w:rsidP="00735903">
            <w:pPr>
              <w:spacing w:line="240" w:lineRule="exact"/>
              <w:rPr>
                <w:ins w:id="658" w:author="犬伏" w:date="2025-06-16T08:45:00Z"/>
                <w:sz w:val="16"/>
                <w:szCs w:val="16"/>
              </w:rPr>
            </w:pPr>
            <w:ins w:id="659" w:author="犬伏" w:date="2025-06-16T08:45:00Z">
              <w:r>
                <w:rPr>
                  <w:rFonts w:hint="eastAsia"/>
                  <w:sz w:val="16"/>
                  <w:szCs w:val="16"/>
                </w:rPr>
                <w:t>１時間あたり　　　　　　円（税抜）</w:t>
              </w:r>
            </w:ins>
          </w:p>
        </w:tc>
      </w:tr>
      <w:tr w:rsidR="00735903" w:rsidRPr="00C41465" w14:paraId="4DF6CCEB" w14:textId="77777777" w:rsidTr="00735903">
        <w:trPr>
          <w:trHeight w:val="356"/>
          <w:jc w:val="center"/>
          <w:ins w:id="660" w:author="犬伏" w:date="2025-06-16T08:45:00Z"/>
        </w:trPr>
        <w:tc>
          <w:tcPr>
            <w:tcW w:w="860" w:type="dxa"/>
            <w:vMerge/>
          </w:tcPr>
          <w:p w14:paraId="4F150252" w14:textId="77777777" w:rsidR="00735903" w:rsidRPr="00DA105A" w:rsidRDefault="00735903" w:rsidP="00735903">
            <w:pPr>
              <w:spacing w:line="240" w:lineRule="exact"/>
              <w:jc w:val="center"/>
              <w:rPr>
                <w:ins w:id="661" w:author="犬伏" w:date="2025-06-16T08:45:00Z"/>
                <w:sz w:val="16"/>
                <w:szCs w:val="16"/>
              </w:rPr>
            </w:pPr>
          </w:p>
        </w:tc>
        <w:tc>
          <w:tcPr>
            <w:tcW w:w="1572" w:type="dxa"/>
            <w:tcBorders>
              <w:top w:val="nil"/>
            </w:tcBorders>
            <w:vAlign w:val="center"/>
          </w:tcPr>
          <w:p w14:paraId="7406F0F5" w14:textId="77777777" w:rsidR="00735903" w:rsidRPr="00DA105A" w:rsidRDefault="00735903" w:rsidP="00735903">
            <w:pPr>
              <w:spacing w:line="240" w:lineRule="exact"/>
              <w:jc w:val="center"/>
              <w:rPr>
                <w:ins w:id="662" w:author="犬伏" w:date="2025-06-16T08:45:00Z"/>
                <w:sz w:val="16"/>
                <w:szCs w:val="16"/>
              </w:rPr>
            </w:pPr>
            <w:ins w:id="663" w:author="犬伏" w:date="2025-06-16T08:45:00Z">
              <w:r w:rsidRPr="00DA105A">
                <w:rPr>
                  <w:rFonts w:hint="eastAsia"/>
                  <w:sz w:val="16"/>
                  <w:szCs w:val="16"/>
                </w:rPr>
                <w:t>支払い条件（交通費含む）</w:t>
              </w:r>
            </w:ins>
          </w:p>
        </w:tc>
        <w:tc>
          <w:tcPr>
            <w:tcW w:w="8195" w:type="dxa"/>
            <w:gridSpan w:val="9"/>
            <w:tcBorders>
              <w:top w:val="nil"/>
            </w:tcBorders>
          </w:tcPr>
          <w:p w14:paraId="4956D9CB" w14:textId="77777777" w:rsidR="00735903" w:rsidRDefault="00735903" w:rsidP="00735903">
            <w:pPr>
              <w:spacing w:line="240" w:lineRule="exact"/>
              <w:rPr>
                <w:ins w:id="664" w:author="犬伏" w:date="2025-06-16T08:45:00Z"/>
                <w:sz w:val="16"/>
                <w:szCs w:val="16"/>
              </w:rPr>
            </w:pPr>
            <w:ins w:id="665" w:author="犬伏" w:date="2025-06-16T08:45:00Z">
              <w:r w:rsidRPr="00DA105A">
                <w:rPr>
                  <w:rFonts w:hint="eastAsia"/>
                  <w:sz w:val="16"/>
                  <w:szCs w:val="16"/>
                </w:rPr>
                <w:t>派遣料金には、交通費その他すべての必要経費を含むこととし、派遣料金以外の支払いは原則、行わない。</w:t>
              </w:r>
            </w:ins>
          </w:p>
          <w:p w14:paraId="23EE2514" w14:textId="77777777" w:rsidR="00735903" w:rsidRPr="004567C8" w:rsidRDefault="00735903" w:rsidP="00735903">
            <w:pPr>
              <w:spacing w:line="240" w:lineRule="exact"/>
              <w:rPr>
                <w:ins w:id="666" w:author="犬伏" w:date="2025-06-16T08:45:00Z"/>
                <w:sz w:val="16"/>
                <w:szCs w:val="16"/>
              </w:rPr>
            </w:pPr>
            <w:ins w:id="667" w:author="犬伏" w:date="2025-06-16T08:45:00Z">
              <w:r w:rsidRPr="004567C8">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4567C8">
                <w:rPr>
                  <w:sz w:val="16"/>
                  <w:szCs w:val="16"/>
                </w:rPr>
                <w:t xml:space="preserve"> </w:t>
              </w:r>
            </w:ins>
          </w:p>
          <w:p w14:paraId="02112C10" w14:textId="77777777" w:rsidR="00735903" w:rsidRPr="00DA105A" w:rsidRDefault="00735903" w:rsidP="00735903">
            <w:pPr>
              <w:spacing w:line="240" w:lineRule="exact"/>
              <w:rPr>
                <w:ins w:id="668" w:author="犬伏" w:date="2025-06-16T08:45:00Z"/>
                <w:sz w:val="16"/>
                <w:szCs w:val="16"/>
              </w:rPr>
            </w:pPr>
            <w:ins w:id="669" w:author="犬伏" w:date="2025-06-16T08:45:00Z">
              <w:r w:rsidRPr="004567C8">
                <w:rPr>
                  <w:rFonts w:hint="eastAsia"/>
                  <w:sz w:val="16"/>
                  <w:szCs w:val="16"/>
                </w:rPr>
                <w:t>また、災害等による公共交通機関の遮断時のタクシー利用については、都度協議するものとし、それに係る費用については原則として本市が支払う。</w:t>
              </w:r>
            </w:ins>
          </w:p>
          <w:p w14:paraId="67D41357" w14:textId="77777777" w:rsidR="00735903" w:rsidRPr="00DA105A" w:rsidRDefault="00735903" w:rsidP="00735903">
            <w:pPr>
              <w:spacing w:line="240" w:lineRule="exact"/>
              <w:rPr>
                <w:ins w:id="670" w:author="犬伏" w:date="2025-06-16T08:45:00Z"/>
                <w:sz w:val="16"/>
                <w:szCs w:val="16"/>
              </w:rPr>
            </w:pPr>
            <w:ins w:id="671" w:author="犬伏" w:date="2025-06-16T08:45:00Z">
              <w:r w:rsidRPr="00DA105A">
                <w:rPr>
                  <w:rFonts w:hint="eastAsia"/>
                  <w:sz w:val="16"/>
                  <w:szCs w:val="16"/>
                </w:rPr>
                <w:t>支払方法は</w:t>
              </w:r>
              <w:r w:rsidRPr="000A4885">
                <w:rPr>
                  <w:rFonts w:hint="eastAsia"/>
                  <w:sz w:val="16"/>
                  <w:szCs w:val="16"/>
                </w:rPr>
                <w:t>毎月１日から末日までの</w:t>
              </w:r>
              <w:r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ins>
          </w:p>
        </w:tc>
      </w:tr>
      <w:tr w:rsidR="00735903" w:rsidRPr="00C41465" w14:paraId="18C36532" w14:textId="77777777" w:rsidTr="00735903">
        <w:trPr>
          <w:trHeight w:val="329"/>
          <w:jc w:val="center"/>
          <w:ins w:id="672" w:author="犬伏" w:date="2025-06-16T08:45:00Z"/>
        </w:trPr>
        <w:tc>
          <w:tcPr>
            <w:tcW w:w="860" w:type="dxa"/>
            <w:vMerge/>
          </w:tcPr>
          <w:p w14:paraId="10203BD3" w14:textId="77777777" w:rsidR="00735903" w:rsidRPr="00C41465" w:rsidRDefault="00735903" w:rsidP="00735903">
            <w:pPr>
              <w:spacing w:line="240" w:lineRule="exact"/>
              <w:jc w:val="center"/>
              <w:rPr>
                <w:ins w:id="673" w:author="犬伏" w:date="2025-06-16T08:45:00Z"/>
                <w:sz w:val="16"/>
                <w:szCs w:val="16"/>
              </w:rPr>
            </w:pPr>
          </w:p>
        </w:tc>
        <w:tc>
          <w:tcPr>
            <w:tcW w:w="1572" w:type="dxa"/>
            <w:tcBorders>
              <w:top w:val="nil"/>
            </w:tcBorders>
            <w:vAlign w:val="center"/>
          </w:tcPr>
          <w:p w14:paraId="3FA3C912" w14:textId="77777777" w:rsidR="00735903" w:rsidRPr="00C41465" w:rsidRDefault="00735903" w:rsidP="00735903">
            <w:pPr>
              <w:spacing w:line="240" w:lineRule="exact"/>
              <w:jc w:val="center"/>
              <w:rPr>
                <w:ins w:id="674" w:author="犬伏" w:date="2025-06-16T08:45:00Z"/>
                <w:sz w:val="16"/>
                <w:szCs w:val="16"/>
              </w:rPr>
            </w:pPr>
            <w:ins w:id="675" w:author="犬伏" w:date="2025-06-16T08:45:00Z">
              <w:r w:rsidRPr="0036686B">
                <w:rPr>
                  <w:rFonts w:hint="eastAsia"/>
                  <w:sz w:val="16"/>
                  <w:szCs w:val="16"/>
                </w:rPr>
                <w:t>契約保証金</w:t>
              </w:r>
            </w:ins>
          </w:p>
        </w:tc>
        <w:tc>
          <w:tcPr>
            <w:tcW w:w="8195" w:type="dxa"/>
            <w:gridSpan w:val="9"/>
            <w:tcBorders>
              <w:top w:val="nil"/>
            </w:tcBorders>
            <w:vAlign w:val="center"/>
          </w:tcPr>
          <w:p w14:paraId="096592F5" w14:textId="77777777" w:rsidR="00735903" w:rsidRPr="00C41465" w:rsidRDefault="00735903" w:rsidP="00735903">
            <w:pPr>
              <w:spacing w:line="240" w:lineRule="exact"/>
              <w:rPr>
                <w:ins w:id="676" w:author="犬伏" w:date="2025-06-16T08:45:00Z"/>
                <w:sz w:val="16"/>
                <w:szCs w:val="16"/>
              </w:rPr>
            </w:pPr>
            <w:ins w:id="677" w:author="犬伏" w:date="2025-06-16T08:45:00Z">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r>
                <w:rPr>
                  <w:rFonts w:hint="eastAsia"/>
                  <w:sz w:val="16"/>
                  <w:szCs w:val="16"/>
                </w:rPr>
                <w:t>■</w:t>
              </w:r>
              <w:r w:rsidRPr="00C41465">
                <w:rPr>
                  <w:rFonts w:hint="eastAsia"/>
                  <w:sz w:val="16"/>
                  <w:szCs w:val="16"/>
                </w:rPr>
                <w:t>免除</w:t>
              </w:r>
            </w:ins>
          </w:p>
        </w:tc>
      </w:tr>
      <w:tr w:rsidR="00735903" w:rsidRPr="00BE7CD9" w14:paraId="115DE09F" w14:textId="77777777" w:rsidTr="00735903">
        <w:trPr>
          <w:trHeight w:val="235"/>
          <w:jc w:val="center"/>
          <w:ins w:id="678" w:author="犬伏" w:date="2025-06-16T08:45:00Z"/>
        </w:trPr>
        <w:tc>
          <w:tcPr>
            <w:tcW w:w="860" w:type="dxa"/>
            <w:vMerge/>
          </w:tcPr>
          <w:p w14:paraId="1B0DFEBE" w14:textId="77777777" w:rsidR="00735903" w:rsidRPr="00DA105A" w:rsidRDefault="00735903" w:rsidP="00735903">
            <w:pPr>
              <w:spacing w:line="240" w:lineRule="exact"/>
              <w:jc w:val="center"/>
              <w:rPr>
                <w:ins w:id="679" w:author="犬伏" w:date="2025-06-16T08:45:00Z"/>
                <w:sz w:val="16"/>
                <w:szCs w:val="16"/>
              </w:rPr>
            </w:pPr>
          </w:p>
        </w:tc>
        <w:tc>
          <w:tcPr>
            <w:tcW w:w="1572" w:type="dxa"/>
            <w:tcBorders>
              <w:top w:val="nil"/>
            </w:tcBorders>
            <w:vAlign w:val="center"/>
          </w:tcPr>
          <w:p w14:paraId="02F26EC2" w14:textId="77777777" w:rsidR="00735903" w:rsidRPr="0036686B" w:rsidRDefault="00735903" w:rsidP="00735903">
            <w:pPr>
              <w:spacing w:line="240" w:lineRule="atLeast"/>
              <w:jc w:val="center"/>
              <w:rPr>
                <w:ins w:id="680" w:author="犬伏" w:date="2025-06-16T08:45:00Z"/>
                <w:sz w:val="16"/>
                <w:szCs w:val="16"/>
              </w:rPr>
            </w:pPr>
            <w:ins w:id="681" w:author="犬伏" w:date="2025-06-16T08:45:00Z">
              <w:r w:rsidRPr="00C41465">
                <w:rPr>
                  <w:rFonts w:hint="eastAsia"/>
                  <w:sz w:val="16"/>
                  <w:szCs w:val="16"/>
                </w:rPr>
                <w:t>その他</w:t>
              </w:r>
            </w:ins>
          </w:p>
        </w:tc>
        <w:tc>
          <w:tcPr>
            <w:tcW w:w="8195" w:type="dxa"/>
            <w:gridSpan w:val="9"/>
            <w:tcBorders>
              <w:top w:val="nil"/>
            </w:tcBorders>
            <w:vAlign w:val="center"/>
          </w:tcPr>
          <w:p w14:paraId="298FB0A4" w14:textId="77777777" w:rsidR="00735903" w:rsidRDefault="00735903" w:rsidP="00735903">
            <w:pPr>
              <w:spacing w:line="240" w:lineRule="exact"/>
              <w:rPr>
                <w:ins w:id="682" w:author="犬伏" w:date="2025-06-16T08:45:00Z"/>
                <w:sz w:val="16"/>
                <w:szCs w:val="16"/>
              </w:rPr>
            </w:pPr>
            <w:ins w:id="683" w:author="犬伏" w:date="2025-06-16T08:45:00Z">
              <w:r>
                <w:rPr>
                  <w:rFonts w:hint="eastAsia"/>
                  <w:sz w:val="16"/>
                  <w:szCs w:val="16"/>
                </w:rPr>
                <w:t>１　神戸市イントラネット環境利用</w:t>
              </w:r>
            </w:ins>
          </w:p>
          <w:p w14:paraId="087844D9" w14:textId="77777777" w:rsidR="00735903" w:rsidRDefault="00735903" w:rsidP="00735903">
            <w:pPr>
              <w:spacing w:line="240" w:lineRule="exact"/>
              <w:rPr>
                <w:ins w:id="684" w:author="犬伏" w:date="2025-06-16T08:45:00Z"/>
                <w:sz w:val="16"/>
                <w:szCs w:val="16"/>
              </w:rPr>
            </w:pPr>
            <w:ins w:id="685" w:author="犬伏" w:date="2025-06-16T08:45:00Z">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ins>
          </w:p>
          <w:p w14:paraId="08F5E4F8" w14:textId="77777777" w:rsidR="00735903" w:rsidRDefault="00735903" w:rsidP="00735903">
            <w:pPr>
              <w:spacing w:line="240" w:lineRule="exact"/>
              <w:rPr>
                <w:ins w:id="686" w:author="犬伏" w:date="2025-06-16T08:45:00Z"/>
                <w:sz w:val="16"/>
                <w:szCs w:val="16"/>
              </w:rPr>
            </w:pPr>
            <w:ins w:id="687" w:author="犬伏" w:date="2025-06-16T08:45:00Z">
              <w:r>
                <w:rPr>
                  <w:rFonts w:hint="eastAsia"/>
                  <w:sz w:val="16"/>
                  <w:szCs w:val="16"/>
                </w:rPr>
                <w:t>２　出張旅費</w:t>
              </w:r>
            </w:ins>
          </w:p>
          <w:p w14:paraId="5C5DB10B" w14:textId="77777777" w:rsidR="00735903" w:rsidRPr="0036686B" w:rsidRDefault="00735903" w:rsidP="00735903">
            <w:pPr>
              <w:spacing w:line="240" w:lineRule="exact"/>
              <w:rPr>
                <w:ins w:id="688" w:author="犬伏" w:date="2025-06-16T08:45:00Z"/>
                <w:sz w:val="16"/>
                <w:szCs w:val="16"/>
              </w:rPr>
            </w:pPr>
            <w:ins w:id="689" w:author="犬伏" w:date="2025-06-16T08:45:00Z">
              <w:r>
                <w:rPr>
                  <w:rFonts w:hint="eastAsia"/>
                  <w:sz w:val="16"/>
                  <w:szCs w:val="16"/>
                </w:rPr>
                <w:t>やむを得ず出張する場合は、</w:t>
              </w:r>
              <w:r w:rsidRPr="00FA567B">
                <w:rPr>
                  <w:rFonts w:hint="eastAsia"/>
                  <w:sz w:val="16"/>
                  <w:szCs w:val="16"/>
                </w:rPr>
                <w:t>負担した交通費実費について派遣職員から派遣元に報告し、派遣元から派遣料に含めて派遣先に請求する。</w:t>
              </w:r>
            </w:ins>
          </w:p>
        </w:tc>
      </w:tr>
      <w:tr w:rsidR="00735903" w:rsidRPr="00C41465" w14:paraId="74FE1211" w14:textId="77777777" w:rsidTr="00735903">
        <w:trPr>
          <w:cantSplit/>
          <w:trHeight w:val="336"/>
          <w:jc w:val="center"/>
          <w:ins w:id="690" w:author="犬伏" w:date="2025-06-16T08:45:00Z"/>
        </w:trPr>
        <w:tc>
          <w:tcPr>
            <w:tcW w:w="860" w:type="dxa"/>
            <w:vMerge w:val="restart"/>
            <w:tcBorders>
              <w:top w:val="nil"/>
            </w:tcBorders>
            <w:textDirection w:val="tbRlV"/>
            <w:vAlign w:val="center"/>
          </w:tcPr>
          <w:p w14:paraId="597EDD45" w14:textId="77777777" w:rsidR="00735903" w:rsidRPr="0036686B" w:rsidRDefault="00735903" w:rsidP="00735903">
            <w:pPr>
              <w:ind w:left="113" w:right="113"/>
              <w:jc w:val="center"/>
              <w:rPr>
                <w:ins w:id="691" w:author="犬伏" w:date="2025-06-16T08:45:00Z"/>
                <w:sz w:val="16"/>
                <w:szCs w:val="16"/>
              </w:rPr>
            </w:pPr>
            <w:ins w:id="692" w:author="犬伏" w:date="2025-06-16T08:45:00Z">
              <w:r w:rsidRPr="0036686B">
                <w:rPr>
                  <w:rFonts w:hint="eastAsia"/>
                  <w:sz w:val="16"/>
                  <w:szCs w:val="16"/>
                </w:rPr>
                <w:t>派遣元</w:t>
              </w:r>
            </w:ins>
          </w:p>
        </w:tc>
        <w:tc>
          <w:tcPr>
            <w:tcW w:w="1572" w:type="dxa"/>
          </w:tcPr>
          <w:p w14:paraId="72FB9208" w14:textId="77777777" w:rsidR="00735903" w:rsidRPr="0036686B" w:rsidRDefault="00735903" w:rsidP="00735903">
            <w:pPr>
              <w:jc w:val="center"/>
              <w:rPr>
                <w:ins w:id="693" w:author="犬伏" w:date="2025-06-16T08:45:00Z"/>
                <w:sz w:val="16"/>
                <w:szCs w:val="16"/>
              </w:rPr>
            </w:pPr>
            <w:ins w:id="694" w:author="犬伏" w:date="2025-06-16T08:45:00Z">
              <w:r w:rsidRPr="0036686B">
                <w:rPr>
                  <w:rFonts w:hint="eastAsia"/>
                  <w:sz w:val="16"/>
                  <w:szCs w:val="16"/>
                </w:rPr>
                <w:t>名称</w:t>
              </w:r>
            </w:ins>
          </w:p>
        </w:tc>
        <w:tc>
          <w:tcPr>
            <w:tcW w:w="2721" w:type="dxa"/>
            <w:gridSpan w:val="2"/>
            <w:tcBorders>
              <w:bottom w:val="nil"/>
            </w:tcBorders>
            <w:vAlign w:val="center"/>
          </w:tcPr>
          <w:p w14:paraId="381E2150" w14:textId="77777777" w:rsidR="00735903" w:rsidRPr="0036686B" w:rsidRDefault="00735903" w:rsidP="00735903">
            <w:pPr>
              <w:rPr>
                <w:ins w:id="695" w:author="犬伏" w:date="2025-06-16T08:45:00Z"/>
                <w:sz w:val="16"/>
                <w:szCs w:val="16"/>
              </w:rPr>
            </w:pPr>
            <w:ins w:id="696" w:author="犬伏" w:date="2025-06-16T08:45:00Z">
              <w:r w:rsidRPr="0036686B">
                <w:rPr>
                  <w:rFonts w:hint="eastAsia"/>
                  <w:sz w:val="16"/>
                  <w:szCs w:val="16"/>
                </w:rPr>
                <w:t xml:space="preserve">△△株式会社　△△営業所　</w:t>
              </w:r>
            </w:ins>
          </w:p>
        </w:tc>
        <w:tc>
          <w:tcPr>
            <w:tcW w:w="1108" w:type="dxa"/>
            <w:gridSpan w:val="2"/>
            <w:vAlign w:val="center"/>
          </w:tcPr>
          <w:p w14:paraId="76F0BCD2" w14:textId="77777777" w:rsidR="00735903" w:rsidRPr="0036686B" w:rsidRDefault="00735903" w:rsidP="00735903">
            <w:pPr>
              <w:rPr>
                <w:ins w:id="697" w:author="犬伏" w:date="2025-06-16T08:45:00Z"/>
                <w:sz w:val="16"/>
                <w:szCs w:val="16"/>
              </w:rPr>
            </w:pPr>
            <w:ins w:id="698" w:author="犬伏" w:date="2025-06-16T08:45:00Z">
              <w:r w:rsidRPr="0036686B">
                <w:rPr>
                  <w:rFonts w:hint="eastAsia"/>
                  <w:sz w:val="16"/>
                  <w:szCs w:val="16"/>
                </w:rPr>
                <w:t xml:space="preserve">許可番号　</w:t>
              </w:r>
            </w:ins>
          </w:p>
        </w:tc>
        <w:tc>
          <w:tcPr>
            <w:tcW w:w="4366" w:type="dxa"/>
            <w:gridSpan w:val="5"/>
            <w:vAlign w:val="center"/>
          </w:tcPr>
          <w:p w14:paraId="0C88BE6D" w14:textId="77777777" w:rsidR="00735903" w:rsidRPr="0036686B" w:rsidRDefault="00735903" w:rsidP="00735903">
            <w:pPr>
              <w:rPr>
                <w:ins w:id="699" w:author="犬伏" w:date="2025-06-16T08:45:00Z"/>
                <w:sz w:val="16"/>
                <w:szCs w:val="16"/>
              </w:rPr>
            </w:pPr>
            <w:ins w:id="700" w:author="犬伏" w:date="2025-06-16T08:45:00Z">
              <w:r w:rsidRPr="0036686B">
                <w:rPr>
                  <w:rFonts w:hint="eastAsia"/>
                  <w:sz w:val="16"/>
                  <w:szCs w:val="16"/>
                </w:rPr>
                <w:t>派××</w:t>
              </w:r>
              <w:r w:rsidRPr="0036686B">
                <w:rPr>
                  <w:sz w:val="16"/>
                  <w:szCs w:val="16"/>
                </w:rPr>
                <w:t>-××××××</w:t>
              </w:r>
            </w:ins>
          </w:p>
        </w:tc>
      </w:tr>
      <w:tr w:rsidR="00735903" w:rsidRPr="00C41465" w14:paraId="755DBCBF" w14:textId="77777777" w:rsidTr="00735903">
        <w:trPr>
          <w:trHeight w:val="317"/>
          <w:jc w:val="center"/>
          <w:ins w:id="701" w:author="犬伏" w:date="2025-06-16T08:45:00Z"/>
        </w:trPr>
        <w:tc>
          <w:tcPr>
            <w:tcW w:w="860" w:type="dxa"/>
            <w:vMerge/>
            <w:vAlign w:val="center"/>
          </w:tcPr>
          <w:p w14:paraId="52081866" w14:textId="77777777" w:rsidR="00735903" w:rsidRPr="00DA105A" w:rsidRDefault="00735903" w:rsidP="00735903">
            <w:pPr>
              <w:jc w:val="center"/>
              <w:rPr>
                <w:ins w:id="702" w:author="犬伏" w:date="2025-06-16T08:45:00Z"/>
                <w:sz w:val="16"/>
                <w:szCs w:val="16"/>
              </w:rPr>
            </w:pPr>
          </w:p>
        </w:tc>
        <w:tc>
          <w:tcPr>
            <w:tcW w:w="1572" w:type="dxa"/>
          </w:tcPr>
          <w:p w14:paraId="1B9CF592" w14:textId="77777777" w:rsidR="00735903" w:rsidRPr="00DA105A" w:rsidRDefault="00735903" w:rsidP="00735903">
            <w:pPr>
              <w:jc w:val="center"/>
              <w:rPr>
                <w:ins w:id="703" w:author="犬伏" w:date="2025-06-16T08:45:00Z"/>
                <w:sz w:val="16"/>
                <w:szCs w:val="16"/>
              </w:rPr>
            </w:pPr>
            <w:ins w:id="704" w:author="犬伏" w:date="2025-06-16T08:45:00Z">
              <w:r w:rsidRPr="00DA105A">
                <w:rPr>
                  <w:rFonts w:hint="eastAsia"/>
                  <w:sz w:val="16"/>
                  <w:szCs w:val="16"/>
                </w:rPr>
                <w:t>住所</w:t>
              </w:r>
            </w:ins>
          </w:p>
        </w:tc>
        <w:tc>
          <w:tcPr>
            <w:tcW w:w="8195" w:type="dxa"/>
            <w:gridSpan w:val="9"/>
            <w:vAlign w:val="center"/>
          </w:tcPr>
          <w:p w14:paraId="6F85A6D2" w14:textId="77777777" w:rsidR="00735903" w:rsidRPr="00DA105A" w:rsidRDefault="00735903" w:rsidP="00735903">
            <w:pPr>
              <w:rPr>
                <w:ins w:id="705" w:author="犬伏" w:date="2025-06-16T08:45:00Z"/>
                <w:sz w:val="16"/>
                <w:szCs w:val="16"/>
              </w:rPr>
            </w:pPr>
            <w:ins w:id="706" w:author="犬伏" w:date="2025-06-16T08:45:00Z">
              <w:r w:rsidRPr="00DA105A">
                <w:rPr>
                  <w:rFonts w:hint="eastAsia"/>
                  <w:sz w:val="16"/>
                  <w:szCs w:val="16"/>
                </w:rPr>
                <w:t>神戸市〇〇区〇〇町〇丁目〇番地〇</w:t>
              </w:r>
            </w:ins>
          </w:p>
        </w:tc>
      </w:tr>
      <w:tr w:rsidR="00735903" w:rsidRPr="00C41465" w14:paraId="1F6569B1" w14:textId="77777777" w:rsidTr="00735903">
        <w:trPr>
          <w:trHeight w:val="304"/>
          <w:jc w:val="center"/>
          <w:ins w:id="707" w:author="犬伏" w:date="2025-06-16T08:45:00Z"/>
        </w:trPr>
        <w:tc>
          <w:tcPr>
            <w:tcW w:w="860" w:type="dxa"/>
            <w:vMerge/>
          </w:tcPr>
          <w:p w14:paraId="281EF256" w14:textId="77777777" w:rsidR="00735903" w:rsidRPr="00DA105A" w:rsidRDefault="00735903" w:rsidP="00735903">
            <w:pPr>
              <w:rPr>
                <w:ins w:id="708" w:author="犬伏" w:date="2025-06-16T08:45:00Z"/>
                <w:sz w:val="16"/>
                <w:szCs w:val="16"/>
              </w:rPr>
            </w:pPr>
          </w:p>
        </w:tc>
        <w:tc>
          <w:tcPr>
            <w:tcW w:w="1572" w:type="dxa"/>
          </w:tcPr>
          <w:p w14:paraId="464385F6" w14:textId="77777777" w:rsidR="00735903" w:rsidRPr="00DA105A" w:rsidRDefault="00735903" w:rsidP="00735903">
            <w:pPr>
              <w:jc w:val="center"/>
              <w:rPr>
                <w:ins w:id="709" w:author="犬伏" w:date="2025-06-16T08:45:00Z"/>
                <w:sz w:val="16"/>
                <w:szCs w:val="16"/>
              </w:rPr>
            </w:pPr>
            <w:ins w:id="710" w:author="犬伏" w:date="2025-06-16T08:45:00Z">
              <w:r w:rsidRPr="00DA105A">
                <w:rPr>
                  <w:rFonts w:hint="eastAsia"/>
                  <w:sz w:val="16"/>
                  <w:szCs w:val="16"/>
                </w:rPr>
                <w:t>責任者</w:t>
              </w:r>
            </w:ins>
          </w:p>
        </w:tc>
        <w:tc>
          <w:tcPr>
            <w:tcW w:w="8195" w:type="dxa"/>
            <w:gridSpan w:val="9"/>
            <w:vAlign w:val="center"/>
          </w:tcPr>
          <w:p w14:paraId="27771B77" w14:textId="77777777" w:rsidR="00735903" w:rsidRPr="00DA105A" w:rsidRDefault="00735903" w:rsidP="00735903">
            <w:pPr>
              <w:rPr>
                <w:ins w:id="711" w:author="犬伏" w:date="2025-06-16T08:45:00Z"/>
                <w:sz w:val="16"/>
                <w:szCs w:val="16"/>
              </w:rPr>
            </w:pPr>
            <w:ins w:id="712" w:author="犬伏" w:date="2025-06-16T08:45:00Z">
              <w:r w:rsidRPr="00DA105A">
                <w:rPr>
                  <w:rFonts w:hint="eastAsia"/>
                  <w:sz w:val="16"/>
                  <w:szCs w:val="16"/>
                </w:rPr>
                <w:t>〇〇課長　〇〇　〇〇　（</w:t>
              </w:r>
              <w:r w:rsidRPr="00DA105A">
                <w:rPr>
                  <w:sz w:val="16"/>
                  <w:szCs w:val="16"/>
                </w:rPr>
                <w:t>TEL）078-×××-××××</w:t>
              </w:r>
            </w:ins>
          </w:p>
        </w:tc>
      </w:tr>
    </w:tbl>
    <w:p w14:paraId="10946D64" w14:textId="77777777" w:rsidR="00735903" w:rsidRDefault="00735903" w:rsidP="00735903">
      <w:pPr>
        <w:jc w:val="left"/>
        <w:rPr>
          <w:ins w:id="713" w:author="犬伏" w:date="2025-06-16T08:45:00Z"/>
          <w:rFonts w:ascii="ＭＳ 明朝" w:hAnsi="ＭＳ 明朝"/>
          <w:color w:val="00B0F0"/>
          <w:sz w:val="16"/>
          <w:szCs w:val="16"/>
        </w:rPr>
      </w:pPr>
    </w:p>
    <w:p w14:paraId="226C987E" w14:textId="2BE46FB1" w:rsidR="00735903" w:rsidRPr="00985987" w:rsidRDefault="00735903" w:rsidP="00735903">
      <w:pPr>
        <w:jc w:val="left"/>
        <w:rPr>
          <w:ins w:id="714" w:author="犬伏" w:date="2025-06-16T08:45:00Z"/>
          <w:rFonts w:ascii="ＭＳ 明朝" w:hAnsi="ＭＳ 明朝"/>
          <w:sz w:val="16"/>
          <w:szCs w:val="16"/>
        </w:rPr>
      </w:pPr>
      <w:ins w:id="715" w:author="犬伏" w:date="2025-06-16T08:45:00Z">
        <w:r>
          <w:rPr>
            <w:rFonts w:ascii="ＭＳ 明朝" w:hAnsi="ＭＳ 明朝"/>
            <w:color w:val="00B0F0"/>
            <w:sz w:val="16"/>
            <w:szCs w:val="16"/>
          </w:rPr>
          <w:br w:type="page"/>
        </w:r>
        <w:r>
          <w:rPr>
            <w:rFonts w:ascii="ＭＳ 明朝" w:hAnsi="ＭＳ 明朝" w:hint="eastAsia"/>
            <w:sz w:val="16"/>
            <w:szCs w:val="16"/>
          </w:rPr>
          <w:lastRenderedPageBreak/>
          <w:t>【</w:t>
        </w:r>
      </w:ins>
      <w:ins w:id="716" w:author="犬伏" w:date="2025-06-16T08:52:00Z">
        <w:r>
          <w:rPr>
            <w:rFonts w:ascii="ＭＳ 明朝" w:hAnsi="ＭＳ 明朝" w:hint="eastAsia"/>
            <w:sz w:val="16"/>
            <w:szCs w:val="16"/>
          </w:rPr>
          <w:t>５</w:t>
        </w:r>
      </w:ins>
      <w:ins w:id="717" w:author="犬伏" w:date="2025-06-16T08:45:00Z">
        <w:r w:rsidRPr="000307A4">
          <w:rPr>
            <w:rFonts w:ascii="ＭＳ 明朝" w:hAnsi="ＭＳ 明朝" w:hint="eastAsia"/>
            <w:sz w:val="16"/>
            <w:szCs w:val="16"/>
          </w:rPr>
          <w:t>】</w:t>
        </w:r>
      </w:ins>
    </w:p>
    <w:tbl>
      <w:tblPr>
        <w:tblStyle w:val="a3"/>
        <w:tblW w:w="10627" w:type="dxa"/>
        <w:jc w:val="center"/>
        <w:tblLook w:val="04A0" w:firstRow="1" w:lastRow="0" w:firstColumn="1" w:lastColumn="0" w:noHBand="0" w:noVBand="1"/>
      </w:tblPr>
      <w:tblGrid>
        <w:gridCol w:w="860"/>
        <w:gridCol w:w="1572"/>
        <w:gridCol w:w="1594"/>
        <w:gridCol w:w="1127"/>
        <w:gridCol w:w="262"/>
        <w:gridCol w:w="846"/>
        <w:gridCol w:w="99"/>
        <w:gridCol w:w="553"/>
        <w:gridCol w:w="521"/>
        <w:gridCol w:w="587"/>
        <w:gridCol w:w="2606"/>
      </w:tblGrid>
      <w:tr w:rsidR="00735903" w:rsidRPr="00C41465" w14:paraId="6F748E20" w14:textId="77777777" w:rsidTr="00735903">
        <w:trPr>
          <w:trHeight w:val="202"/>
          <w:jc w:val="center"/>
          <w:ins w:id="718" w:author="犬伏" w:date="2025-06-16T08:45:00Z"/>
        </w:trPr>
        <w:tc>
          <w:tcPr>
            <w:tcW w:w="860" w:type="dxa"/>
            <w:vMerge w:val="restart"/>
            <w:textDirection w:val="tbRlV"/>
            <w:vAlign w:val="center"/>
          </w:tcPr>
          <w:p w14:paraId="3B22E501" w14:textId="77777777" w:rsidR="00735903" w:rsidRPr="0036686B" w:rsidRDefault="00735903" w:rsidP="00735903">
            <w:pPr>
              <w:spacing w:line="240" w:lineRule="exact"/>
              <w:ind w:left="113" w:right="113"/>
              <w:jc w:val="center"/>
              <w:rPr>
                <w:ins w:id="719" w:author="犬伏" w:date="2025-06-16T08:45:00Z"/>
                <w:sz w:val="16"/>
                <w:szCs w:val="16"/>
              </w:rPr>
            </w:pPr>
            <w:ins w:id="720" w:author="犬伏" w:date="2025-06-16T08:45:00Z">
              <w:r w:rsidRPr="0036686B">
                <w:rPr>
                  <w:rFonts w:hint="eastAsia"/>
                  <w:sz w:val="16"/>
                  <w:szCs w:val="16"/>
                </w:rPr>
                <w:t>派遣先</w:t>
              </w:r>
            </w:ins>
          </w:p>
        </w:tc>
        <w:tc>
          <w:tcPr>
            <w:tcW w:w="1572" w:type="dxa"/>
            <w:vAlign w:val="center"/>
          </w:tcPr>
          <w:p w14:paraId="44B818ED" w14:textId="77777777" w:rsidR="00735903" w:rsidRPr="0036686B" w:rsidRDefault="00735903" w:rsidP="00735903">
            <w:pPr>
              <w:spacing w:line="240" w:lineRule="exact"/>
              <w:jc w:val="center"/>
              <w:rPr>
                <w:ins w:id="721" w:author="犬伏" w:date="2025-06-16T08:45:00Z"/>
                <w:sz w:val="16"/>
                <w:szCs w:val="16"/>
              </w:rPr>
            </w:pPr>
            <w:ins w:id="722" w:author="犬伏" w:date="2025-06-16T08:45:00Z">
              <w:r w:rsidRPr="0036686B">
                <w:rPr>
                  <w:rFonts w:hint="eastAsia"/>
                  <w:sz w:val="16"/>
                  <w:szCs w:val="16"/>
                </w:rPr>
                <w:t>名称</w:t>
              </w:r>
            </w:ins>
          </w:p>
        </w:tc>
        <w:tc>
          <w:tcPr>
            <w:tcW w:w="8195" w:type="dxa"/>
            <w:gridSpan w:val="9"/>
            <w:vAlign w:val="center"/>
          </w:tcPr>
          <w:p w14:paraId="65A11376" w14:textId="62D5A5A3" w:rsidR="00735903" w:rsidRPr="0036686B" w:rsidRDefault="00735903" w:rsidP="00735903">
            <w:pPr>
              <w:spacing w:line="240" w:lineRule="exact"/>
              <w:rPr>
                <w:ins w:id="723" w:author="犬伏" w:date="2025-06-16T08:45:00Z"/>
                <w:sz w:val="16"/>
                <w:szCs w:val="16"/>
              </w:rPr>
            </w:pPr>
            <w:ins w:id="724" w:author="犬伏" w:date="2025-06-16T08:52:00Z">
              <w:r>
                <w:rPr>
                  <w:rFonts w:asciiTheme="minorEastAsia" w:hAnsiTheme="minorEastAsia" w:cs="ＭＳ Ｐゴシック" w:hint="eastAsia"/>
                  <w:color w:val="000000"/>
                  <w:kern w:val="0"/>
                  <w:sz w:val="16"/>
                  <w:szCs w:val="16"/>
                </w:rPr>
                <w:t>神戸市行財政局税務部市民税第１</w:t>
              </w:r>
              <w:r w:rsidRPr="00E6691B">
                <w:rPr>
                  <w:rFonts w:asciiTheme="minorEastAsia" w:hAnsiTheme="minorEastAsia" w:cs="ＭＳ Ｐゴシック" w:hint="eastAsia"/>
                  <w:color w:val="000000"/>
                  <w:kern w:val="0"/>
                  <w:sz w:val="16"/>
                  <w:szCs w:val="16"/>
                </w:rPr>
                <w:t>課　北市税の窓口</w:t>
              </w:r>
            </w:ins>
          </w:p>
        </w:tc>
      </w:tr>
      <w:tr w:rsidR="00735903" w:rsidRPr="00C41465" w14:paraId="42646796" w14:textId="77777777" w:rsidTr="00735903">
        <w:trPr>
          <w:trHeight w:val="529"/>
          <w:jc w:val="center"/>
          <w:ins w:id="725" w:author="犬伏" w:date="2025-06-16T08:45:00Z"/>
        </w:trPr>
        <w:tc>
          <w:tcPr>
            <w:tcW w:w="860" w:type="dxa"/>
            <w:vMerge/>
          </w:tcPr>
          <w:p w14:paraId="657D4FEB" w14:textId="77777777" w:rsidR="00735903" w:rsidRPr="00DA105A" w:rsidRDefault="00735903" w:rsidP="00735903">
            <w:pPr>
              <w:spacing w:line="240" w:lineRule="exact"/>
              <w:jc w:val="center"/>
              <w:rPr>
                <w:ins w:id="726" w:author="犬伏" w:date="2025-06-16T08:45:00Z"/>
                <w:sz w:val="16"/>
                <w:szCs w:val="16"/>
              </w:rPr>
            </w:pPr>
          </w:p>
        </w:tc>
        <w:tc>
          <w:tcPr>
            <w:tcW w:w="1572" w:type="dxa"/>
            <w:vAlign w:val="center"/>
          </w:tcPr>
          <w:p w14:paraId="136FD299" w14:textId="77777777" w:rsidR="00735903" w:rsidRPr="00DA105A" w:rsidRDefault="00735903" w:rsidP="00735903">
            <w:pPr>
              <w:spacing w:line="240" w:lineRule="exact"/>
              <w:jc w:val="center"/>
              <w:rPr>
                <w:ins w:id="727" w:author="犬伏" w:date="2025-06-16T08:45:00Z"/>
                <w:sz w:val="16"/>
                <w:szCs w:val="16"/>
              </w:rPr>
            </w:pPr>
            <w:ins w:id="728" w:author="犬伏" w:date="2025-06-16T08:45:00Z">
              <w:r w:rsidRPr="00DA105A">
                <w:rPr>
                  <w:rFonts w:hint="eastAsia"/>
                  <w:sz w:val="16"/>
                  <w:szCs w:val="16"/>
                </w:rPr>
                <w:t>就業場所</w:t>
              </w:r>
            </w:ins>
          </w:p>
        </w:tc>
        <w:tc>
          <w:tcPr>
            <w:tcW w:w="8195" w:type="dxa"/>
            <w:gridSpan w:val="9"/>
            <w:vAlign w:val="center"/>
          </w:tcPr>
          <w:p w14:paraId="14153ED5" w14:textId="77777777" w:rsidR="00735903" w:rsidRPr="00DA105A" w:rsidRDefault="00735903" w:rsidP="00735903">
            <w:pPr>
              <w:spacing w:line="240" w:lineRule="exact"/>
              <w:rPr>
                <w:ins w:id="729" w:author="犬伏" w:date="2025-06-16T08:53:00Z"/>
                <w:sz w:val="16"/>
                <w:szCs w:val="16"/>
              </w:rPr>
            </w:pPr>
            <w:ins w:id="730" w:author="犬伏" w:date="2025-06-16T08:53:00Z">
              <w:r>
                <w:rPr>
                  <w:rFonts w:hint="eastAsia"/>
                  <w:sz w:val="16"/>
                  <w:szCs w:val="16"/>
                </w:rPr>
                <w:t>神戸市北区鈴蘭台北町１丁目９－１</w:t>
              </w:r>
            </w:ins>
          </w:p>
          <w:p w14:paraId="438AE448" w14:textId="0E183CFC" w:rsidR="00735903" w:rsidRPr="00DA105A" w:rsidRDefault="00735903" w:rsidP="00735903">
            <w:pPr>
              <w:spacing w:line="240" w:lineRule="exact"/>
              <w:rPr>
                <w:ins w:id="731" w:author="犬伏" w:date="2025-06-16T08:45:00Z"/>
                <w:sz w:val="16"/>
                <w:szCs w:val="16"/>
              </w:rPr>
            </w:pPr>
            <w:ins w:id="732" w:author="犬伏" w:date="2025-06-16T08:53:00Z">
              <w:r>
                <w:rPr>
                  <w:rFonts w:asciiTheme="minorEastAsia" w:hAnsiTheme="minorEastAsia" w:cs="ＭＳ Ｐゴシック" w:hint="eastAsia"/>
                  <w:color w:val="000000"/>
                  <w:kern w:val="0"/>
                  <w:sz w:val="16"/>
                  <w:szCs w:val="16"/>
                </w:rPr>
                <w:t>神戸市行財政局税務部市民税第１</w:t>
              </w:r>
              <w:r w:rsidRPr="00E6691B">
                <w:rPr>
                  <w:rFonts w:asciiTheme="minorEastAsia" w:hAnsiTheme="minorEastAsia" w:cs="ＭＳ Ｐゴシック" w:hint="eastAsia"/>
                  <w:color w:val="000000"/>
                  <w:kern w:val="0"/>
                  <w:sz w:val="16"/>
                  <w:szCs w:val="16"/>
                </w:rPr>
                <w:t>課　北市税の窓口　　（TEL）078-593-1111</w:t>
              </w:r>
            </w:ins>
          </w:p>
        </w:tc>
      </w:tr>
      <w:tr w:rsidR="00735903" w:rsidRPr="00C41465" w14:paraId="7C69A111" w14:textId="77777777" w:rsidTr="00735903">
        <w:trPr>
          <w:trHeight w:val="214"/>
          <w:jc w:val="center"/>
          <w:ins w:id="733" w:author="犬伏" w:date="2025-06-16T08:45:00Z"/>
        </w:trPr>
        <w:tc>
          <w:tcPr>
            <w:tcW w:w="860" w:type="dxa"/>
            <w:vMerge/>
          </w:tcPr>
          <w:p w14:paraId="20E6BFA2" w14:textId="77777777" w:rsidR="00735903" w:rsidRPr="00DA105A" w:rsidRDefault="00735903" w:rsidP="00735903">
            <w:pPr>
              <w:spacing w:line="240" w:lineRule="exact"/>
              <w:jc w:val="center"/>
              <w:rPr>
                <w:ins w:id="734" w:author="犬伏" w:date="2025-06-16T08:45:00Z"/>
                <w:sz w:val="16"/>
                <w:szCs w:val="16"/>
              </w:rPr>
            </w:pPr>
          </w:p>
        </w:tc>
        <w:tc>
          <w:tcPr>
            <w:tcW w:w="1572" w:type="dxa"/>
          </w:tcPr>
          <w:p w14:paraId="4F527108" w14:textId="77777777" w:rsidR="00735903" w:rsidRPr="00DA105A" w:rsidRDefault="00735903" w:rsidP="00735903">
            <w:pPr>
              <w:spacing w:line="240" w:lineRule="exact"/>
              <w:jc w:val="center"/>
              <w:rPr>
                <w:ins w:id="735" w:author="犬伏" w:date="2025-06-16T08:45:00Z"/>
                <w:sz w:val="16"/>
                <w:szCs w:val="16"/>
              </w:rPr>
            </w:pPr>
            <w:ins w:id="736" w:author="犬伏" w:date="2025-06-16T08:45:00Z">
              <w:r w:rsidRPr="00DA105A">
                <w:rPr>
                  <w:rFonts w:hint="eastAsia"/>
                  <w:sz w:val="16"/>
                  <w:szCs w:val="16"/>
                </w:rPr>
                <w:t>組織単位</w:t>
              </w:r>
            </w:ins>
          </w:p>
        </w:tc>
        <w:tc>
          <w:tcPr>
            <w:tcW w:w="8195" w:type="dxa"/>
            <w:gridSpan w:val="9"/>
            <w:vAlign w:val="center"/>
          </w:tcPr>
          <w:p w14:paraId="28C72F2D" w14:textId="77777777" w:rsidR="00735903" w:rsidRPr="00DA105A" w:rsidRDefault="00735903" w:rsidP="00735903">
            <w:pPr>
              <w:spacing w:line="240" w:lineRule="exact"/>
              <w:rPr>
                <w:ins w:id="737" w:author="犬伏" w:date="2025-06-16T08:45:00Z"/>
                <w:sz w:val="16"/>
                <w:szCs w:val="16"/>
              </w:rPr>
            </w:pPr>
            <w:ins w:id="738" w:author="犬伏" w:date="2025-06-16T08:45:00Z">
              <w:r w:rsidRPr="00DA105A">
                <w:rPr>
                  <w:rFonts w:hint="eastAsia"/>
                  <w:sz w:val="16"/>
                  <w:szCs w:val="16"/>
                </w:rPr>
                <w:t>（名称）</w:t>
              </w:r>
              <w:r>
                <w:rPr>
                  <w:rFonts w:hint="eastAsia"/>
                  <w:sz w:val="16"/>
                  <w:szCs w:val="16"/>
                </w:rPr>
                <w:t>神戸市行財政局税務部市民税第１課</w:t>
              </w:r>
              <w:r w:rsidRPr="00DA105A">
                <w:rPr>
                  <w:rFonts w:hint="eastAsia"/>
                  <w:sz w:val="16"/>
                  <w:szCs w:val="16"/>
                </w:rPr>
                <w:t xml:space="preserve">　（組織の長の職名）</w:t>
              </w:r>
              <w:r>
                <w:rPr>
                  <w:rFonts w:hint="eastAsia"/>
                  <w:sz w:val="16"/>
                  <w:szCs w:val="16"/>
                </w:rPr>
                <w:t>市民税第１</w:t>
              </w:r>
              <w:r w:rsidRPr="00DA105A">
                <w:rPr>
                  <w:rFonts w:hint="eastAsia"/>
                  <w:sz w:val="16"/>
                  <w:szCs w:val="16"/>
                </w:rPr>
                <w:t>課長</w:t>
              </w:r>
            </w:ins>
          </w:p>
        </w:tc>
      </w:tr>
      <w:tr w:rsidR="00735903" w:rsidRPr="00C41465" w14:paraId="23F117D6" w14:textId="77777777" w:rsidTr="00735903">
        <w:trPr>
          <w:trHeight w:val="202"/>
          <w:jc w:val="center"/>
          <w:ins w:id="739" w:author="犬伏" w:date="2025-06-16T08:45:00Z"/>
        </w:trPr>
        <w:tc>
          <w:tcPr>
            <w:tcW w:w="860" w:type="dxa"/>
            <w:vMerge/>
          </w:tcPr>
          <w:p w14:paraId="7B551391" w14:textId="77777777" w:rsidR="00735903" w:rsidRPr="00DA105A" w:rsidRDefault="00735903" w:rsidP="00735903">
            <w:pPr>
              <w:spacing w:line="240" w:lineRule="exact"/>
              <w:jc w:val="center"/>
              <w:rPr>
                <w:ins w:id="740" w:author="犬伏" w:date="2025-06-16T08:45:00Z"/>
                <w:sz w:val="16"/>
                <w:szCs w:val="16"/>
              </w:rPr>
            </w:pPr>
          </w:p>
        </w:tc>
        <w:tc>
          <w:tcPr>
            <w:tcW w:w="1572" w:type="dxa"/>
          </w:tcPr>
          <w:p w14:paraId="09DC8E66" w14:textId="77777777" w:rsidR="00735903" w:rsidRPr="00DA105A" w:rsidRDefault="00735903" w:rsidP="00735903">
            <w:pPr>
              <w:spacing w:line="240" w:lineRule="exact"/>
              <w:jc w:val="center"/>
              <w:rPr>
                <w:ins w:id="741" w:author="犬伏" w:date="2025-06-16T08:45:00Z"/>
                <w:sz w:val="16"/>
                <w:szCs w:val="16"/>
              </w:rPr>
            </w:pPr>
            <w:ins w:id="742" w:author="犬伏" w:date="2025-06-16T08:45:00Z">
              <w:r w:rsidRPr="00DA105A">
                <w:rPr>
                  <w:rFonts w:hint="eastAsia"/>
                  <w:sz w:val="16"/>
                  <w:szCs w:val="16"/>
                </w:rPr>
                <w:t>指揮命令者</w:t>
              </w:r>
            </w:ins>
          </w:p>
        </w:tc>
        <w:tc>
          <w:tcPr>
            <w:tcW w:w="8195" w:type="dxa"/>
            <w:gridSpan w:val="9"/>
            <w:vAlign w:val="center"/>
          </w:tcPr>
          <w:p w14:paraId="6D4FA81B" w14:textId="6B591113" w:rsidR="00735903" w:rsidRPr="00DA105A" w:rsidRDefault="00735903" w:rsidP="00735903">
            <w:pPr>
              <w:spacing w:line="240" w:lineRule="exact"/>
              <w:rPr>
                <w:ins w:id="743" w:author="犬伏" w:date="2025-06-16T08:45:00Z"/>
                <w:sz w:val="16"/>
                <w:szCs w:val="16"/>
              </w:rPr>
            </w:pPr>
            <w:ins w:id="744" w:author="犬伏" w:date="2025-06-16T08:53:00Z">
              <w:r>
                <w:rPr>
                  <w:rFonts w:asciiTheme="minorEastAsia" w:hAnsiTheme="minorEastAsia" w:cs="ＭＳ Ｐゴシック" w:hint="eastAsia"/>
                  <w:color w:val="000000"/>
                  <w:kern w:val="0"/>
                  <w:sz w:val="16"/>
                  <w:szCs w:val="16"/>
                </w:rPr>
                <w:t>市民税第１</w:t>
              </w:r>
              <w:r w:rsidRPr="00E6691B">
                <w:rPr>
                  <w:rFonts w:asciiTheme="minorEastAsia" w:hAnsiTheme="minorEastAsia" w:cs="ＭＳ Ｐゴシック" w:hint="eastAsia"/>
                  <w:color w:val="000000"/>
                  <w:kern w:val="0"/>
                  <w:sz w:val="16"/>
                  <w:szCs w:val="16"/>
                </w:rPr>
                <w:t>課　北市税の窓口　税務マネージャー　石川　善雄</w:t>
              </w:r>
            </w:ins>
          </w:p>
        </w:tc>
      </w:tr>
      <w:tr w:rsidR="001D30BD" w:rsidRPr="00C41465" w14:paraId="19BC2231" w14:textId="77777777" w:rsidTr="00735903">
        <w:trPr>
          <w:trHeight w:val="214"/>
          <w:jc w:val="center"/>
          <w:ins w:id="745" w:author="犬伏" w:date="2025-06-16T08:45:00Z"/>
        </w:trPr>
        <w:tc>
          <w:tcPr>
            <w:tcW w:w="860" w:type="dxa"/>
            <w:vMerge/>
          </w:tcPr>
          <w:p w14:paraId="732C2250" w14:textId="77777777" w:rsidR="001D30BD" w:rsidRPr="00DA105A" w:rsidRDefault="001D30BD" w:rsidP="001D30BD">
            <w:pPr>
              <w:spacing w:line="240" w:lineRule="exact"/>
              <w:jc w:val="center"/>
              <w:rPr>
                <w:ins w:id="746" w:author="犬伏" w:date="2025-06-16T08:45:00Z"/>
                <w:sz w:val="16"/>
                <w:szCs w:val="16"/>
              </w:rPr>
            </w:pPr>
          </w:p>
        </w:tc>
        <w:tc>
          <w:tcPr>
            <w:tcW w:w="1572" w:type="dxa"/>
          </w:tcPr>
          <w:p w14:paraId="7F2D5264" w14:textId="77777777" w:rsidR="001D30BD" w:rsidRPr="00DA105A" w:rsidRDefault="001D30BD" w:rsidP="001D30BD">
            <w:pPr>
              <w:spacing w:line="240" w:lineRule="exact"/>
              <w:jc w:val="center"/>
              <w:rPr>
                <w:ins w:id="747" w:author="犬伏" w:date="2025-06-16T08:45:00Z"/>
                <w:sz w:val="16"/>
                <w:szCs w:val="16"/>
              </w:rPr>
            </w:pPr>
            <w:ins w:id="748" w:author="犬伏" w:date="2025-06-16T08:45:00Z">
              <w:r w:rsidRPr="00DA105A">
                <w:rPr>
                  <w:rFonts w:hint="eastAsia"/>
                  <w:sz w:val="16"/>
                  <w:szCs w:val="16"/>
                </w:rPr>
                <w:t>責任者</w:t>
              </w:r>
            </w:ins>
          </w:p>
        </w:tc>
        <w:tc>
          <w:tcPr>
            <w:tcW w:w="8195" w:type="dxa"/>
            <w:gridSpan w:val="9"/>
            <w:vAlign w:val="center"/>
          </w:tcPr>
          <w:p w14:paraId="08BEC5EF" w14:textId="31B48B06" w:rsidR="001D30BD" w:rsidRPr="00DA105A" w:rsidRDefault="001D30BD" w:rsidP="001D30BD">
            <w:pPr>
              <w:spacing w:line="240" w:lineRule="exact"/>
              <w:rPr>
                <w:ins w:id="749" w:author="犬伏" w:date="2025-06-16T08:45:00Z"/>
                <w:sz w:val="16"/>
                <w:szCs w:val="16"/>
              </w:rPr>
            </w:pPr>
            <w:ins w:id="750" w:author="犬伏" w:date="2025-06-16T08:53:00Z">
              <w:r>
                <w:rPr>
                  <w:rFonts w:asciiTheme="minorEastAsia" w:hAnsiTheme="minorEastAsia" w:cs="ＭＳ Ｐゴシック" w:hint="eastAsia"/>
                  <w:color w:val="000000"/>
                  <w:kern w:val="0"/>
                  <w:sz w:val="16"/>
                  <w:szCs w:val="16"/>
                </w:rPr>
                <w:t>市民税第１</w:t>
              </w:r>
              <w:r w:rsidRPr="00E6691B">
                <w:rPr>
                  <w:rFonts w:asciiTheme="minorEastAsia" w:hAnsiTheme="minorEastAsia" w:cs="ＭＳ Ｐゴシック" w:hint="eastAsia"/>
                  <w:color w:val="000000"/>
                  <w:kern w:val="0"/>
                  <w:sz w:val="16"/>
                  <w:szCs w:val="16"/>
                </w:rPr>
                <w:t xml:space="preserve">課長　</w:t>
              </w:r>
              <w:r w:rsidRPr="00560EE2">
                <w:rPr>
                  <w:rFonts w:asciiTheme="minorEastAsia" w:hAnsiTheme="minorEastAsia" w:cs="ＭＳ Ｐゴシック" w:hint="eastAsia"/>
                  <w:color w:val="000000"/>
                  <w:kern w:val="0"/>
                  <w:sz w:val="16"/>
                  <w:szCs w:val="16"/>
                </w:rPr>
                <w:t>松木　徳子</w:t>
              </w:r>
              <w:r w:rsidRPr="00E6691B">
                <w:rPr>
                  <w:rFonts w:asciiTheme="minorEastAsia" w:hAnsiTheme="minorEastAsia" w:cs="ＭＳ Ｐゴシック" w:hint="eastAsia"/>
                  <w:color w:val="000000"/>
                  <w:kern w:val="0"/>
                  <w:sz w:val="16"/>
                  <w:szCs w:val="16"/>
                </w:rPr>
                <w:t xml:space="preserve">　（TEL）078-593-1111</w:t>
              </w:r>
            </w:ins>
          </w:p>
        </w:tc>
      </w:tr>
      <w:tr w:rsidR="001D30BD" w:rsidRPr="00C41465" w14:paraId="4BA46107" w14:textId="77777777" w:rsidTr="00735903">
        <w:trPr>
          <w:trHeight w:val="202"/>
          <w:jc w:val="center"/>
          <w:ins w:id="751" w:author="犬伏" w:date="2025-06-16T08:45:00Z"/>
        </w:trPr>
        <w:tc>
          <w:tcPr>
            <w:tcW w:w="860" w:type="dxa"/>
            <w:vMerge w:val="restart"/>
            <w:textDirection w:val="tbRlV"/>
            <w:vAlign w:val="center"/>
          </w:tcPr>
          <w:p w14:paraId="61786666" w14:textId="77777777" w:rsidR="001D30BD" w:rsidRPr="0036686B" w:rsidRDefault="001D30BD" w:rsidP="001D30BD">
            <w:pPr>
              <w:spacing w:line="240" w:lineRule="exact"/>
              <w:ind w:left="113" w:right="113"/>
              <w:jc w:val="center"/>
              <w:rPr>
                <w:ins w:id="752" w:author="犬伏" w:date="2025-06-16T08:45:00Z"/>
                <w:sz w:val="16"/>
                <w:szCs w:val="16"/>
              </w:rPr>
            </w:pPr>
            <w:ins w:id="753" w:author="犬伏" w:date="2025-06-16T08:45:00Z">
              <w:r w:rsidRPr="0036686B">
                <w:rPr>
                  <w:rFonts w:hint="eastAsia"/>
                  <w:sz w:val="16"/>
                  <w:szCs w:val="16"/>
                </w:rPr>
                <w:t>派遣条件等</w:t>
              </w:r>
            </w:ins>
          </w:p>
        </w:tc>
        <w:tc>
          <w:tcPr>
            <w:tcW w:w="6574" w:type="dxa"/>
            <w:gridSpan w:val="8"/>
            <w:tcBorders>
              <w:right w:val="single" w:sz="4" w:space="0" w:color="auto"/>
            </w:tcBorders>
          </w:tcPr>
          <w:p w14:paraId="62FD4486" w14:textId="77777777" w:rsidR="001D30BD" w:rsidRPr="0036686B" w:rsidRDefault="001D30BD" w:rsidP="001D30BD">
            <w:pPr>
              <w:spacing w:line="240" w:lineRule="exact"/>
              <w:rPr>
                <w:ins w:id="754" w:author="犬伏" w:date="2025-06-16T08:45:00Z"/>
                <w:sz w:val="16"/>
                <w:szCs w:val="16"/>
              </w:rPr>
            </w:pPr>
            <w:ins w:id="755" w:author="犬伏" w:date="2025-06-16T08:45:00Z">
              <w:r w:rsidRPr="0036686B">
                <w:rPr>
                  <w:rFonts w:hint="eastAsia"/>
                  <w:sz w:val="16"/>
                  <w:szCs w:val="16"/>
                </w:rPr>
                <w:t>派遣労働者を無期雇用派遣労働者又は</w:t>
              </w:r>
              <w:r w:rsidRPr="0036686B">
                <w:rPr>
                  <w:sz w:val="16"/>
                  <w:szCs w:val="16"/>
                </w:rPr>
                <w:t xml:space="preserve">60歳以上の者に限定するか否か　</w:t>
              </w:r>
            </w:ins>
          </w:p>
        </w:tc>
        <w:tc>
          <w:tcPr>
            <w:tcW w:w="3193" w:type="dxa"/>
            <w:gridSpan w:val="2"/>
            <w:tcBorders>
              <w:left w:val="single" w:sz="4" w:space="0" w:color="auto"/>
            </w:tcBorders>
          </w:tcPr>
          <w:p w14:paraId="293AB0FB" w14:textId="77777777" w:rsidR="001D30BD" w:rsidRPr="0036686B" w:rsidRDefault="001D30BD" w:rsidP="001D30BD">
            <w:pPr>
              <w:spacing w:line="240" w:lineRule="exact"/>
              <w:rPr>
                <w:ins w:id="756" w:author="犬伏" w:date="2025-06-16T08:45:00Z"/>
                <w:sz w:val="16"/>
                <w:szCs w:val="16"/>
              </w:rPr>
            </w:pPr>
            <w:ins w:id="757" w:author="犬伏" w:date="2025-06-16T08:45:00Z">
              <w:r w:rsidRPr="0036686B">
                <w:rPr>
                  <w:rFonts w:hint="eastAsia"/>
                  <w:sz w:val="16"/>
                  <w:szCs w:val="16"/>
                </w:rPr>
                <w:t xml:space="preserve">□限定する　</w:t>
              </w:r>
              <w:r>
                <w:rPr>
                  <w:rFonts w:hint="eastAsia"/>
                  <w:sz w:val="16"/>
                  <w:szCs w:val="16"/>
                </w:rPr>
                <w:t>■</w:t>
              </w:r>
              <w:r w:rsidRPr="0036686B">
                <w:rPr>
                  <w:rFonts w:hint="eastAsia"/>
                  <w:sz w:val="16"/>
                  <w:szCs w:val="16"/>
                </w:rPr>
                <w:t>限定しない</w:t>
              </w:r>
            </w:ins>
          </w:p>
        </w:tc>
      </w:tr>
      <w:tr w:rsidR="001D30BD" w:rsidRPr="00C41465" w14:paraId="687F66F2" w14:textId="77777777" w:rsidTr="00735903">
        <w:trPr>
          <w:trHeight w:val="202"/>
          <w:jc w:val="center"/>
          <w:ins w:id="758" w:author="犬伏" w:date="2025-06-16T08:45:00Z"/>
        </w:trPr>
        <w:tc>
          <w:tcPr>
            <w:tcW w:w="860" w:type="dxa"/>
            <w:vMerge/>
          </w:tcPr>
          <w:p w14:paraId="7C2B2D32" w14:textId="77777777" w:rsidR="001D30BD" w:rsidRPr="00DA105A" w:rsidRDefault="001D30BD" w:rsidP="001D30BD">
            <w:pPr>
              <w:spacing w:line="240" w:lineRule="exact"/>
              <w:jc w:val="center"/>
              <w:rPr>
                <w:ins w:id="759" w:author="犬伏" w:date="2025-06-16T08:45:00Z"/>
                <w:sz w:val="16"/>
                <w:szCs w:val="16"/>
              </w:rPr>
            </w:pPr>
          </w:p>
        </w:tc>
        <w:tc>
          <w:tcPr>
            <w:tcW w:w="5500" w:type="dxa"/>
            <w:gridSpan w:val="6"/>
          </w:tcPr>
          <w:p w14:paraId="1F71C756" w14:textId="77777777" w:rsidR="001D30BD" w:rsidRPr="00DA105A" w:rsidRDefault="001D30BD" w:rsidP="001D30BD">
            <w:pPr>
              <w:spacing w:line="240" w:lineRule="exact"/>
              <w:rPr>
                <w:ins w:id="760" w:author="犬伏" w:date="2025-06-16T08:45:00Z"/>
                <w:sz w:val="16"/>
                <w:szCs w:val="16"/>
              </w:rPr>
            </w:pPr>
            <w:ins w:id="761" w:author="犬伏" w:date="2025-06-16T08:45:00Z">
              <w:r w:rsidRPr="00DA105A">
                <w:rPr>
                  <w:rFonts w:hint="eastAsia"/>
                  <w:sz w:val="16"/>
                  <w:szCs w:val="16"/>
                </w:rPr>
                <w:t xml:space="preserve">期間制限を受けない業務について労働者派遣に関する事項　</w:t>
              </w:r>
            </w:ins>
          </w:p>
        </w:tc>
        <w:tc>
          <w:tcPr>
            <w:tcW w:w="4267" w:type="dxa"/>
            <w:gridSpan w:val="4"/>
          </w:tcPr>
          <w:p w14:paraId="6AF8DE92" w14:textId="77777777" w:rsidR="001D30BD" w:rsidRPr="00DA105A" w:rsidRDefault="001D30BD" w:rsidP="001D30BD">
            <w:pPr>
              <w:spacing w:line="240" w:lineRule="exact"/>
              <w:rPr>
                <w:ins w:id="762" w:author="犬伏" w:date="2025-06-16T08:45:00Z"/>
                <w:sz w:val="16"/>
                <w:szCs w:val="16"/>
              </w:rPr>
            </w:pPr>
          </w:p>
        </w:tc>
      </w:tr>
      <w:tr w:rsidR="001D30BD" w:rsidRPr="00C41465" w14:paraId="6DD6D217" w14:textId="77777777" w:rsidTr="00735903">
        <w:trPr>
          <w:trHeight w:val="214"/>
          <w:jc w:val="center"/>
          <w:ins w:id="763" w:author="犬伏" w:date="2025-06-16T08:45:00Z"/>
        </w:trPr>
        <w:tc>
          <w:tcPr>
            <w:tcW w:w="860" w:type="dxa"/>
            <w:vMerge/>
          </w:tcPr>
          <w:p w14:paraId="7A9D3EEE" w14:textId="77777777" w:rsidR="001D30BD" w:rsidRPr="00DA105A" w:rsidRDefault="001D30BD" w:rsidP="001D30BD">
            <w:pPr>
              <w:spacing w:line="240" w:lineRule="exact"/>
              <w:jc w:val="center"/>
              <w:rPr>
                <w:ins w:id="764" w:author="犬伏" w:date="2025-06-16T08:45:00Z"/>
                <w:sz w:val="16"/>
                <w:szCs w:val="16"/>
              </w:rPr>
            </w:pPr>
          </w:p>
        </w:tc>
        <w:tc>
          <w:tcPr>
            <w:tcW w:w="4555" w:type="dxa"/>
            <w:gridSpan w:val="4"/>
          </w:tcPr>
          <w:p w14:paraId="7D843BAD" w14:textId="77777777" w:rsidR="001D30BD" w:rsidRPr="00DA105A" w:rsidRDefault="001D30BD" w:rsidP="001D30BD">
            <w:pPr>
              <w:spacing w:line="240" w:lineRule="exact"/>
              <w:rPr>
                <w:ins w:id="765" w:author="犬伏" w:date="2025-06-16T08:45:00Z"/>
                <w:sz w:val="16"/>
                <w:szCs w:val="16"/>
              </w:rPr>
            </w:pPr>
            <w:ins w:id="766" w:author="犬伏" w:date="2025-06-16T08:45:00Z">
              <w:r w:rsidRPr="00DA105A">
                <w:rPr>
                  <w:rFonts w:hint="eastAsia"/>
                  <w:sz w:val="16"/>
                  <w:szCs w:val="16"/>
                </w:rPr>
                <w:t xml:space="preserve">派遣労働者を協定対象労働者に限定するか否か　</w:t>
              </w:r>
            </w:ins>
          </w:p>
        </w:tc>
        <w:tc>
          <w:tcPr>
            <w:tcW w:w="5212" w:type="dxa"/>
            <w:gridSpan w:val="6"/>
          </w:tcPr>
          <w:p w14:paraId="54F24891" w14:textId="77777777" w:rsidR="001D30BD" w:rsidRPr="00DA105A" w:rsidRDefault="001D30BD" w:rsidP="001D30BD">
            <w:pPr>
              <w:spacing w:line="240" w:lineRule="exact"/>
              <w:rPr>
                <w:ins w:id="767" w:author="犬伏" w:date="2025-06-16T08:45:00Z"/>
                <w:sz w:val="16"/>
                <w:szCs w:val="16"/>
              </w:rPr>
            </w:pPr>
            <w:ins w:id="768" w:author="犬伏" w:date="2025-06-16T08:45:00Z">
              <w:r w:rsidRPr="00DA105A">
                <w:rPr>
                  <w:rFonts w:hint="eastAsia"/>
                  <w:sz w:val="16"/>
                  <w:szCs w:val="16"/>
                </w:rPr>
                <w:t xml:space="preserve">□限定する　</w:t>
              </w:r>
              <w:r>
                <w:rPr>
                  <w:rFonts w:hint="eastAsia"/>
                  <w:sz w:val="16"/>
                  <w:szCs w:val="16"/>
                </w:rPr>
                <w:t>■</w:t>
              </w:r>
              <w:r w:rsidRPr="00DA105A">
                <w:rPr>
                  <w:rFonts w:hint="eastAsia"/>
                  <w:sz w:val="16"/>
                  <w:szCs w:val="16"/>
                </w:rPr>
                <w:t>限定しない</w:t>
              </w:r>
            </w:ins>
          </w:p>
        </w:tc>
      </w:tr>
      <w:tr w:rsidR="001D30BD" w:rsidRPr="00C41465" w14:paraId="367C7084" w14:textId="77777777" w:rsidTr="00735903">
        <w:trPr>
          <w:trHeight w:val="214"/>
          <w:jc w:val="center"/>
          <w:ins w:id="769" w:author="犬伏" w:date="2025-06-16T08:45:00Z"/>
        </w:trPr>
        <w:tc>
          <w:tcPr>
            <w:tcW w:w="860" w:type="dxa"/>
            <w:vMerge/>
          </w:tcPr>
          <w:p w14:paraId="6546C061" w14:textId="77777777" w:rsidR="001D30BD" w:rsidRPr="00DA105A" w:rsidRDefault="001D30BD" w:rsidP="001D30BD">
            <w:pPr>
              <w:spacing w:line="240" w:lineRule="exact"/>
              <w:jc w:val="center"/>
              <w:rPr>
                <w:ins w:id="770" w:author="犬伏" w:date="2025-06-16T08:45:00Z"/>
                <w:sz w:val="16"/>
                <w:szCs w:val="16"/>
              </w:rPr>
            </w:pPr>
          </w:p>
        </w:tc>
        <w:tc>
          <w:tcPr>
            <w:tcW w:w="1572" w:type="dxa"/>
            <w:vMerge w:val="restart"/>
            <w:vAlign w:val="center"/>
          </w:tcPr>
          <w:p w14:paraId="664F252C" w14:textId="77777777" w:rsidR="001D30BD" w:rsidRPr="00DA105A" w:rsidRDefault="001D30BD" w:rsidP="001D30BD">
            <w:pPr>
              <w:spacing w:line="240" w:lineRule="exact"/>
              <w:jc w:val="center"/>
              <w:rPr>
                <w:ins w:id="771" w:author="犬伏" w:date="2025-06-16T08:45:00Z"/>
                <w:sz w:val="16"/>
                <w:szCs w:val="16"/>
              </w:rPr>
            </w:pPr>
            <w:ins w:id="772" w:author="犬伏" w:date="2025-06-16T08:45:00Z">
              <w:r w:rsidRPr="00DA105A">
                <w:rPr>
                  <w:rFonts w:hint="eastAsia"/>
                  <w:sz w:val="16"/>
                  <w:szCs w:val="16"/>
                </w:rPr>
                <w:t>業務内容</w:t>
              </w:r>
            </w:ins>
          </w:p>
        </w:tc>
        <w:tc>
          <w:tcPr>
            <w:tcW w:w="8195" w:type="dxa"/>
            <w:gridSpan w:val="9"/>
            <w:vAlign w:val="center"/>
          </w:tcPr>
          <w:p w14:paraId="05520452" w14:textId="77777777" w:rsidR="001D30BD" w:rsidRPr="00DA105A" w:rsidRDefault="001D30BD" w:rsidP="001D30BD">
            <w:pPr>
              <w:spacing w:line="240" w:lineRule="exact"/>
              <w:rPr>
                <w:ins w:id="773" w:author="犬伏" w:date="2025-06-16T08:45:00Z"/>
                <w:sz w:val="16"/>
                <w:szCs w:val="16"/>
              </w:rPr>
            </w:pPr>
            <w:ins w:id="774" w:author="犬伏" w:date="2025-06-16T08:45:00Z">
              <w:r w:rsidRPr="004567C8">
                <w:rPr>
                  <w:rFonts w:hint="eastAsia"/>
                  <w:sz w:val="16"/>
                  <w:szCs w:val="16"/>
                </w:rPr>
                <w:t>各区市税の窓口業務</w:t>
              </w:r>
            </w:ins>
          </w:p>
        </w:tc>
      </w:tr>
      <w:tr w:rsidR="001D30BD" w:rsidRPr="00C41465" w14:paraId="15B6B987" w14:textId="77777777" w:rsidTr="00735903">
        <w:trPr>
          <w:trHeight w:val="202"/>
          <w:jc w:val="center"/>
          <w:ins w:id="775" w:author="犬伏" w:date="2025-06-16T08:45:00Z"/>
        </w:trPr>
        <w:tc>
          <w:tcPr>
            <w:tcW w:w="860" w:type="dxa"/>
            <w:vMerge/>
          </w:tcPr>
          <w:p w14:paraId="5EF550AB" w14:textId="77777777" w:rsidR="001D30BD" w:rsidRPr="00DA105A" w:rsidRDefault="001D30BD" w:rsidP="001D30BD">
            <w:pPr>
              <w:spacing w:line="240" w:lineRule="exact"/>
              <w:jc w:val="center"/>
              <w:rPr>
                <w:ins w:id="776" w:author="犬伏" w:date="2025-06-16T08:45:00Z"/>
                <w:sz w:val="16"/>
                <w:szCs w:val="16"/>
              </w:rPr>
            </w:pPr>
          </w:p>
        </w:tc>
        <w:tc>
          <w:tcPr>
            <w:tcW w:w="1572" w:type="dxa"/>
            <w:vMerge/>
          </w:tcPr>
          <w:p w14:paraId="04248C5D" w14:textId="77777777" w:rsidR="001D30BD" w:rsidRPr="00DA105A" w:rsidRDefault="001D30BD" w:rsidP="001D30BD">
            <w:pPr>
              <w:spacing w:line="240" w:lineRule="exact"/>
              <w:jc w:val="center"/>
              <w:rPr>
                <w:ins w:id="777" w:author="犬伏" w:date="2025-06-16T08:45:00Z"/>
                <w:sz w:val="16"/>
                <w:szCs w:val="16"/>
              </w:rPr>
            </w:pPr>
          </w:p>
        </w:tc>
        <w:tc>
          <w:tcPr>
            <w:tcW w:w="8195" w:type="dxa"/>
            <w:gridSpan w:val="9"/>
            <w:vAlign w:val="center"/>
          </w:tcPr>
          <w:p w14:paraId="09296FE7" w14:textId="77777777" w:rsidR="001D30BD" w:rsidRPr="00DA105A" w:rsidRDefault="001D30BD" w:rsidP="001D30BD">
            <w:pPr>
              <w:spacing w:line="240" w:lineRule="exact"/>
              <w:rPr>
                <w:ins w:id="778" w:author="犬伏" w:date="2025-06-16T08:45:00Z"/>
                <w:sz w:val="16"/>
                <w:szCs w:val="16"/>
              </w:rPr>
            </w:pPr>
            <w:ins w:id="779" w:author="犬伏" w:date="2025-06-16T08:45:00Z">
              <w:r w:rsidRPr="00DA105A">
                <w:rPr>
                  <w:rFonts w:hint="eastAsia"/>
                  <w:sz w:val="16"/>
                  <w:szCs w:val="16"/>
                </w:rPr>
                <w:t>（詳細）</w:t>
              </w:r>
              <w:r w:rsidRPr="004567C8">
                <w:rPr>
                  <w:rFonts w:hint="eastAsia"/>
                  <w:sz w:val="16"/>
                  <w:szCs w:val="16"/>
                </w:rPr>
                <w:t>別添「仕様書」のとおり</w:t>
              </w:r>
            </w:ins>
          </w:p>
        </w:tc>
      </w:tr>
      <w:tr w:rsidR="001D30BD" w:rsidRPr="00C41465" w14:paraId="5AE26636" w14:textId="77777777" w:rsidTr="00735903">
        <w:trPr>
          <w:trHeight w:val="277"/>
          <w:jc w:val="center"/>
          <w:ins w:id="780" w:author="犬伏" w:date="2025-06-16T08:45:00Z"/>
        </w:trPr>
        <w:tc>
          <w:tcPr>
            <w:tcW w:w="860" w:type="dxa"/>
            <w:vMerge/>
          </w:tcPr>
          <w:p w14:paraId="1DF823E5" w14:textId="77777777" w:rsidR="001D30BD" w:rsidRPr="00DA105A" w:rsidRDefault="001D30BD" w:rsidP="001D30BD">
            <w:pPr>
              <w:spacing w:line="240" w:lineRule="exact"/>
              <w:jc w:val="center"/>
              <w:rPr>
                <w:ins w:id="781" w:author="犬伏" w:date="2025-06-16T08:45:00Z"/>
                <w:sz w:val="16"/>
                <w:szCs w:val="16"/>
              </w:rPr>
            </w:pPr>
          </w:p>
        </w:tc>
        <w:tc>
          <w:tcPr>
            <w:tcW w:w="3166" w:type="dxa"/>
            <w:gridSpan w:val="2"/>
            <w:vMerge w:val="restart"/>
            <w:vAlign w:val="center"/>
          </w:tcPr>
          <w:p w14:paraId="5385D657" w14:textId="77777777" w:rsidR="001D30BD" w:rsidRPr="00DA105A" w:rsidRDefault="001D30BD" w:rsidP="001D30BD">
            <w:pPr>
              <w:spacing w:line="240" w:lineRule="exact"/>
              <w:jc w:val="center"/>
              <w:rPr>
                <w:ins w:id="782" w:author="犬伏" w:date="2025-06-16T08:45:00Z"/>
                <w:sz w:val="16"/>
                <w:szCs w:val="16"/>
              </w:rPr>
            </w:pPr>
            <w:ins w:id="783" w:author="犬伏" w:date="2025-06-16T08:45:00Z">
              <w:r w:rsidRPr="00DA105A">
                <w:rPr>
                  <w:rFonts w:hint="eastAsia"/>
                  <w:sz w:val="16"/>
                  <w:szCs w:val="16"/>
                </w:rPr>
                <w:t>従事する業務に伴う責任の程度</w:t>
              </w:r>
            </w:ins>
          </w:p>
        </w:tc>
        <w:tc>
          <w:tcPr>
            <w:tcW w:w="6601" w:type="dxa"/>
            <w:gridSpan w:val="8"/>
          </w:tcPr>
          <w:p w14:paraId="507CB2C1" w14:textId="77777777" w:rsidR="001D30BD" w:rsidRPr="00DA105A" w:rsidRDefault="001D30BD" w:rsidP="001D30BD">
            <w:pPr>
              <w:spacing w:line="240" w:lineRule="exact"/>
              <w:rPr>
                <w:ins w:id="784" w:author="犬伏" w:date="2025-06-16T08:45:00Z"/>
                <w:sz w:val="16"/>
                <w:szCs w:val="16"/>
              </w:rPr>
            </w:pPr>
            <w:ins w:id="785" w:author="犬伏" w:date="2025-06-16T08:45:00Z">
              <w:r w:rsidRPr="00DA105A">
                <w:rPr>
                  <w:rFonts w:hint="eastAsia"/>
                  <w:sz w:val="16"/>
                  <w:szCs w:val="16"/>
                </w:rPr>
                <w:t xml:space="preserve">□役職あり　</w:t>
              </w:r>
              <w:r>
                <w:rPr>
                  <w:rFonts w:hint="eastAsia"/>
                  <w:sz w:val="16"/>
                  <w:szCs w:val="16"/>
                </w:rPr>
                <w:t>■</w:t>
              </w:r>
              <w:r w:rsidRPr="00DA105A">
                <w:rPr>
                  <w:rFonts w:hint="eastAsia"/>
                  <w:sz w:val="16"/>
                  <w:szCs w:val="16"/>
                </w:rPr>
                <w:t>役職なし</w:t>
              </w:r>
            </w:ins>
          </w:p>
        </w:tc>
      </w:tr>
      <w:tr w:rsidR="001D30BD" w:rsidRPr="00C41465" w14:paraId="690F82EE" w14:textId="77777777" w:rsidTr="00735903">
        <w:trPr>
          <w:trHeight w:val="282"/>
          <w:jc w:val="center"/>
          <w:ins w:id="786" w:author="犬伏" w:date="2025-06-16T08:45:00Z"/>
        </w:trPr>
        <w:tc>
          <w:tcPr>
            <w:tcW w:w="860" w:type="dxa"/>
            <w:vMerge/>
          </w:tcPr>
          <w:p w14:paraId="3A780620" w14:textId="77777777" w:rsidR="001D30BD" w:rsidRPr="00DA105A" w:rsidRDefault="001D30BD" w:rsidP="001D30BD">
            <w:pPr>
              <w:spacing w:line="240" w:lineRule="exact"/>
              <w:jc w:val="center"/>
              <w:rPr>
                <w:ins w:id="787" w:author="犬伏" w:date="2025-06-16T08:45:00Z"/>
                <w:sz w:val="16"/>
                <w:szCs w:val="16"/>
              </w:rPr>
            </w:pPr>
          </w:p>
        </w:tc>
        <w:tc>
          <w:tcPr>
            <w:tcW w:w="3166" w:type="dxa"/>
            <w:gridSpan w:val="2"/>
            <w:vMerge/>
            <w:vAlign w:val="center"/>
          </w:tcPr>
          <w:p w14:paraId="298FD1AB" w14:textId="77777777" w:rsidR="001D30BD" w:rsidRPr="00DA105A" w:rsidRDefault="001D30BD" w:rsidP="001D30BD">
            <w:pPr>
              <w:spacing w:line="240" w:lineRule="exact"/>
              <w:jc w:val="center"/>
              <w:rPr>
                <w:ins w:id="788" w:author="犬伏" w:date="2025-06-16T08:45:00Z"/>
                <w:sz w:val="16"/>
                <w:szCs w:val="16"/>
              </w:rPr>
            </w:pPr>
          </w:p>
        </w:tc>
        <w:tc>
          <w:tcPr>
            <w:tcW w:w="6601" w:type="dxa"/>
            <w:gridSpan w:val="8"/>
          </w:tcPr>
          <w:p w14:paraId="0D6B5102" w14:textId="77777777" w:rsidR="001D30BD" w:rsidRPr="0036686B" w:rsidRDefault="001D30BD" w:rsidP="001D30BD">
            <w:pPr>
              <w:spacing w:line="240" w:lineRule="exact"/>
              <w:rPr>
                <w:ins w:id="789" w:author="犬伏" w:date="2025-06-16T08:45:00Z"/>
                <w:sz w:val="16"/>
                <w:szCs w:val="16"/>
              </w:rPr>
            </w:pPr>
            <w:ins w:id="790" w:author="犬伏" w:date="2025-06-16T08:45:00Z">
              <w:r w:rsidRPr="00DA105A">
                <w:rPr>
                  <w:rFonts w:hint="eastAsia"/>
                  <w:sz w:val="16"/>
                  <w:szCs w:val="16"/>
                </w:rPr>
                <w:t>（詳細）</w:t>
              </w:r>
            </w:ins>
          </w:p>
        </w:tc>
      </w:tr>
      <w:tr w:rsidR="001D30BD" w:rsidRPr="00C41465" w14:paraId="3623D5F3" w14:textId="77777777" w:rsidTr="00735903">
        <w:trPr>
          <w:trHeight w:val="202"/>
          <w:jc w:val="center"/>
          <w:ins w:id="791" w:author="犬伏" w:date="2025-06-16T08:45:00Z"/>
        </w:trPr>
        <w:tc>
          <w:tcPr>
            <w:tcW w:w="860" w:type="dxa"/>
            <w:vMerge/>
          </w:tcPr>
          <w:p w14:paraId="131ED010" w14:textId="77777777" w:rsidR="001D30BD" w:rsidRPr="00DA105A" w:rsidRDefault="001D30BD" w:rsidP="001D30BD">
            <w:pPr>
              <w:spacing w:line="240" w:lineRule="exact"/>
              <w:jc w:val="center"/>
              <w:rPr>
                <w:ins w:id="792" w:author="犬伏" w:date="2025-06-16T08:45:00Z"/>
                <w:sz w:val="16"/>
                <w:szCs w:val="16"/>
              </w:rPr>
            </w:pPr>
          </w:p>
        </w:tc>
        <w:tc>
          <w:tcPr>
            <w:tcW w:w="1572" w:type="dxa"/>
          </w:tcPr>
          <w:p w14:paraId="2020A2FF" w14:textId="77777777" w:rsidR="001D30BD" w:rsidRPr="00DA105A" w:rsidRDefault="001D30BD" w:rsidP="001D30BD">
            <w:pPr>
              <w:spacing w:line="240" w:lineRule="exact"/>
              <w:jc w:val="center"/>
              <w:rPr>
                <w:ins w:id="793" w:author="犬伏" w:date="2025-06-16T08:45:00Z"/>
                <w:sz w:val="16"/>
                <w:szCs w:val="16"/>
              </w:rPr>
            </w:pPr>
            <w:ins w:id="794" w:author="犬伏" w:date="2025-06-16T08:45:00Z">
              <w:r w:rsidRPr="00DA105A">
                <w:rPr>
                  <w:rFonts w:hint="eastAsia"/>
                  <w:sz w:val="16"/>
                  <w:szCs w:val="16"/>
                </w:rPr>
                <w:t>派遣期間</w:t>
              </w:r>
            </w:ins>
          </w:p>
        </w:tc>
        <w:tc>
          <w:tcPr>
            <w:tcW w:w="4481" w:type="dxa"/>
            <w:gridSpan w:val="6"/>
            <w:vAlign w:val="center"/>
          </w:tcPr>
          <w:p w14:paraId="1F19D86C" w14:textId="77777777" w:rsidR="001D30BD" w:rsidRDefault="001D30BD" w:rsidP="001D30BD">
            <w:pPr>
              <w:spacing w:line="240" w:lineRule="exact"/>
              <w:rPr>
                <w:ins w:id="795" w:author="犬伏" w:date="2025-06-16T08:45:00Z"/>
                <w:sz w:val="16"/>
                <w:szCs w:val="16"/>
              </w:rPr>
            </w:pPr>
            <w:ins w:id="796" w:author="犬伏" w:date="2025-06-16T08:45:00Z">
              <w:r w:rsidRPr="00DA105A">
                <w:rPr>
                  <w:rFonts w:hint="eastAsia"/>
                  <w:sz w:val="16"/>
                  <w:szCs w:val="16"/>
                </w:rPr>
                <w:t>令和</w:t>
              </w:r>
              <w:r>
                <w:rPr>
                  <w:rFonts w:hint="eastAsia"/>
                  <w:sz w:val="16"/>
                  <w:szCs w:val="16"/>
                </w:rPr>
                <w:t>７</w:t>
              </w:r>
              <w:r w:rsidRPr="00DA105A">
                <w:rPr>
                  <w:rFonts w:hint="eastAsia"/>
                  <w:sz w:val="16"/>
                  <w:szCs w:val="16"/>
                </w:rPr>
                <w:t>年</w:t>
              </w:r>
              <w:r>
                <w:rPr>
                  <w:rFonts w:hint="eastAsia"/>
                  <w:sz w:val="16"/>
                  <w:szCs w:val="16"/>
                </w:rPr>
                <w:t>1</w:t>
              </w:r>
              <w:r>
                <w:rPr>
                  <w:sz w:val="16"/>
                  <w:szCs w:val="16"/>
                </w:rPr>
                <w:t>0</w:t>
              </w:r>
              <w:r w:rsidRPr="00DA105A">
                <w:rPr>
                  <w:rFonts w:hint="eastAsia"/>
                  <w:sz w:val="16"/>
                  <w:szCs w:val="16"/>
                </w:rPr>
                <w:t>月</w:t>
              </w:r>
              <w:r>
                <w:rPr>
                  <w:rFonts w:hint="eastAsia"/>
                  <w:sz w:val="16"/>
                  <w:szCs w:val="16"/>
                </w:rPr>
                <w:t>１</w:t>
              </w:r>
              <w:r w:rsidRPr="00DA105A">
                <w:rPr>
                  <w:rFonts w:hint="eastAsia"/>
                  <w:sz w:val="16"/>
                  <w:szCs w:val="16"/>
                </w:rPr>
                <w:t>日～令和</w:t>
              </w:r>
              <w:r>
                <w:rPr>
                  <w:rFonts w:hint="eastAsia"/>
                  <w:sz w:val="16"/>
                  <w:szCs w:val="16"/>
                </w:rPr>
                <w:t>８</w:t>
              </w:r>
              <w:r w:rsidRPr="00DA105A">
                <w:rPr>
                  <w:rFonts w:hint="eastAsia"/>
                  <w:sz w:val="16"/>
                  <w:szCs w:val="16"/>
                </w:rPr>
                <w:t>年</w:t>
              </w:r>
              <w:r>
                <w:rPr>
                  <w:rFonts w:hint="eastAsia"/>
                  <w:sz w:val="16"/>
                  <w:szCs w:val="16"/>
                </w:rPr>
                <w:t>９</w:t>
              </w:r>
              <w:r w:rsidRPr="00DA105A">
                <w:rPr>
                  <w:rFonts w:hint="eastAsia"/>
                  <w:sz w:val="16"/>
                  <w:szCs w:val="16"/>
                </w:rPr>
                <w:t>月</w:t>
              </w:r>
              <w:r>
                <w:rPr>
                  <w:rFonts w:hint="eastAsia"/>
                  <w:sz w:val="16"/>
                  <w:szCs w:val="16"/>
                </w:rPr>
                <w:t>3</w:t>
              </w:r>
              <w:r>
                <w:rPr>
                  <w:sz w:val="16"/>
                  <w:szCs w:val="16"/>
                </w:rPr>
                <w:t>0</w:t>
              </w:r>
              <w:r w:rsidRPr="00DA105A">
                <w:rPr>
                  <w:rFonts w:hint="eastAsia"/>
                  <w:sz w:val="16"/>
                  <w:szCs w:val="16"/>
                </w:rPr>
                <w:t xml:space="preserve">日　　</w:t>
              </w:r>
            </w:ins>
          </w:p>
          <w:p w14:paraId="3D905B29" w14:textId="77777777" w:rsidR="001D30BD" w:rsidRPr="004567C8" w:rsidRDefault="001D30BD" w:rsidP="001D30BD">
            <w:pPr>
              <w:spacing w:line="240" w:lineRule="exact"/>
              <w:rPr>
                <w:ins w:id="797" w:author="犬伏" w:date="2025-06-16T08:45:00Z"/>
                <w:sz w:val="16"/>
                <w:szCs w:val="16"/>
              </w:rPr>
            </w:pPr>
            <w:ins w:id="798" w:author="犬伏" w:date="2025-06-16T08:45:00Z">
              <w:r w:rsidRPr="004567C8">
                <w:rPr>
                  <w:rFonts w:hint="eastAsia"/>
                  <w:sz w:val="16"/>
                  <w:szCs w:val="16"/>
                </w:rPr>
                <w:t>債務負担による複数年契約とする。そのため、契約締結の翌</w:t>
              </w:r>
            </w:ins>
          </w:p>
          <w:p w14:paraId="66060903" w14:textId="77777777" w:rsidR="001D30BD" w:rsidRPr="004567C8" w:rsidRDefault="001D30BD" w:rsidP="001D30BD">
            <w:pPr>
              <w:spacing w:line="240" w:lineRule="exact"/>
              <w:rPr>
                <w:ins w:id="799" w:author="犬伏" w:date="2025-06-16T08:45:00Z"/>
                <w:sz w:val="16"/>
                <w:szCs w:val="16"/>
              </w:rPr>
            </w:pPr>
            <w:ins w:id="800" w:author="犬伏" w:date="2025-06-16T08:45:00Z">
              <w:r w:rsidRPr="004567C8">
                <w:rPr>
                  <w:rFonts w:hint="eastAsia"/>
                  <w:sz w:val="16"/>
                  <w:szCs w:val="16"/>
                </w:rPr>
                <w:t>年度以降において当該契約にかかる予算の減額又は削除が</w:t>
              </w:r>
            </w:ins>
          </w:p>
          <w:p w14:paraId="10949F1F" w14:textId="77777777" w:rsidR="001D30BD" w:rsidRPr="004567C8" w:rsidRDefault="001D30BD" w:rsidP="001D30BD">
            <w:pPr>
              <w:spacing w:line="240" w:lineRule="exact"/>
              <w:rPr>
                <w:ins w:id="801" w:author="犬伏" w:date="2025-06-16T08:45:00Z"/>
                <w:sz w:val="16"/>
                <w:szCs w:val="16"/>
              </w:rPr>
            </w:pPr>
            <w:ins w:id="802" w:author="犬伏" w:date="2025-06-16T08:45:00Z">
              <w:r w:rsidRPr="004567C8">
                <w:rPr>
                  <w:rFonts w:hint="eastAsia"/>
                  <w:sz w:val="16"/>
                  <w:szCs w:val="16"/>
                </w:rPr>
                <w:t>あった場合、本市は違約金、損害賠償金を支払うことなく当</w:t>
              </w:r>
            </w:ins>
          </w:p>
          <w:p w14:paraId="30A9125F" w14:textId="77777777" w:rsidR="001D30BD" w:rsidRPr="00DA105A" w:rsidRDefault="001D30BD" w:rsidP="001D30BD">
            <w:pPr>
              <w:spacing w:line="240" w:lineRule="exact"/>
              <w:rPr>
                <w:ins w:id="803" w:author="犬伏" w:date="2025-06-16T08:45:00Z"/>
                <w:sz w:val="16"/>
                <w:szCs w:val="16"/>
              </w:rPr>
            </w:pPr>
            <w:ins w:id="804" w:author="犬伏" w:date="2025-06-16T08:45:00Z">
              <w:r w:rsidRPr="004567C8">
                <w:rPr>
                  <w:rFonts w:hint="eastAsia"/>
                  <w:sz w:val="16"/>
                  <w:szCs w:val="16"/>
                </w:rPr>
                <w:t>該契約を変更又は解除することができる。</w:t>
              </w:r>
              <w:r w:rsidRPr="00DA105A">
                <w:rPr>
                  <w:rFonts w:hint="eastAsia"/>
                  <w:sz w:val="16"/>
                  <w:szCs w:val="16"/>
                </w:rPr>
                <w:t xml:space="preserve">　</w:t>
              </w:r>
            </w:ins>
          </w:p>
        </w:tc>
        <w:tc>
          <w:tcPr>
            <w:tcW w:w="1108" w:type="dxa"/>
            <w:gridSpan w:val="2"/>
            <w:vAlign w:val="center"/>
          </w:tcPr>
          <w:p w14:paraId="6132A37F" w14:textId="77777777" w:rsidR="001D30BD" w:rsidRPr="00DA105A" w:rsidRDefault="001D30BD" w:rsidP="001D30BD">
            <w:pPr>
              <w:spacing w:line="240" w:lineRule="exact"/>
              <w:rPr>
                <w:ins w:id="805" w:author="犬伏" w:date="2025-06-16T08:45:00Z"/>
                <w:sz w:val="16"/>
                <w:szCs w:val="16"/>
              </w:rPr>
            </w:pPr>
            <w:ins w:id="806" w:author="犬伏" w:date="2025-06-16T08:45:00Z">
              <w:r w:rsidRPr="00DA105A">
                <w:rPr>
                  <w:rFonts w:hint="eastAsia"/>
                  <w:sz w:val="16"/>
                  <w:szCs w:val="16"/>
                </w:rPr>
                <w:t xml:space="preserve">派遣人数　</w:t>
              </w:r>
            </w:ins>
          </w:p>
        </w:tc>
        <w:tc>
          <w:tcPr>
            <w:tcW w:w="2606" w:type="dxa"/>
            <w:vAlign w:val="center"/>
          </w:tcPr>
          <w:p w14:paraId="6EB728EF" w14:textId="77777777" w:rsidR="001D30BD" w:rsidRPr="00C87866" w:rsidRDefault="001D30BD" w:rsidP="001D30BD">
            <w:pPr>
              <w:spacing w:line="240" w:lineRule="exact"/>
              <w:rPr>
                <w:ins w:id="807" w:author="犬伏" w:date="2025-06-16T08:45:00Z"/>
                <w:sz w:val="16"/>
                <w:szCs w:val="16"/>
              </w:rPr>
            </w:pPr>
            <w:ins w:id="808" w:author="犬伏" w:date="2025-06-16T08:45:00Z">
              <w:r>
                <w:rPr>
                  <w:rFonts w:hint="eastAsia"/>
                  <w:sz w:val="16"/>
                  <w:szCs w:val="16"/>
                </w:rPr>
                <w:t>詳細は</w:t>
              </w:r>
              <w:r w:rsidRPr="00403DE0">
                <w:rPr>
                  <w:rFonts w:hint="eastAsia"/>
                  <w:sz w:val="16"/>
                  <w:szCs w:val="16"/>
                </w:rPr>
                <w:t>別添仕様書の通り</w:t>
              </w:r>
              <w:r w:rsidRPr="00C87866">
                <w:rPr>
                  <w:rFonts w:hint="eastAsia"/>
                  <w:sz w:val="16"/>
                  <w:szCs w:val="16"/>
                </w:rPr>
                <w:t>。</w:t>
              </w:r>
              <w:r w:rsidRPr="00403DE0">
                <w:rPr>
                  <w:rFonts w:hint="eastAsia"/>
                  <w:sz w:val="16"/>
                  <w:szCs w:val="16"/>
                </w:rPr>
                <w:t xml:space="preserve">　</w:t>
              </w:r>
            </w:ins>
          </w:p>
          <w:p w14:paraId="03AA44F3" w14:textId="77777777" w:rsidR="001D30BD" w:rsidRPr="00DA105A" w:rsidRDefault="001D30BD" w:rsidP="001D30BD">
            <w:pPr>
              <w:spacing w:line="240" w:lineRule="exact"/>
              <w:rPr>
                <w:ins w:id="809" w:author="犬伏" w:date="2025-06-16T08:45:00Z"/>
                <w:sz w:val="16"/>
                <w:szCs w:val="16"/>
              </w:rPr>
            </w:pPr>
            <w:ins w:id="810" w:author="犬伏" w:date="2025-06-16T08:45:00Z">
              <w:r w:rsidRPr="00403DE0">
                <w:rPr>
                  <w:rFonts w:hint="eastAsia"/>
                  <w:sz w:val="16"/>
                  <w:szCs w:val="16"/>
                </w:rPr>
                <w:t>なお、具体的な人数については隔月ごとに協議すること。</w:t>
              </w:r>
            </w:ins>
          </w:p>
        </w:tc>
      </w:tr>
      <w:tr w:rsidR="001D30BD" w:rsidRPr="00C41465" w14:paraId="60C650ED" w14:textId="77777777" w:rsidTr="00735903">
        <w:trPr>
          <w:trHeight w:val="214"/>
          <w:jc w:val="center"/>
          <w:ins w:id="811" w:author="犬伏" w:date="2025-06-16T08:45:00Z"/>
        </w:trPr>
        <w:tc>
          <w:tcPr>
            <w:tcW w:w="860" w:type="dxa"/>
            <w:vMerge/>
          </w:tcPr>
          <w:p w14:paraId="17D3A38C" w14:textId="77777777" w:rsidR="001D30BD" w:rsidRPr="00DA105A" w:rsidRDefault="001D30BD" w:rsidP="001D30BD">
            <w:pPr>
              <w:spacing w:line="240" w:lineRule="exact"/>
              <w:jc w:val="center"/>
              <w:rPr>
                <w:ins w:id="812" w:author="犬伏" w:date="2025-06-16T08:45:00Z"/>
                <w:sz w:val="16"/>
                <w:szCs w:val="16"/>
              </w:rPr>
            </w:pPr>
          </w:p>
        </w:tc>
        <w:tc>
          <w:tcPr>
            <w:tcW w:w="1572" w:type="dxa"/>
          </w:tcPr>
          <w:p w14:paraId="2D35E44A" w14:textId="77777777" w:rsidR="001D30BD" w:rsidRPr="00DA105A" w:rsidRDefault="001D30BD" w:rsidP="001D30BD">
            <w:pPr>
              <w:spacing w:line="240" w:lineRule="exact"/>
              <w:jc w:val="center"/>
              <w:rPr>
                <w:ins w:id="813" w:author="犬伏" w:date="2025-06-16T08:45:00Z"/>
                <w:sz w:val="16"/>
                <w:szCs w:val="16"/>
              </w:rPr>
            </w:pPr>
            <w:ins w:id="814" w:author="犬伏" w:date="2025-06-16T08:45:00Z">
              <w:r w:rsidRPr="00DA105A">
                <w:rPr>
                  <w:rFonts w:hint="eastAsia"/>
                  <w:sz w:val="16"/>
                  <w:szCs w:val="16"/>
                </w:rPr>
                <w:t>就業日</w:t>
              </w:r>
            </w:ins>
          </w:p>
        </w:tc>
        <w:tc>
          <w:tcPr>
            <w:tcW w:w="8195" w:type="dxa"/>
            <w:gridSpan w:val="9"/>
            <w:vAlign w:val="center"/>
          </w:tcPr>
          <w:p w14:paraId="0783A7BA" w14:textId="77777777" w:rsidR="001D30BD" w:rsidRPr="00DA105A" w:rsidRDefault="001D30BD" w:rsidP="001D30BD">
            <w:pPr>
              <w:spacing w:line="240" w:lineRule="exact"/>
              <w:rPr>
                <w:ins w:id="815" w:author="犬伏" w:date="2025-06-16T08:45:00Z"/>
                <w:sz w:val="16"/>
                <w:szCs w:val="16"/>
              </w:rPr>
            </w:pPr>
            <w:ins w:id="816" w:author="犬伏" w:date="2025-06-16T08:45:00Z">
              <w:r w:rsidRPr="00DA105A">
                <w:rPr>
                  <w:rFonts w:hint="eastAsia"/>
                  <w:sz w:val="16"/>
                  <w:szCs w:val="16"/>
                </w:rPr>
                <w:t>月～金曜日</w:t>
              </w:r>
            </w:ins>
          </w:p>
        </w:tc>
      </w:tr>
      <w:tr w:rsidR="001D30BD" w:rsidRPr="00C41465" w14:paraId="0746128A" w14:textId="77777777" w:rsidTr="00735903">
        <w:trPr>
          <w:trHeight w:val="214"/>
          <w:jc w:val="center"/>
          <w:ins w:id="817" w:author="犬伏" w:date="2025-06-16T08:45:00Z"/>
        </w:trPr>
        <w:tc>
          <w:tcPr>
            <w:tcW w:w="860" w:type="dxa"/>
            <w:vMerge/>
          </w:tcPr>
          <w:p w14:paraId="331B8371" w14:textId="77777777" w:rsidR="001D30BD" w:rsidRPr="00DA105A" w:rsidRDefault="001D30BD" w:rsidP="001D30BD">
            <w:pPr>
              <w:spacing w:line="240" w:lineRule="exact"/>
              <w:jc w:val="center"/>
              <w:rPr>
                <w:ins w:id="818" w:author="犬伏" w:date="2025-06-16T08:45:00Z"/>
                <w:sz w:val="16"/>
                <w:szCs w:val="16"/>
              </w:rPr>
            </w:pPr>
          </w:p>
        </w:tc>
        <w:tc>
          <w:tcPr>
            <w:tcW w:w="1572" w:type="dxa"/>
            <w:vMerge w:val="restart"/>
            <w:vAlign w:val="center"/>
          </w:tcPr>
          <w:p w14:paraId="418E5CBE" w14:textId="77777777" w:rsidR="001D30BD" w:rsidRPr="00DA105A" w:rsidRDefault="001D30BD" w:rsidP="001D30BD">
            <w:pPr>
              <w:spacing w:line="240" w:lineRule="exact"/>
              <w:jc w:val="center"/>
              <w:rPr>
                <w:ins w:id="819" w:author="犬伏" w:date="2025-06-16T08:45:00Z"/>
                <w:sz w:val="16"/>
                <w:szCs w:val="16"/>
              </w:rPr>
            </w:pPr>
            <w:ins w:id="820" w:author="犬伏" w:date="2025-06-16T08:45:00Z">
              <w:r w:rsidRPr="00DA105A">
                <w:rPr>
                  <w:rFonts w:hint="eastAsia"/>
                  <w:sz w:val="16"/>
                  <w:szCs w:val="16"/>
                </w:rPr>
                <w:t>就業時間</w:t>
              </w:r>
            </w:ins>
          </w:p>
        </w:tc>
        <w:tc>
          <w:tcPr>
            <w:tcW w:w="8195" w:type="dxa"/>
            <w:gridSpan w:val="9"/>
            <w:vAlign w:val="center"/>
          </w:tcPr>
          <w:p w14:paraId="0D88C4EF" w14:textId="77777777" w:rsidR="001D30BD" w:rsidRDefault="001D30BD" w:rsidP="001D30BD">
            <w:pPr>
              <w:spacing w:line="240" w:lineRule="exact"/>
              <w:rPr>
                <w:ins w:id="821" w:author="犬伏" w:date="2025-06-16T08:45:00Z"/>
                <w:sz w:val="16"/>
                <w:szCs w:val="16"/>
              </w:rPr>
            </w:pPr>
            <w:ins w:id="822" w:author="犬伏" w:date="2025-06-16T08:45:00Z">
              <w:r w:rsidRPr="00DA105A">
                <w:rPr>
                  <w:rFonts w:hint="eastAsia"/>
                  <w:sz w:val="16"/>
                  <w:szCs w:val="16"/>
                </w:rPr>
                <w:t>（就業時間）</w:t>
              </w:r>
              <w:r w:rsidRPr="00DA105A">
                <w:rPr>
                  <w:sz w:val="16"/>
                  <w:szCs w:val="16"/>
                </w:rPr>
                <w:t>8：45～17：30　　7時間45分</w:t>
              </w:r>
            </w:ins>
          </w:p>
          <w:p w14:paraId="52F7CB7B" w14:textId="77777777" w:rsidR="001D30BD" w:rsidRPr="00DA105A" w:rsidRDefault="001D30BD" w:rsidP="001D30BD">
            <w:pPr>
              <w:spacing w:line="240" w:lineRule="exact"/>
              <w:ind w:firstLineChars="50" w:firstLine="78"/>
              <w:rPr>
                <w:ins w:id="823" w:author="犬伏" w:date="2025-06-16T08:45:00Z"/>
                <w:sz w:val="16"/>
                <w:szCs w:val="16"/>
              </w:rPr>
            </w:pPr>
            <w:ins w:id="824" w:author="犬伏" w:date="2025-06-16T08:45:00Z">
              <w:r w:rsidRPr="00D7476D">
                <w:rPr>
                  <w:rFonts w:hint="eastAsia"/>
                  <w:sz w:val="16"/>
                  <w:szCs w:val="16"/>
                </w:rPr>
                <w:t>なお庁舎の開庁・閉庁時間と合わせて、契約期間中に勤務時間が変更となる可能性がある。</w:t>
              </w:r>
            </w:ins>
          </w:p>
        </w:tc>
      </w:tr>
      <w:tr w:rsidR="001D30BD" w:rsidRPr="00C41465" w14:paraId="4FA30857" w14:textId="77777777" w:rsidTr="00735903">
        <w:trPr>
          <w:trHeight w:val="202"/>
          <w:jc w:val="center"/>
          <w:ins w:id="825" w:author="犬伏" w:date="2025-06-16T08:45:00Z"/>
        </w:trPr>
        <w:tc>
          <w:tcPr>
            <w:tcW w:w="860" w:type="dxa"/>
            <w:vMerge/>
          </w:tcPr>
          <w:p w14:paraId="2641FE58" w14:textId="77777777" w:rsidR="001D30BD" w:rsidRPr="00DA105A" w:rsidRDefault="001D30BD" w:rsidP="001D30BD">
            <w:pPr>
              <w:spacing w:line="240" w:lineRule="exact"/>
              <w:jc w:val="center"/>
              <w:rPr>
                <w:ins w:id="826" w:author="犬伏" w:date="2025-06-16T08:45:00Z"/>
                <w:sz w:val="16"/>
                <w:szCs w:val="16"/>
              </w:rPr>
            </w:pPr>
          </w:p>
        </w:tc>
        <w:tc>
          <w:tcPr>
            <w:tcW w:w="1572" w:type="dxa"/>
            <w:vMerge/>
          </w:tcPr>
          <w:p w14:paraId="4CC73103" w14:textId="77777777" w:rsidR="001D30BD" w:rsidRPr="00DA105A" w:rsidRDefault="001D30BD" w:rsidP="001D30BD">
            <w:pPr>
              <w:spacing w:line="240" w:lineRule="exact"/>
              <w:jc w:val="center"/>
              <w:rPr>
                <w:ins w:id="827" w:author="犬伏" w:date="2025-06-16T08:45:00Z"/>
                <w:sz w:val="16"/>
                <w:szCs w:val="16"/>
              </w:rPr>
            </w:pPr>
          </w:p>
        </w:tc>
        <w:tc>
          <w:tcPr>
            <w:tcW w:w="8195" w:type="dxa"/>
            <w:gridSpan w:val="9"/>
            <w:vAlign w:val="center"/>
          </w:tcPr>
          <w:p w14:paraId="10B01F07" w14:textId="045ED46F" w:rsidR="001D30BD" w:rsidRPr="00DA105A" w:rsidRDefault="001D30BD" w:rsidP="001D30BD">
            <w:pPr>
              <w:spacing w:line="240" w:lineRule="exact"/>
              <w:rPr>
                <w:ins w:id="828" w:author="犬伏" w:date="2025-06-16T08:45:00Z"/>
                <w:sz w:val="16"/>
                <w:szCs w:val="16"/>
              </w:rPr>
            </w:pPr>
            <w:ins w:id="829" w:author="犬伏" w:date="2025-06-16T08:57:00Z">
              <w:r w:rsidRPr="00375ED2">
                <w:rPr>
                  <w:rFonts w:hint="eastAsia"/>
                  <w:sz w:val="16"/>
                  <w:szCs w:val="16"/>
                </w:rPr>
                <w:t>（休憩時間）</w:t>
              </w:r>
              <w:r w:rsidRPr="003C5DAE">
                <w:rPr>
                  <w:sz w:val="16"/>
                  <w:szCs w:val="16"/>
                </w:rPr>
                <w:t>1時間</w:t>
              </w:r>
              <w:r w:rsidRPr="003C5DAE">
                <w:rPr>
                  <w:rFonts w:hint="eastAsia"/>
                  <w:sz w:val="16"/>
                  <w:szCs w:val="16"/>
                </w:rPr>
                <w:t xml:space="preserve">　　詳細は別添仕様書のとおり</w:t>
              </w:r>
            </w:ins>
          </w:p>
        </w:tc>
      </w:tr>
      <w:tr w:rsidR="001D30BD" w:rsidRPr="00C41465" w14:paraId="158CAEC7" w14:textId="77777777" w:rsidTr="00735903">
        <w:trPr>
          <w:trHeight w:val="662"/>
          <w:jc w:val="center"/>
          <w:ins w:id="830" w:author="犬伏" w:date="2025-06-16T08:45:00Z"/>
        </w:trPr>
        <w:tc>
          <w:tcPr>
            <w:tcW w:w="860" w:type="dxa"/>
            <w:vMerge/>
          </w:tcPr>
          <w:p w14:paraId="3C83BF4F" w14:textId="77777777" w:rsidR="001D30BD" w:rsidRPr="00DA105A" w:rsidRDefault="001D30BD" w:rsidP="001D30BD">
            <w:pPr>
              <w:spacing w:line="240" w:lineRule="exact"/>
              <w:jc w:val="center"/>
              <w:rPr>
                <w:ins w:id="831" w:author="犬伏" w:date="2025-06-16T08:45:00Z"/>
                <w:sz w:val="16"/>
                <w:szCs w:val="16"/>
              </w:rPr>
            </w:pPr>
          </w:p>
        </w:tc>
        <w:tc>
          <w:tcPr>
            <w:tcW w:w="1572" w:type="dxa"/>
            <w:vAlign w:val="center"/>
          </w:tcPr>
          <w:p w14:paraId="254EFB0A" w14:textId="77777777" w:rsidR="001D30BD" w:rsidRPr="00DA105A" w:rsidRDefault="001D30BD" w:rsidP="001D30BD">
            <w:pPr>
              <w:spacing w:line="240" w:lineRule="exact"/>
              <w:jc w:val="center"/>
              <w:rPr>
                <w:ins w:id="832" w:author="犬伏" w:date="2025-06-16T08:45:00Z"/>
                <w:sz w:val="16"/>
                <w:szCs w:val="16"/>
              </w:rPr>
            </w:pPr>
            <w:ins w:id="833" w:author="犬伏" w:date="2025-06-16T08:45:00Z">
              <w:r w:rsidRPr="00DA105A">
                <w:rPr>
                  <w:rFonts w:hint="eastAsia"/>
                  <w:sz w:val="16"/>
                  <w:szCs w:val="16"/>
                </w:rPr>
                <w:t>時間外・休日労働</w:t>
              </w:r>
            </w:ins>
          </w:p>
        </w:tc>
        <w:tc>
          <w:tcPr>
            <w:tcW w:w="8195" w:type="dxa"/>
            <w:gridSpan w:val="9"/>
            <w:vAlign w:val="center"/>
          </w:tcPr>
          <w:p w14:paraId="62017118" w14:textId="77777777" w:rsidR="001D30BD" w:rsidRPr="00DA105A" w:rsidRDefault="001D30BD" w:rsidP="001D30BD">
            <w:pPr>
              <w:spacing w:line="240" w:lineRule="exact"/>
              <w:rPr>
                <w:ins w:id="834" w:author="犬伏" w:date="2025-06-16T08:45:00Z"/>
                <w:sz w:val="16"/>
                <w:szCs w:val="16"/>
              </w:rPr>
            </w:pPr>
            <w:ins w:id="835" w:author="犬伏" w:date="2025-06-16T08:45:00Z">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ins>
          </w:p>
          <w:p w14:paraId="6C5C83FA" w14:textId="77777777" w:rsidR="001D30BD" w:rsidRPr="00DA105A" w:rsidRDefault="001D30BD" w:rsidP="001D30BD">
            <w:pPr>
              <w:spacing w:line="240" w:lineRule="exact"/>
              <w:rPr>
                <w:ins w:id="836" w:author="犬伏" w:date="2025-06-16T08:45:00Z"/>
                <w:sz w:val="16"/>
                <w:szCs w:val="16"/>
              </w:rPr>
            </w:pPr>
            <w:ins w:id="837" w:author="犬伏" w:date="2025-06-16T08:45:00Z">
              <w:r w:rsidRPr="00DA105A">
                <w:rPr>
                  <w:rFonts w:hint="eastAsia"/>
                  <w:sz w:val="16"/>
                  <w:szCs w:val="16"/>
                </w:rPr>
                <w:t>就業時間外の労働は１日</w:t>
              </w:r>
              <w:r>
                <w:rPr>
                  <w:rFonts w:hint="eastAsia"/>
                  <w:sz w:val="16"/>
                  <w:szCs w:val="16"/>
                </w:rPr>
                <w:t>５</w:t>
              </w:r>
              <w:r w:rsidRPr="00DA105A">
                <w:rPr>
                  <w:rFonts w:hint="eastAsia"/>
                  <w:sz w:val="16"/>
                  <w:szCs w:val="16"/>
                </w:rPr>
                <w:t>時間、１か月</w:t>
              </w:r>
              <w:r>
                <w:rPr>
                  <w:rFonts w:hint="eastAsia"/>
                  <w:sz w:val="16"/>
                  <w:szCs w:val="16"/>
                </w:rPr>
                <w:t>4</w:t>
              </w:r>
              <w:r>
                <w:rPr>
                  <w:sz w:val="16"/>
                  <w:szCs w:val="16"/>
                </w:rPr>
                <w:t>5</w:t>
              </w:r>
              <w:r w:rsidRPr="00DA105A">
                <w:rPr>
                  <w:rFonts w:hint="eastAsia"/>
                  <w:sz w:val="16"/>
                  <w:szCs w:val="16"/>
                </w:rPr>
                <w:t>時間、１年</w:t>
              </w:r>
              <w:r>
                <w:rPr>
                  <w:rFonts w:hint="eastAsia"/>
                  <w:sz w:val="16"/>
                  <w:szCs w:val="16"/>
                </w:rPr>
                <w:t>3</w:t>
              </w:r>
              <w:r>
                <w:rPr>
                  <w:sz w:val="16"/>
                  <w:szCs w:val="16"/>
                </w:rPr>
                <w:t>60</w:t>
              </w:r>
              <w:r w:rsidRPr="00DA105A">
                <w:rPr>
                  <w:rFonts w:hint="eastAsia"/>
                  <w:sz w:val="16"/>
                  <w:szCs w:val="16"/>
                </w:rPr>
                <w:t>時間の範囲内</w:t>
              </w:r>
            </w:ins>
          </w:p>
          <w:p w14:paraId="343FFAFE" w14:textId="77777777" w:rsidR="001D30BD" w:rsidRPr="00DA105A" w:rsidRDefault="001D30BD" w:rsidP="001D30BD">
            <w:pPr>
              <w:spacing w:line="240" w:lineRule="exact"/>
              <w:rPr>
                <w:ins w:id="838" w:author="犬伏" w:date="2025-06-16T08:45:00Z"/>
                <w:sz w:val="16"/>
                <w:szCs w:val="16"/>
              </w:rPr>
            </w:pPr>
            <w:ins w:id="839" w:author="犬伏" w:date="2025-06-16T08:45:00Z">
              <w:r w:rsidRPr="00DA105A">
                <w:rPr>
                  <w:rFonts w:hint="eastAsia"/>
                  <w:sz w:val="16"/>
                  <w:szCs w:val="16"/>
                </w:rPr>
                <w:t>法定休日の勤務は１か月</w:t>
              </w:r>
              <w:r>
                <w:rPr>
                  <w:rFonts w:hint="eastAsia"/>
                  <w:sz w:val="16"/>
                  <w:szCs w:val="16"/>
                </w:rPr>
                <w:t>２</w:t>
              </w:r>
              <w:r w:rsidRPr="00DA105A">
                <w:rPr>
                  <w:rFonts w:hint="eastAsia"/>
                  <w:sz w:val="16"/>
                  <w:szCs w:val="16"/>
                </w:rPr>
                <w:t>日の範囲内</w:t>
              </w:r>
            </w:ins>
          </w:p>
        </w:tc>
      </w:tr>
      <w:tr w:rsidR="001D30BD" w:rsidRPr="00C41465" w14:paraId="0633CDB2" w14:textId="77777777" w:rsidTr="00735903">
        <w:trPr>
          <w:trHeight w:val="807"/>
          <w:jc w:val="center"/>
          <w:ins w:id="840" w:author="犬伏" w:date="2025-06-16T08:45:00Z"/>
        </w:trPr>
        <w:tc>
          <w:tcPr>
            <w:tcW w:w="860" w:type="dxa"/>
            <w:vMerge/>
          </w:tcPr>
          <w:p w14:paraId="5119CD3A" w14:textId="77777777" w:rsidR="001D30BD" w:rsidRPr="00DA105A" w:rsidRDefault="001D30BD" w:rsidP="001D30BD">
            <w:pPr>
              <w:spacing w:line="240" w:lineRule="exact"/>
              <w:jc w:val="center"/>
              <w:rPr>
                <w:ins w:id="841" w:author="犬伏" w:date="2025-06-16T08:45:00Z"/>
                <w:sz w:val="16"/>
                <w:szCs w:val="16"/>
              </w:rPr>
            </w:pPr>
          </w:p>
        </w:tc>
        <w:tc>
          <w:tcPr>
            <w:tcW w:w="1572" w:type="dxa"/>
            <w:vAlign w:val="center"/>
          </w:tcPr>
          <w:p w14:paraId="65E3081A" w14:textId="77777777" w:rsidR="001D30BD" w:rsidRPr="00876379" w:rsidRDefault="001D30BD" w:rsidP="001D30BD">
            <w:pPr>
              <w:spacing w:line="240" w:lineRule="exact"/>
              <w:jc w:val="center"/>
              <w:rPr>
                <w:ins w:id="842" w:author="犬伏" w:date="2025-06-16T08:45:00Z"/>
                <w:sz w:val="16"/>
                <w:szCs w:val="16"/>
              </w:rPr>
            </w:pPr>
            <w:ins w:id="843" w:author="犬伏" w:date="2025-06-16T08:45:00Z">
              <w:r w:rsidRPr="00DA105A">
                <w:rPr>
                  <w:rFonts w:hint="eastAsia"/>
                  <w:sz w:val="16"/>
                  <w:szCs w:val="16"/>
                </w:rPr>
                <w:t>安全衛生</w:t>
              </w:r>
            </w:ins>
          </w:p>
        </w:tc>
        <w:tc>
          <w:tcPr>
            <w:tcW w:w="8195" w:type="dxa"/>
            <w:gridSpan w:val="9"/>
            <w:vAlign w:val="center"/>
          </w:tcPr>
          <w:p w14:paraId="51BACC13" w14:textId="77777777" w:rsidR="001D30BD" w:rsidRPr="00876379" w:rsidRDefault="001D30BD" w:rsidP="001D30BD">
            <w:pPr>
              <w:spacing w:line="240" w:lineRule="exact"/>
              <w:rPr>
                <w:ins w:id="844" w:author="犬伏" w:date="2025-06-16T08:45:00Z"/>
                <w:sz w:val="16"/>
                <w:szCs w:val="16"/>
              </w:rPr>
            </w:pPr>
            <w:ins w:id="845" w:author="犬伏" w:date="2025-06-16T08:45:00Z">
              <w:r w:rsidRPr="00876379">
                <w:rPr>
                  <w:rFonts w:hint="eastAsia"/>
                  <w:sz w:val="16"/>
                  <w:szCs w:val="16"/>
                </w:rPr>
                <w:t>派遣先及び派遣元は、労働者派遣法第</w:t>
              </w:r>
              <w:r w:rsidRPr="00876379">
                <w:rPr>
                  <w:sz w:val="16"/>
                  <w:szCs w:val="16"/>
                </w:rPr>
                <w:t>44条から第47条の</w:t>
              </w:r>
              <w:r>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ins>
          </w:p>
        </w:tc>
      </w:tr>
      <w:tr w:rsidR="001D30BD" w:rsidRPr="00C41465" w14:paraId="32C2C2A6" w14:textId="77777777" w:rsidTr="00735903">
        <w:trPr>
          <w:trHeight w:val="227"/>
          <w:jc w:val="center"/>
          <w:ins w:id="846" w:author="犬伏" w:date="2025-06-16T08:45:00Z"/>
        </w:trPr>
        <w:tc>
          <w:tcPr>
            <w:tcW w:w="860" w:type="dxa"/>
            <w:vMerge/>
          </w:tcPr>
          <w:p w14:paraId="0C66E282" w14:textId="77777777" w:rsidR="001D30BD" w:rsidRPr="00DA105A" w:rsidRDefault="001D30BD" w:rsidP="001D30BD">
            <w:pPr>
              <w:spacing w:line="240" w:lineRule="exact"/>
              <w:jc w:val="center"/>
              <w:rPr>
                <w:ins w:id="847" w:author="犬伏" w:date="2025-06-16T08:45:00Z"/>
                <w:sz w:val="16"/>
                <w:szCs w:val="16"/>
              </w:rPr>
            </w:pPr>
          </w:p>
        </w:tc>
        <w:tc>
          <w:tcPr>
            <w:tcW w:w="1572" w:type="dxa"/>
            <w:vAlign w:val="center"/>
          </w:tcPr>
          <w:p w14:paraId="620C5B95" w14:textId="77777777" w:rsidR="001D30BD" w:rsidRPr="00DA105A" w:rsidRDefault="001D30BD" w:rsidP="001D30BD">
            <w:pPr>
              <w:spacing w:line="240" w:lineRule="exact"/>
              <w:jc w:val="center"/>
              <w:rPr>
                <w:ins w:id="848" w:author="犬伏" w:date="2025-06-16T08:45:00Z"/>
                <w:sz w:val="16"/>
                <w:szCs w:val="16"/>
              </w:rPr>
            </w:pPr>
            <w:ins w:id="849" w:author="犬伏" w:date="2025-06-16T08:45:00Z">
              <w:r w:rsidRPr="00DA105A">
                <w:rPr>
                  <w:rFonts w:hint="eastAsia"/>
                  <w:sz w:val="16"/>
                  <w:szCs w:val="16"/>
                </w:rPr>
                <w:t>便宜供与</w:t>
              </w:r>
            </w:ins>
          </w:p>
        </w:tc>
        <w:tc>
          <w:tcPr>
            <w:tcW w:w="8195" w:type="dxa"/>
            <w:gridSpan w:val="9"/>
            <w:vAlign w:val="center"/>
          </w:tcPr>
          <w:p w14:paraId="0F22527A" w14:textId="77777777" w:rsidR="001D30BD" w:rsidRPr="00DA105A" w:rsidRDefault="001D30BD" w:rsidP="001D30BD">
            <w:pPr>
              <w:spacing w:line="240" w:lineRule="exact"/>
              <w:rPr>
                <w:ins w:id="850" w:author="犬伏" w:date="2025-06-16T08:45:00Z"/>
                <w:sz w:val="16"/>
                <w:szCs w:val="16"/>
              </w:rPr>
            </w:pPr>
            <w:ins w:id="851" w:author="犬伏" w:date="2025-06-16T08:45:00Z">
              <w:r w:rsidRPr="00DA105A">
                <w:rPr>
                  <w:rFonts w:hint="eastAsia"/>
                  <w:sz w:val="16"/>
                  <w:szCs w:val="16"/>
                </w:rPr>
                <w:t>派遣労働者に対して、甲が雇用する労働者が利用する福利厚生施設、設備等について必要に応じて派遣労働者が利用する機会を与えることとする。</w:t>
              </w:r>
            </w:ins>
          </w:p>
        </w:tc>
      </w:tr>
      <w:tr w:rsidR="001D30BD" w:rsidRPr="00C41465" w14:paraId="2D1EE27B" w14:textId="77777777" w:rsidTr="00735903">
        <w:trPr>
          <w:trHeight w:val="1499"/>
          <w:jc w:val="center"/>
          <w:ins w:id="852" w:author="犬伏" w:date="2025-06-16T08:45:00Z"/>
        </w:trPr>
        <w:tc>
          <w:tcPr>
            <w:tcW w:w="860" w:type="dxa"/>
            <w:vMerge/>
          </w:tcPr>
          <w:p w14:paraId="74B23A36" w14:textId="77777777" w:rsidR="001D30BD" w:rsidRPr="00DA105A" w:rsidRDefault="001D30BD" w:rsidP="001D30BD">
            <w:pPr>
              <w:spacing w:line="240" w:lineRule="exact"/>
              <w:jc w:val="center"/>
              <w:rPr>
                <w:ins w:id="853" w:author="犬伏" w:date="2025-06-16T08:45:00Z"/>
                <w:sz w:val="16"/>
                <w:szCs w:val="16"/>
              </w:rPr>
            </w:pPr>
          </w:p>
        </w:tc>
        <w:tc>
          <w:tcPr>
            <w:tcW w:w="1572" w:type="dxa"/>
            <w:vAlign w:val="center"/>
          </w:tcPr>
          <w:p w14:paraId="747016A3" w14:textId="77777777" w:rsidR="001D30BD" w:rsidRDefault="001D30BD" w:rsidP="001D30BD">
            <w:pPr>
              <w:spacing w:line="240" w:lineRule="exact"/>
              <w:jc w:val="center"/>
              <w:rPr>
                <w:ins w:id="854" w:author="犬伏" w:date="2025-06-16T08:45:00Z"/>
                <w:sz w:val="16"/>
                <w:szCs w:val="16"/>
              </w:rPr>
            </w:pPr>
            <w:ins w:id="855" w:author="犬伏" w:date="2025-06-16T08:45:00Z">
              <w:r w:rsidRPr="00DA105A">
                <w:rPr>
                  <w:rFonts w:hint="eastAsia"/>
                  <w:sz w:val="16"/>
                  <w:szCs w:val="16"/>
                </w:rPr>
                <w:t>苦情処理</w:t>
              </w:r>
            </w:ins>
          </w:p>
          <w:p w14:paraId="0B215026" w14:textId="77777777" w:rsidR="001D30BD" w:rsidRPr="00892B62" w:rsidRDefault="001D30BD" w:rsidP="001D30BD">
            <w:pPr>
              <w:spacing w:line="240" w:lineRule="exact"/>
              <w:jc w:val="center"/>
              <w:rPr>
                <w:ins w:id="856" w:author="犬伏" w:date="2025-06-16T08:45:00Z"/>
                <w:sz w:val="16"/>
                <w:szCs w:val="16"/>
              </w:rPr>
            </w:pPr>
            <w:ins w:id="857" w:author="犬伏" w:date="2025-06-16T08:45:00Z">
              <w:r>
                <w:rPr>
                  <w:rFonts w:hint="eastAsia"/>
                  <w:sz w:val="16"/>
                  <w:szCs w:val="16"/>
                </w:rPr>
                <w:t>（苦情の申出を受ける者）</w:t>
              </w:r>
            </w:ins>
          </w:p>
        </w:tc>
        <w:tc>
          <w:tcPr>
            <w:tcW w:w="8195" w:type="dxa"/>
            <w:gridSpan w:val="9"/>
            <w:vAlign w:val="center"/>
          </w:tcPr>
          <w:p w14:paraId="180C68B2" w14:textId="77777777" w:rsidR="001D30BD" w:rsidRPr="00892B62" w:rsidRDefault="001D30BD" w:rsidP="001D30BD">
            <w:pPr>
              <w:spacing w:line="240" w:lineRule="exact"/>
              <w:rPr>
                <w:ins w:id="858" w:author="犬伏" w:date="2025-06-16T08:45:00Z"/>
                <w:sz w:val="16"/>
                <w:szCs w:val="16"/>
              </w:rPr>
            </w:pPr>
            <w:ins w:id="859" w:author="犬伏" w:date="2025-06-16T08:45:00Z">
              <w:r w:rsidRPr="00892B62">
                <w:rPr>
                  <w:rFonts w:hint="eastAsia"/>
                  <w:sz w:val="16"/>
                  <w:szCs w:val="16"/>
                </w:rPr>
                <w:t>１　苦情の申出を受ける者</w:t>
              </w:r>
            </w:ins>
          </w:p>
          <w:p w14:paraId="2F19328E" w14:textId="6F75F753" w:rsidR="001D30BD" w:rsidRPr="00892B62" w:rsidRDefault="001D30BD" w:rsidP="001D30BD">
            <w:pPr>
              <w:spacing w:line="240" w:lineRule="exact"/>
              <w:rPr>
                <w:ins w:id="860" w:author="犬伏" w:date="2025-06-16T08:45:00Z"/>
                <w:sz w:val="16"/>
                <w:szCs w:val="16"/>
              </w:rPr>
            </w:pPr>
            <w:ins w:id="861" w:author="犬伏" w:date="2025-06-16T08:45:00Z">
              <w:r w:rsidRPr="00892B62">
                <w:rPr>
                  <w:rFonts w:hint="eastAsia"/>
                  <w:sz w:val="16"/>
                  <w:szCs w:val="16"/>
                </w:rPr>
                <w:t>【派遣先】</w:t>
              </w:r>
            </w:ins>
            <w:ins w:id="862" w:author="犬伏" w:date="2025-06-16T08:54:00Z">
              <w:r w:rsidRPr="001D30BD">
                <w:rPr>
                  <w:rFonts w:hint="eastAsia"/>
                  <w:sz w:val="16"/>
                  <w:szCs w:val="16"/>
                </w:rPr>
                <w:t>行財政局税務部市民税第１課長　松木　徳子　（</w:t>
              </w:r>
              <w:r w:rsidRPr="001D30BD">
                <w:rPr>
                  <w:sz w:val="16"/>
                  <w:szCs w:val="16"/>
                </w:rPr>
                <w:t>TEL）078-593-1111</w:t>
              </w:r>
            </w:ins>
          </w:p>
          <w:p w14:paraId="74B54CC5" w14:textId="77777777" w:rsidR="001D30BD" w:rsidRPr="00892B62" w:rsidRDefault="001D30BD" w:rsidP="001D30BD">
            <w:pPr>
              <w:spacing w:line="240" w:lineRule="exact"/>
              <w:rPr>
                <w:ins w:id="863" w:author="犬伏" w:date="2025-06-16T08:45:00Z"/>
                <w:sz w:val="16"/>
                <w:szCs w:val="16"/>
              </w:rPr>
            </w:pPr>
            <w:ins w:id="864" w:author="犬伏" w:date="2025-06-16T08:45:00Z">
              <w:r w:rsidRPr="00892B62">
                <w:rPr>
                  <w:rFonts w:hint="eastAsia"/>
                  <w:sz w:val="16"/>
                  <w:szCs w:val="16"/>
                </w:rPr>
                <w:t>【派遣元】△△部△△課長　△△　△△（</w:t>
              </w:r>
              <w:r w:rsidRPr="00892B62">
                <w:rPr>
                  <w:sz w:val="16"/>
                  <w:szCs w:val="16"/>
                </w:rPr>
                <w:t>TEL）078-×××-××××</w:t>
              </w:r>
            </w:ins>
          </w:p>
          <w:p w14:paraId="6A4F23F0" w14:textId="77777777" w:rsidR="001D30BD" w:rsidRPr="00876379" w:rsidRDefault="001D30BD" w:rsidP="001D30BD">
            <w:pPr>
              <w:spacing w:line="240" w:lineRule="exact"/>
              <w:rPr>
                <w:ins w:id="865" w:author="犬伏" w:date="2025-06-16T08:45:00Z"/>
                <w:sz w:val="16"/>
                <w:szCs w:val="16"/>
              </w:rPr>
            </w:pPr>
            <w:ins w:id="866" w:author="犬伏" w:date="2025-06-16T08:45:00Z">
              <w:r w:rsidRPr="00892B62">
                <w:rPr>
                  <w:rFonts w:hint="eastAsia"/>
                  <w:sz w:val="16"/>
                  <w:szCs w:val="16"/>
                </w:rPr>
                <w:t>２　苦情処理方法・連携体制</w:t>
              </w:r>
            </w:ins>
          </w:p>
          <w:p w14:paraId="7922B07C" w14:textId="77777777" w:rsidR="001D30BD" w:rsidRPr="00876379" w:rsidRDefault="001D30BD" w:rsidP="001D30BD">
            <w:pPr>
              <w:spacing w:line="240" w:lineRule="exact"/>
              <w:rPr>
                <w:ins w:id="867" w:author="犬伏" w:date="2025-06-16T08:45:00Z"/>
                <w:sz w:val="16"/>
                <w:szCs w:val="16"/>
              </w:rPr>
            </w:pPr>
            <w:ins w:id="868" w:author="犬伏" w:date="2025-06-16T08:45:00Z">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ins>
          </w:p>
          <w:p w14:paraId="42D98061" w14:textId="77777777" w:rsidR="001D30BD" w:rsidRPr="00876379" w:rsidRDefault="001D30BD" w:rsidP="001D30BD">
            <w:pPr>
              <w:spacing w:line="240" w:lineRule="exact"/>
              <w:rPr>
                <w:ins w:id="869" w:author="犬伏" w:date="2025-06-16T08:45:00Z"/>
                <w:sz w:val="16"/>
                <w:szCs w:val="16"/>
              </w:rPr>
            </w:pPr>
            <w:ins w:id="870" w:author="犬伏" w:date="2025-06-16T08:45:00Z">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ins>
          </w:p>
        </w:tc>
      </w:tr>
      <w:tr w:rsidR="001D30BD" w:rsidRPr="00C41465" w14:paraId="67E3BC15" w14:textId="77777777" w:rsidTr="00735903">
        <w:trPr>
          <w:trHeight w:val="372"/>
          <w:jc w:val="center"/>
          <w:ins w:id="871" w:author="犬伏" w:date="2025-06-16T08:45:00Z"/>
        </w:trPr>
        <w:tc>
          <w:tcPr>
            <w:tcW w:w="860" w:type="dxa"/>
            <w:vMerge/>
          </w:tcPr>
          <w:p w14:paraId="14E348FA" w14:textId="77777777" w:rsidR="001D30BD" w:rsidRPr="00DA105A" w:rsidRDefault="001D30BD" w:rsidP="001D30BD">
            <w:pPr>
              <w:spacing w:line="240" w:lineRule="exact"/>
              <w:jc w:val="center"/>
              <w:rPr>
                <w:ins w:id="872" w:author="犬伏" w:date="2025-06-16T08:45:00Z"/>
                <w:sz w:val="16"/>
                <w:szCs w:val="16"/>
              </w:rPr>
            </w:pPr>
          </w:p>
        </w:tc>
        <w:tc>
          <w:tcPr>
            <w:tcW w:w="1572" w:type="dxa"/>
            <w:vAlign w:val="center"/>
          </w:tcPr>
          <w:p w14:paraId="6E734C73" w14:textId="77777777" w:rsidR="001D30BD" w:rsidRPr="00876379" w:rsidRDefault="001D30BD" w:rsidP="001D30BD">
            <w:pPr>
              <w:spacing w:line="240" w:lineRule="exact"/>
              <w:jc w:val="center"/>
              <w:rPr>
                <w:ins w:id="873" w:author="犬伏" w:date="2025-06-16T08:45:00Z"/>
                <w:sz w:val="16"/>
                <w:szCs w:val="16"/>
              </w:rPr>
            </w:pPr>
            <w:ins w:id="874" w:author="犬伏" w:date="2025-06-16T08:45:00Z">
              <w:r w:rsidRPr="00DA105A">
                <w:rPr>
                  <w:rFonts w:hint="eastAsia"/>
                  <w:sz w:val="16"/>
                  <w:szCs w:val="16"/>
                </w:rPr>
                <w:t>派遣労働者の雇用の安定を図るために必要な措置</w:t>
              </w:r>
            </w:ins>
          </w:p>
        </w:tc>
        <w:tc>
          <w:tcPr>
            <w:tcW w:w="8195" w:type="dxa"/>
            <w:gridSpan w:val="9"/>
          </w:tcPr>
          <w:p w14:paraId="5848C95E" w14:textId="77777777" w:rsidR="001D30BD" w:rsidRPr="00876379" w:rsidRDefault="001D30BD" w:rsidP="001D30BD">
            <w:pPr>
              <w:spacing w:line="240" w:lineRule="exact"/>
              <w:rPr>
                <w:ins w:id="875" w:author="犬伏" w:date="2025-06-16T08:45:00Z"/>
                <w:sz w:val="16"/>
                <w:szCs w:val="16"/>
              </w:rPr>
            </w:pPr>
            <w:ins w:id="876" w:author="犬伏" w:date="2025-06-16T08:45:00Z">
              <w:r w:rsidRPr="00876379">
                <w:rPr>
                  <w:rFonts w:hint="eastAsia"/>
                  <w:sz w:val="16"/>
                  <w:szCs w:val="16"/>
                </w:rPr>
                <w:t>１　労働者派遣契約の解除の事前の申し入れ</w:t>
              </w:r>
            </w:ins>
          </w:p>
          <w:p w14:paraId="7B620312" w14:textId="77777777" w:rsidR="001D30BD" w:rsidRPr="00876379" w:rsidRDefault="001D30BD" w:rsidP="001D30BD">
            <w:pPr>
              <w:spacing w:line="240" w:lineRule="exact"/>
              <w:rPr>
                <w:ins w:id="877" w:author="犬伏" w:date="2025-06-16T08:45:00Z"/>
                <w:sz w:val="16"/>
                <w:szCs w:val="16"/>
              </w:rPr>
            </w:pPr>
            <w:ins w:id="878" w:author="犬伏" w:date="2025-06-16T08:45:00Z">
              <w:r w:rsidRPr="00876379">
                <w:rPr>
                  <w:rFonts w:hint="eastAsia"/>
                  <w:sz w:val="16"/>
                  <w:szCs w:val="16"/>
                </w:rPr>
                <w:t>甲は専ら甲に起因する事由により労働者派遣契約の契約期間が満了する前の解除を行おうとする場合には、乙の合意を得ることはもとより、</w:t>
              </w:r>
              <w:r w:rsidRPr="00970799">
                <w:rPr>
                  <w:rFonts w:hint="eastAsia"/>
                  <w:bCs/>
                  <w:sz w:val="16"/>
                  <w:szCs w:val="16"/>
                </w:rPr>
                <w:t>少なくとも３０日前</w:t>
              </w:r>
              <w:r w:rsidRPr="00876379">
                <w:rPr>
                  <w:rFonts w:hint="eastAsia"/>
                  <w:sz w:val="16"/>
                  <w:szCs w:val="16"/>
                </w:rPr>
                <w:t>をもって乙に解除の申し入れを行うこととする。</w:t>
              </w:r>
            </w:ins>
          </w:p>
          <w:p w14:paraId="7A1CC744" w14:textId="77777777" w:rsidR="001D30BD" w:rsidRPr="00876379" w:rsidRDefault="001D30BD" w:rsidP="001D30BD">
            <w:pPr>
              <w:spacing w:line="240" w:lineRule="exact"/>
              <w:rPr>
                <w:ins w:id="879" w:author="犬伏" w:date="2025-06-16T08:45:00Z"/>
                <w:sz w:val="16"/>
                <w:szCs w:val="16"/>
              </w:rPr>
            </w:pPr>
            <w:ins w:id="880" w:author="犬伏" w:date="2025-06-16T08:45:00Z">
              <w:r>
                <w:rPr>
                  <w:rFonts w:hint="eastAsia"/>
                  <w:sz w:val="16"/>
                  <w:szCs w:val="16"/>
                </w:rPr>
                <w:t>２</w:t>
              </w:r>
              <w:r w:rsidRPr="00876379">
                <w:rPr>
                  <w:rFonts w:hint="eastAsia"/>
                  <w:sz w:val="16"/>
                  <w:szCs w:val="16"/>
                </w:rPr>
                <w:t xml:space="preserve">　損害賠償に係る適切な措置</w:t>
              </w:r>
            </w:ins>
          </w:p>
          <w:p w14:paraId="3D15741D" w14:textId="77777777" w:rsidR="001D30BD" w:rsidRPr="005F5FD0" w:rsidRDefault="001D30BD" w:rsidP="001D30BD">
            <w:pPr>
              <w:spacing w:line="240" w:lineRule="exact"/>
              <w:rPr>
                <w:ins w:id="881" w:author="犬伏" w:date="2025-06-16T08:45:00Z"/>
                <w:strike/>
                <w:sz w:val="16"/>
                <w:szCs w:val="16"/>
              </w:rPr>
            </w:pPr>
            <w:ins w:id="882" w:author="犬伏" w:date="2025-06-16T08:45:00Z">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ins>
          </w:p>
          <w:p w14:paraId="7B14527A" w14:textId="77777777" w:rsidR="001D30BD" w:rsidRPr="00876379" w:rsidRDefault="001D30BD" w:rsidP="001D30BD">
            <w:pPr>
              <w:spacing w:line="240" w:lineRule="exact"/>
              <w:rPr>
                <w:ins w:id="883" w:author="犬伏" w:date="2025-06-16T08:45:00Z"/>
                <w:sz w:val="16"/>
                <w:szCs w:val="16"/>
              </w:rPr>
            </w:pPr>
            <w:ins w:id="884" w:author="犬伏" w:date="2025-06-16T08:45:00Z">
              <w:r>
                <w:rPr>
                  <w:rFonts w:hint="eastAsia"/>
                  <w:sz w:val="16"/>
                  <w:szCs w:val="16"/>
                </w:rPr>
                <w:t>３</w:t>
              </w:r>
              <w:r w:rsidRPr="00876379">
                <w:rPr>
                  <w:rFonts w:hint="eastAsia"/>
                  <w:sz w:val="16"/>
                  <w:szCs w:val="16"/>
                </w:rPr>
                <w:t xml:space="preserve">　労働者派遣契約の解除の理由の明示</w:t>
              </w:r>
            </w:ins>
          </w:p>
          <w:p w14:paraId="55ACF945" w14:textId="77777777" w:rsidR="001D30BD" w:rsidRPr="00876379" w:rsidRDefault="001D30BD" w:rsidP="001D30BD">
            <w:pPr>
              <w:spacing w:line="240" w:lineRule="exact"/>
              <w:rPr>
                <w:ins w:id="885" w:author="犬伏" w:date="2025-06-16T08:45:00Z"/>
                <w:sz w:val="16"/>
                <w:szCs w:val="16"/>
              </w:rPr>
            </w:pPr>
            <w:ins w:id="886" w:author="犬伏" w:date="2025-06-16T08:45:00Z">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ins>
          </w:p>
        </w:tc>
      </w:tr>
      <w:tr w:rsidR="001D30BD" w:rsidRPr="00C41465" w14:paraId="2960E99F" w14:textId="77777777" w:rsidTr="00735903">
        <w:trPr>
          <w:trHeight w:val="372"/>
          <w:jc w:val="center"/>
          <w:ins w:id="887" w:author="犬伏" w:date="2025-06-16T08:45:00Z"/>
        </w:trPr>
        <w:tc>
          <w:tcPr>
            <w:tcW w:w="860" w:type="dxa"/>
            <w:vMerge/>
          </w:tcPr>
          <w:p w14:paraId="26B360AD" w14:textId="77777777" w:rsidR="001D30BD" w:rsidRPr="00DA105A" w:rsidRDefault="001D30BD" w:rsidP="001D30BD">
            <w:pPr>
              <w:spacing w:line="240" w:lineRule="exact"/>
              <w:jc w:val="center"/>
              <w:rPr>
                <w:ins w:id="888" w:author="犬伏" w:date="2025-06-16T08:45:00Z"/>
                <w:sz w:val="16"/>
                <w:szCs w:val="16"/>
              </w:rPr>
            </w:pPr>
          </w:p>
        </w:tc>
        <w:tc>
          <w:tcPr>
            <w:tcW w:w="1572" w:type="dxa"/>
            <w:vAlign w:val="center"/>
          </w:tcPr>
          <w:p w14:paraId="4A9087AB" w14:textId="77777777" w:rsidR="001D30BD" w:rsidRPr="00DA105A" w:rsidRDefault="001D30BD" w:rsidP="001D30BD">
            <w:pPr>
              <w:spacing w:line="240" w:lineRule="exact"/>
              <w:jc w:val="center"/>
              <w:rPr>
                <w:ins w:id="889" w:author="犬伏" w:date="2025-06-16T08:45:00Z"/>
                <w:sz w:val="16"/>
                <w:szCs w:val="16"/>
              </w:rPr>
            </w:pPr>
            <w:ins w:id="890" w:author="犬伏" w:date="2025-06-16T08:45:00Z">
              <w:r>
                <w:rPr>
                  <w:rFonts w:hint="eastAsia"/>
                  <w:sz w:val="16"/>
                  <w:szCs w:val="16"/>
                </w:rPr>
                <w:t>派遣先が派遣労働者を雇用する場合の紛争防止措置</w:t>
              </w:r>
            </w:ins>
          </w:p>
        </w:tc>
        <w:tc>
          <w:tcPr>
            <w:tcW w:w="8195" w:type="dxa"/>
            <w:gridSpan w:val="9"/>
          </w:tcPr>
          <w:p w14:paraId="25B17527" w14:textId="77777777" w:rsidR="001D30BD" w:rsidRDefault="001D30BD" w:rsidP="001D30BD">
            <w:pPr>
              <w:spacing w:line="240" w:lineRule="exact"/>
              <w:rPr>
                <w:ins w:id="891" w:author="犬伏" w:date="2025-06-16T08:45:00Z"/>
                <w:sz w:val="16"/>
                <w:szCs w:val="16"/>
              </w:rPr>
            </w:pPr>
            <w:ins w:id="892" w:author="犬伏" w:date="2025-06-16T08:45:00Z">
              <w:r w:rsidRPr="00923E7E">
                <w:rPr>
                  <w:rFonts w:hint="eastAsia"/>
                  <w:sz w:val="16"/>
                  <w:szCs w:val="16"/>
                </w:rPr>
                <w:t>労働者派遣の役務の提供の終了後、当該派遣労働者を甲が雇用する場合には、甲が事前に乙に通知することとする。</w:t>
              </w:r>
            </w:ins>
          </w:p>
          <w:p w14:paraId="23E81E54" w14:textId="77777777" w:rsidR="001D30BD" w:rsidRPr="00D6536C" w:rsidRDefault="001D30BD" w:rsidP="001D30BD">
            <w:pPr>
              <w:spacing w:line="240" w:lineRule="exact"/>
              <w:rPr>
                <w:ins w:id="893" w:author="犬伏" w:date="2025-06-16T08:45:00Z"/>
                <w:color w:val="00B0F0"/>
                <w:sz w:val="16"/>
                <w:szCs w:val="16"/>
              </w:rPr>
            </w:pPr>
            <w:ins w:id="894" w:author="犬伏" w:date="2025-06-16T08:45:00Z">
              <w:r w:rsidRPr="00D6536C">
                <w:rPr>
                  <w:rFonts w:hint="eastAsia"/>
                  <w:color w:val="00B0F0"/>
                  <w:sz w:val="16"/>
                  <w:szCs w:val="16"/>
                </w:rPr>
                <w:t>※以下は派遣</w:t>
              </w:r>
              <w:r>
                <w:rPr>
                  <w:rFonts w:hint="eastAsia"/>
                  <w:color w:val="00B0F0"/>
                  <w:sz w:val="16"/>
                  <w:szCs w:val="16"/>
                </w:rPr>
                <w:t>元</w:t>
              </w:r>
              <w:r w:rsidRPr="00D6536C">
                <w:rPr>
                  <w:rFonts w:hint="eastAsia"/>
                  <w:color w:val="00B0F0"/>
                  <w:sz w:val="16"/>
                  <w:szCs w:val="16"/>
                </w:rPr>
                <w:t>が職業紹介事業の許可を受けている場合</w:t>
              </w:r>
            </w:ins>
          </w:p>
          <w:p w14:paraId="1AE04918" w14:textId="77777777" w:rsidR="001D30BD" w:rsidRPr="00876379" w:rsidRDefault="001D30BD" w:rsidP="001D30BD">
            <w:pPr>
              <w:spacing w:line="240" w:lineRule="exact"/>
              <w:rPr>
                <w:ins w:id="895" w:author="犬伏" w:date="2025-06-16T08:45:00Z"/>
                <w:sz w:val="16"/>
                <w:szCs w:val="16"/>
              </w:rPr>
            </w:pPr>
            <w:ins w:id="896" w:author="犬伏" w:date="2025-06-16T08:45:00Z">
              <w:r>
                <w:rPr>
                  <w:rFonts w:hint="eastAsia"/>
                  <w:sz w:val="16"/>
                  <w:szCs w:val="16"/>
                </w:rPr>
                <w:t>乙が有料の職業紹介事業の許可を受けている場合は、職業紹介を経由して行うこととし、紹介手数料については別途協議するものとする。</w:t>
              </w:r>
            </w:ins>
          </w:p>
        </w:tc>
      </w:tr>
      <w:tr w:rsidR="001D30BD" w:rsidRPr="00C41465" w14:paraId="3C9C78D0" w14:textId="77777777" w:rsidTr="00735903">
        <w:trPr>
          <w:trHeight w:val="282"/>
          <w:jc w:val="center"/>
          <w:ins w:id="897" w:author="犬伏" w:date="2025-06-16T08:45:00Z"/>
        </w:trPr>
        <w:tc>
          <w:tcPr>
            <w:tcW w:w="860" w:type="dxa"/>
            <w:vMerge/>
            <w:tcBorders>
              <w:top w:val="nil"/>
            </w:tcBorders>
          </w:tcPr>
          <w:p w14:paraId="05EF52AE" w14:textId="77777777" w:rsidR="001D30BD" w:rsidRPr="00C41465" w:rsidRDefault="001D30BD" w:rsidP="001D30BD">
            <w:pPr>
              <w:spacing w:line="240" w:lineRule="exact"/>
              <w:jc w:val="center"/>
              <w:rPr>
                <w:ins w:id="898" w:author="犬伏" w:date="2025-06-16T08:45:00Z"/>
                <w:sz w:val="16"/>
                <w:szCs w:val="16"/>
              </w:rPr>
            </w:pPr>
          </w:p>
        </w:tc>
        <w:tc>
          <w:tcPr>
            <w:tcW w:w="1572" w:type="dxa"/>
            <w:tcBorders>
              <w:top w:val="nil"/>
            </w:tcBorders>
            <w:vAlign w:val="center"/>
          </w:tcPr>
          <w:p w14:paraId="49438F7D" w14:textId="77777777" w:rsidR="001D30BD" w:rsidRPr="00C41465" w:rsidRDefault="001D30BD" w:rsidP="001D30BD">
            <w:pPr>
              <w:spacing w:line="240" w:lineRule="exact"/>
              <w:jc w:val="center"/>
              <w:rPr>
                <w:ins w:id="899" w:author="犬伏" w:date="2025-06-16T08:45:00Z"/>
                <w:sz w:val="16"/>
                <w:szCs w:val="16"/>
              </w:rPr>
            </w:pPr>
            <w:ins w:id="900" w:author="犬伏" w:date="2025-06-16T08:45:00Z">
              <w:r w:rsidRPr="0036686B">
                <w:rPr>
                  <w:rFonts w:hint="eastAsia"/>
                  <w:sz w:val="16"/>
                  <w:szCs w:val="16"/>
                </w:rPr>
                <w:t>契約金額</w:t>
              </w:r>
            </w:ins>
          </w:p>
        </w:tc>
        <w:tc>
          <w:tcPr>
            <w:tcW w:w="8195" w:type="dxa"/>
            <w:gridSpan w:val="9"/>
            <w:tcBorders>
              <w:top w:val="nil"/>
            </w:tcBorders>
            <w:vAlign w:val="center"/>
          </w:tcPr>
          <w:p w14:paraId="3FE483AE" w14:textId="77777777" w:rsidR="001D30BD" w:rsidRPr="00C41465" w:rsidRDefault="001D30BD" w:rsidP="001D30BD">
            <w:pPr>
              <w:spacing w:line="240" w:lineRule="exact"/>
              <w:rPr>
                <w:ins w:id="901" w:author="犬伏" w:date="2025-06-16T08:45:00Z"/>
                <w:sz w:val="16"/>
                <w:szCs w:val="16"/>
              </w:rPr>
            </w:pPr>
            <w:ins w:id="902" w:author="犬伏" w:date="2025-06-16T08:45:00Z">
              <w:r>
                <w:rPr>
                  <w:rFonts w:hint="eastAsia"/>
                  <w:sz w:val="16"/>
                  <w:szCs w:val="16"/>
                </w:rPr>
                <w:t>１時間あたり　　　　　　円（税抜）</w:t>
              </w:r>
            </w:ins>
          </w:p>
        </w:tc>
      </w:tr>
      <w:tr w:rsidR="001D30BD" w:rsidRPr="00C41465" w14:paraId="3FD7B302" w14:textId="77777777" w:rsidTr="00735903">
        <w:trPr>
          <w:trHeight w:val="356"/>
          <w:jc w:val="center"/>
          <w:ins w:id="903" w:author="犬伏" w:date="2025-06-16T08:45:00Z"/>
        </w:trPr>
        <w:tc>
          <w:tcPr>
            <w:tcW w:w="860" w:type="dxa"/>
            <w:vMerge/>
          </w:tcPr>
          <w:p w14:paraId="59D38BCB" w14:textId="77777777" w:rsidR="001D30BD" w:rsidRPr="00DA105A" w:rsidRDefault="001D30BD" w:rsidP="001D30BD">
            <w:pPr>
              <w:spacing w:line="240" w:lineRule="exact"/>
              <w:jc w:val="center"/>
              <w:rPr>
                <w:ins w:id="904" w:author="犬伏" w:date="2025-06-16T08:45:00Z"/>
                <w:sz w:val="16"/>
                <w:szCs w:val="16"/>
              </w:rPr>
            </w:pPr>
          </w:p>
        </w:tc>
        <w:tc>
          <w:tcPr>
            <w:tcW w:w="1572" w:type="dxa"/>
            <w:tcBorders>
              <w:top w:val="nil"/>
            </w:tcBorders>
            <w:vAlign w:val="center"/>
          </w:tcPr>
          <w:p w14:paraId="23A6C87C" w14:textId="77777777" w:rsidR="001D30BD" w:rsidRPr="00DA105A" w:rsidRDefault="001D30BD" w:rsidP="001D30BD">
            <w:pPr>
              <w:spacing w:line="240" w:lineRule="exact"/>
              <w:jc w:val="center"/>
              <w:rPr>
                <w:ins w:id="905" w:author="犬伏" w:date="2025-06-16T08:45:00Z"/>
                <w:sz w:val="16"/>
                <w:szCs w:val="16"/>
              </w:rPr>
            </w:pPr>
            <w:ins w:id="906" w:author="犬伏" w:date="2025-06-16T08:45:00Z">
              <w:r w:rsidRPr="00DA105A">
                <w:rPr>
                  <w:rFonts w:hint="eastAsia"/>
                  <w:sz w:val="16"/>
                  <w:szCs w:val="16"/>
                </w:rPr>
                <w:t>支払い条件（交通費含む）</w:t>
              </w:r>
            </w:ins>
          </w:p>
        </w:tc>
        <w:tc>
          <w:tcPr>
            <w:tcW w:w="8195" w:type="dxa"/>
            <w:gridSpan w:val="9"/>
            <w:tcBorders>
              <w:top w:val="nil"/>
            </w:tcBorders>
          </w:tcPr>
          <w:p w14:paraId="5065F970" w14:textId="77777777" w:rsidR="001D30BD" w:rsidRDefault="001D30BD" w:rsidP="001D30BD">
            <w:pPr>
              <w:spacing w:line="240" w:lineRule="exact"/>
              <w:rPr>
                <w:ins w:id="907" w:author="犬伏" w:date="2025-06-16T08:45:00Z"/>
                <w:sz w:val="16"/>
                <w:szCs w:val="16"/>
              </w:rPr>
            </w:pPr>
            <w:ins w:id="908" w:author="犬伏" w:date="2025-06-16T08:45:00Z">
              <w:r w:rsidRPr="00DA105A">
                <w:rPr>
                  <w:rFonts w:hint="eastAsia"/>
                  <w:sz w:val="16"/>
                  <w:szCs w:val="16"/>
                </w:rPr>
                <w:t>派遣料金には、交通費その他すべての必要経費を含むこととし、派遣料金以外の支払いは原則、行わない。</w:t>
              </w:r>
            </w:ins>
          </w:p>
          <w:p w14:paraId="731F26F5" w14:textId="77777777" w:rsidR="001D30BD" w:rsidRPr="004567C8" w:rsidRDefault="001D30BD" w:rsidP="001D30BD">
            <w:pPr>
              <w:spacing w:line="240" w:lineRule="exact"/>
              <w:rPr>
                <w:ins w:id="909" w:author="犬伏" w:date="2025-06-16T08:45:00Z"/>
                <w:sz w:val="16"/>
                <w:szCs w:val="16"/>
              </w:rPr>
            </w:pPr>
            <w:ins w:id="910" w:author="犬伏" w:date="2025-06-16T08:45:00Z">
              <w:r w:rsidRPr="004567C8">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4567C8">
                <w:rPr>
                  <w:sz w:val="16"/>
                  <w:szCs w:val="16"/>
                </w:rPr>
                <w:t xml:space="preserve"> </w:t>
              </w:r>
            </w:ins>
          </w:p>
          <w:p w14:paraId="0D268D14" w14:textId="77777777" w:rsidR="001D30BD" w:rsidRPr="00DA105A" w:rsidRDefault="001D30BD" w:rsidP="001D30BD">
            <w:pPr>
              <w:spacing w:line="240" w:lineRule="exact"/>
              <w:rPr>
                <w:ins w:id="911" w:author="犬伏" w:date="2025-06-16T08:45:00Z"/>
                <w:sz w:val="16"/>
                <w:szCs w:val="16"/>
              </w:rPr>
            </w:pPr>
            <w:ins w:id="912" w:author="犬伏" w:date="2025-06-16T08:45:00Z">
              <w:r w:rsidRPr="004567C8">
                <w:rPr>
                  <w:rFonts w:hint="eastAsia"/>
                  <w:sz w:val="16"/>
                  <w:szCs w:val="16"/>
                </w:rPr>
                <w:t>また、災害等による公共交通機関の遮断時のタクシー利用については、都度協議するものとし、それに係る費用については原則として本市が支払う。</w:t>
              </w:r>
            </w:ins>
          </w:p>
          <w:p w14:paraId="1AFEE659" w14:textId="77777777" w:rsidR="001D30BD" w:rsidRPr="00DA105A" w:rsidRDefault="001D30BD" w:rsidP="001D30BD">
            <w:pPr>
              <w:spacing w:line="240" w:lineRule="exact"/>
              <w:rPr>
                <w:ins w:id="913" w:author="犬伏" w:date="2025-06-16T08:45:00Z"/>
                <w:sz w:val="16"/>
                <w:szCs w:val="16"/>
              </w:rPr>
            </w:pPr>
            <w:ins w:id="914" w:author="犬伏" w:date="2025-06-16T08:45:00Z">
              <w:r w:rsidRPr="00DA105A">
                <w:rPr>
                  <w:rFonts w:hint="eastAsia"/>
                  <w:sz w:val="16"/>
                  <w:szCs w:val="16"/>
                </w:rPr>
                <w:t>支払方法は</w:t>
              </w:r>
              <w:r w:rsidRPr="000A4885">
                <w:rPr>
                  <w:rFonts w:hint="eastAsia"/>
                  <w:sz w:val="16"/>
                  <w:szCs w:val="16"/>
                </w:rPr>
                <w:t>毎月１日から末日までの</w:t>
              </w:r>
              <w:r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ins>
          </w:p>
        </w:tc>
      </w:tr>
      <w:tr w:rsidR="001D30BD" w:rsidRPr="00C41465" w14:paraId="2CDCEAA4" w14:textId="77777777" w:rsidTr="00735903">
        <w:trPr>
          <w:trHeight w:val="329"/>
          <w:jc w:val="center"/>
          <w:ins w:id="915" w:author="犬伏" w:date="2025-06-16T08:45:00Z"/>
        </w:trPr>
        <w:tc>
          <w:tcPr>
            <w:tcW w:w="860" w:type="dxa"/>
            <w:vMerge/>
          </w:tcPr>
          <w:p w14:paraId="50FB22ED" w14:textId="77777777" w:rsidR="001D30BD" w:rsidRPr="00C41465" w:rsidRDefault="001D30BD" w:rsidP="001D30BD">
            <w:pPr>
              <w:spacing w:line="240" w:lineRule="exact"/>
              <w:jc w:val="center"/>
              <w:rPr>
                <w:ins w:id="916" w:author="犬伏" w:date="2025-06-16T08:45:00Z"/>
                <w:sz w:val="16"/>
                <w:szCs w:val="16"/>
              </w:rPr>
            </w:pPr>
          </w:p>
        </w:tc>
        <w:tc>
          <w:tcPr>
            <w:tcW w:w="1572" w:type="dxa"/>
            <w:tcBorders>
              <w:top w:val="nil"/>
            </w:tcBorders>
            <w:vAlign w:val="center"/>
          </w:tcPr>
          <w:p w14:paraId="4D77B7B6" w14:textId="77777777" w:rsidR="001D30BD" w:rsidRPr="00C41465" w:rsidRDefault="001D30BD" w:rsidP="001D30BD">
            <w:pPr>
              <w:spacing w:line="240" w:lineRule="exact"/>
              <w:jc w:val="center"/>
              <w:rPr>
                <w:ins w:id="917" w:author="犬伏" w:date="2025-06-16T08:45:00Z"/>
                <w:sz w:val="16"/>
                <w:szCs w:val="16"/>
              </w:rPr>
            </w:pPr>
            <w:ins w:id="918" w:author="犬伏" w:date="2025-06-16T08:45:00Z">
              <w:r w:rsidRPr="0036686B">
                <w:rPr>
                  <w:rFonts w:hint="eastAsia"/>
                  <w:sz w:val="16"/>
                  <w:szCs w:val="16"/>
                </w:rPr>
                <w:t>契約保証金</w:t>
              </w:r>
            </w:ins>
          </w:p>
        </w:tc>
        <w:tc>
          <w:tcPr>
            <w:tcW w:w="8195" w:type="dxa"/>
            <w:gridSpan w:val="9"/>
            <w:tcBorders>
              <w:top w:val="nil"/>
            </w:tcBorders>
            <w:vAlign w:val="center"/>
          </w:tcPr>
          <w:p w14:paraId="04CFA440" w14:textId="77777777" w:rsidR="001D30BD" w:rsidRPr="00C41465" w:rsidRDefault="001D30BD" w:rsidP="001D30BD">
            <w:pPr>
              <w:spacing w:line="240" w:lineRule="exact"/>
              <w:rPr>
                <w:ins w:id="919" w:author="犬伏" w:date="2025-06-16T08:45:00Z"/>
                <w:sz w:val="16"/>
                <w:szCs w:val="16"/>
              </w:rPr>
            </w:pPr>
            <w:ins w:id="920" w:author="犬伏" w:date="2025-06-16T08:45:00Z">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r>
                <w:rPr>
                  <w:rFonts w:hint="eastAsia"/>
                  <w:sz w:val="16"/>
                  <w:szCs w:val="16"/>
                </w:rPr>
                <w:t>■</w:t>
              </w:r>
              <w:r w:rsidRPr="00C41465">
                <w:rPr>
                  <w:rFonts w:hint="eastAsia"/>
                  <w:sz w:val="16"/>
                  <w:szCs w:val="16"/>
                </w:rPr>
                <w:t>免除</w:t>
              </w:r>
            </w:ins>
          </w:p>
        </w:tc>
      </w:tr>
      <w:tr w:rsidR="001D30BD" w:rsidRPr="00BE7CD9" w14:paraId="79D28FA3" w14:textId="77777777" w:rsidTr="00735903">
        <w:trPr>
          <w:trHeight w:val="235"/>
          <w:jc w:val="center"/>
          <w:ins w:id="921" w:author="犬伏" w:date="2025-06-16T08:45:00Z"/>
        </w:trPr>
        <w:tc>
          <w:tcPr>
            <w:tcW w:w="860" w:type="dxa"/>
            <w:vMerge/>
          </w:tcPr>
          <w:p w14:paraId="322262AE" w14:textId="77777777" w:rsidR="001D30BD" w:rsidRPr="00DA105A" w:rsidRDefault="001D30BD" w:rsidP="001D30BD">
            <w:pPr>
              <w:spacing w:line="240" w:lineRule="exact"/>
              <w:jc w:val="center"/>
              <w:rPr>
                <w:ins w:id="922" w:author="犬伏" w:date="2025-06-16T08:45:00Z"/>
                <w:sz w:val="16"/>
                <w:szCs w:val="16"/>
              </w:rPr>
            </w:pPr>
          </w:p>
        </w:tc>
        <w:tc>
          <w:tcPr>
            <w:tcW w:w="1572" w:type="dxa"/>
            <w:tcBorders>
              <w:top w:val="nil"/>
            </w:tcBorders>
            <w:vAlign w:val="center"/>
          </w:tcPr>
          <w:p w14:paraId="6C308387" w14:textId="77777777" w:rsidR="001D30BD" w:rsidRPr="0036686B" w:rsidRDefault="001D30BD" w:rsidP="001D30BD">
            <w:pPr>
              <w:spacing w:line="240" w:lineRule="atLeast"/>
              <w:jc w:val="center"/>
              <w:rPr>
                <w:ins w:id="923" w:author="犬伏" w:date="2025-06-16T08:45:00Z"/>
                <w:sz w:val="16"/>
                <w:szCs w:val="16"/>
              </w:rPr>
            </w:pPr>
            <w:ins w:id="924" w:author="犬伏" w:date="2025-06-16T08:45:00Z">
              <w:r w:rsidRPr="00C41465">
                <w:rPr>
                  <w:rFonts w:hint="eastAsia"/>
                  <w:sz w:val="16"/>
                  <w:szCs w:val="16"/>
                </w:rPr>
                <w:t>その他</w:t>
              </w:r>
            </w:ins>
          </w:p>
        </w:tc>
        <w:tc>
          <w:tcPr>
            <w:tcW w:w="8195" w:type="dxa"/>
            <w:gridSpan w:val="9"/>
            <w:tcBorders>
              <w:top w:val="nil"/>
            </w:tcBorders>
            <w:vAlign w:val="center"/>
          </w:tcPr>
          <w:p w14:paraId="1C32B57A" w14:textId="77777777" w:rsidR="001D30BD" w:rsidRDefault="001D30BD" w:rsidP="001D30BD">
            <w:pPr>
              <w:spacing w:line="240" w:lineRule="exact"/>
              <w:rPr>
                <w:ins w:id="925" w:author="犬伏" w:date="2025-06-16T08:45:00Z"/>
                <w:sz w:val="16"/>
                <w:szCs w:val="16"/>
              </w:rPr>
            </w:pPr>
            <w:ins w:id="926" w:author="犬伏" w:date="2025-06-16T08:45:00Z">
              <w:r>
                <w:rPr>
                  <w:rFonts w:hint="eastAsia"/>
                  <w:sz w:val="16"/>
                  <w:szCs w:val="16"/>
                </w:rPr>
                <w:t>１　神戸市イントラネット環境利用</w:t>
              </w:r>
            </w:ins>
          </w:p>
          <w:p w14:paraId="6068BE4B" w14:textId="77777777" w:rsidR="001D30BD" w:rsidRDefault="001D30BD" w:rsidP="001D30BD">
            <w:pPr>
              <w:spacing w:line="240" w:lineRule="exact"/>
              <w:rPr>
                <w:ins w:id="927" w:author="犬伏" w:date="2025-06-16T08:45:00Z"/>
                <w:sz w:val="16"/>
                <w:szCs w:val="16"/>
              </w:rPr>
            </w:pPr>
            <w:ins w:id="928" w:author="犬伏" w:date="2025-06-16T08:45:00Z">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ins>
          </w:p>
          <w:p w14:paraId="2D592D32" w14:textId="77777777" w:rsidR="001D30BD" w:rsidRDefault="001D30BD" w:rsidP="001D30BD">
            <w:pPr>
              <w:spacing w:line="240" w:lineRule="exact"/>
              <w:rPr>
                <w:ins w:id="929" w:author="犬伏" w:date="2025-06-16T08:45:00Z"/>
                <w:sz w:val="16"/>
                <w:szCs w:val="16"/>
              </w:rPr>
            </w:pPr>
            <w:ins w:id="930" w:author="犬伏" w:date="2025-06-16T08:45:00Z">
              <w:r>
                <w:rPr>
                  <w:rFonts w:hint="eastAsia"/>
                  <w:sz w:val="16"/>
                  <w:szCs w:val="16"/>
                </w:rPr>
                <w:t>２　出張旅費</w:t>
              </w:r>
            </w:ins>
          </w:p>
          <w:p w14:paraId="5127AADC" w14:textId="77777777" w:rsidR="001D30BD" w:rsidRPr="0036686B" w:rsidRDefault="001D30BD" w:rsidP="001D30BD">
            <w:pPr>
              <w:spacing w:line="240" w:lineRule="exact"/>
              <w:rPr>
                <w:ins w:id="931" w:author="犬伏" w:date="2025-06-16T08:45:00Z"/>
                <w:sz w:val="16"/>
                <w:szCs w:val="16"/>
              </w:rPr>
            </w:pPr>
            <w:ins w:id="932" w:author="犬伏" w:date="2025-06-16T08:45:00Z">
              <w:r>
                <w:rPr>
                  <w:rFonts w:hint="eastAsia"/>
                  <w:sz w:val="16"/>
                  <w:szCs w:val="16"/>
                </w:rPr>
                <w:t>やむを得ず出張する場合は、</w:t>
              </w:r>
              <w:r w:rsidRPr="00FA567B">
                <w:rPr>
                  <w:rFonts w:hint="eastAsia"/>
                  <w:sz w:val="16"/>
                  <w:szCs w:val="16"/>
                </w:rPr>
                <w:t>負担した交通費実費について派遣職員から派遣元に報告し、派遣元から派遣料に含めて派遣先に請求する。</w:t>
              </w:r>
            </w:ins>
          </w:p>
        </w:tc>
      </w:tr>
      <w:tr w:rsidR="001D30BD" w:rsidRPr="00C41465" w14:paraId="66EF551B" w14:textId="77777777" w:rsidTr="00735903">
        <w:trPr>
          <w:cantSplit/>
          <w:trHeight w:val="336"/>
          <w:jc w:val="center"/>
          <w:ins w:id="933" w:author="犬伏" w:date="2025-06-16T08:45:00Z"/>
        </w:trPr>
        <w:tc>
          <w:tcPr>
            <w:tcW w:w="860" w:type="dxa"/>
            <w:vMerge w:val="restart"/>
            <w:tcBorders>
              <w:top w:val="nil"/>
            </w:tcBorders>
            <w:textDirection w:val="tbRlV"/>
            <w:vAlign w:val="center"/>
          </w:tcPr>
          <w:p w14:paraId="1DDD58A1" w14:textId="77777777" w:rsidR="001D30BD" w:rsidRPr="0036686B" w:rsidRDefault="001D30BD" w:rsidP="001D30BD">
            <w:pPr>
              <w:ind w:left="113" w:right="113"/>
              <w:jc w:val="center"/>
              <w:rPr>
                <w:ins w:id="934" w:author="犬伏" w:date="2025-06-16T08:45:00Z"/>
                <w:sz w:val="16"/>
                <w:szCs w:val="16"/>
              </w:rPr>
            </w:pPr>
            <w:ins w:id="935" w:author="犬伏" w:date="2025-06-16T08:45:00Z">
              <w:r w:rsidRPr="0036686B">
                <w:rPr>
                  <w:rFonts w:hint="eastAsia"/>
                  <w:sz w:val="16"/>
                  <w:szCs w:val="16"/>
                </w:rPr>
                <w:t>派遣元</w:t>
              </w:r>
            </w:ins>
          </w:p>
        </w:tc>
        <w:tc>
          <w:tcPr>
            <w:tcW w:w="1572" w:type="dxa"/>
          </w:tcPr>
          <w:p w14:paraId="4F9DC811" w14:textId="77777777" w:rsidR="001D30BD" w:rsidRPr="0036686B" w:rsidRDefault="001D30BD" w:rsidP="001D30BD">
            <w:pPr>
              <w:jc w:val="center"/>
              <w:rPr>
                <w:ins w:id="936" w:author="犬伏" w:date="2025-06-16T08:45:00Z"/>
                <w:sz w:val="16"/>
                <w:szCs w:val="16"/>
              </w:rPr>
            </w:pPr>
            <w:ins w:id="937" w:author="犬伏" w:date="2025-06-16T08:45:00Z">
              <w:r w:rsidRPr="0036686B">
                <w:rPr>
                  <w:rFonts w:hint="eastAsia"/>
                  <w:sz w:val="16"/>
                  <w:szCs w:val="16"/>
                </w:rPr>
                <w:t>名称</w:t>
              </w:r>
            </w:ins>
          </w:p>
        </w:tc>
        <w:tc>
          <w:tcPr>
            <w:tcW w:w="2721" w:type="dxa"/>
            <w:gridSpan w:val="2"/>
            <w:tcBorders>
              <w:bottom w:val="nil"/>
            </w:tcBorders>
            <w:vAlign w:val="center"/>
          </w:tcPr>
          <w:p w14:paraId="73111B20" w14:textId="77777777" w:rsidR="001D30BD" w:rsidRPr="0036686B" w:rsidRDefault="001D30BD" w:rsidP="001D30BD">
            <w:pPr>
              <w:rPr>
                <w:ins w:id="938" w:author="犬伏" w:date="2025-06-16T08:45:00Z"/>
                <w:sz w:val="16"/>
                <w:szCs w:val="16"/>
              </w:rPr>
            </w:pPr>
            <w:ins w:id="939" w:author="犬伏" w:date="2025-06-16T08:45:00Z">
              <w:r w:rsidRPr="0036686B">
                <w:rPr>
                  <w:rFonts w:hint="eastAsia"/>
                  <w:sz w:val="16"/>
                  <w:szCs w:val="16"/>
                </w:rPr>
                <w:t xml:space="preserve">△△株式会社　△△営業所　</w:t>
              </w:r>
            </w:ins>
          </w:p>
        </w:tc>
        <w:tc>
          <w:tcPr>
            <w:tcW w:w="1108" w:type="dxa"/>
            <w:gridSpan w:val="2"/>
            <w:vAlign w:val="center"/>
          </w:tcPr>
          <w:p w14:paraId="724A8A7D" w14:textId="77777777" w:rsidR="001D30BD" w:rsidRPr="0036686B" w:rsidRDefault="001D30BD" w:rsidP="001D30BD">
            <w:pPr>
              <w:rPr>
                <w:ins w:id="940" w:author="犬伏" w:date="2025-06-16T08:45:00Z"/>
                <w:sz w:val="16"/>
                <w:szCs w:val="16"/>
              </w:rPr>
            </w:pPr>
            <w:ins w:id="941" w:author="犬伏" w:date="2025-06-16T08:45:00Z">
              <w:r w:rsidRPr="0036686B">
                <w:rPr>
                  <w:rFonts w:hint="eastAsia"/>
                  <w:sz w:val="16"/>
                  <w:szCs w:val="16"/>
                </w:rPr>
                <w:t xml:space="preserve">許可番号　</w:t>
              </w:r>
            </w:ins>
          </w:p>
        </w:tc>
        <w:tc>
          <w:tcPr>
            <w:tcW w:w="4366" w:type="dxa"/>
            <w:gridSpan w:val="5"/>
            <w:vAlign w:val="center"/>
          </w:tcPr>
          <w:p w14:paraId="30AFE4F5" w14:textId="77777777" w:rsidR="001D30BD" w:rsidRPr="0036686B" w:rsidRDefault="001D30BD" w:rsidP="001D30BD">
            <w:pPr>
              <w:rPr>
                <w:ins w:id="942" w:author="犬伏" w:date="2025-06-16T08:45:00Z"/>
                <w:sz w:val="16"/>
                <w:szCs w:val="16"/>
              </w:rPr>
            </w:pPr>
            <w:ins w:id="943" w:author="犬伏" w:date="2025-06-16T08:45:00Z">
              <w:r w:rsidRPr="0036686B">
                <w:rPr>
                  <w:rFonts w:hint="eastAsia"/>
                  <w:sz w:val="16"/>
                  <w:szCs w:val="16"/>
                </w:rPr>
                <w:t>派××</w:t>
              </w:r>
              <w:r w:rsidRPr="0036686B">
                <w:rPr>
                  <w:sz w:val="16"/>
                  <w:szCs w:val="16"/>
                </w:rPr>
                <w:t>-××××××</w:t>
              </w:r>
            </w:ins>
          </w:p>
        </w:tc>
      </w:tr>
      <w:tr w:rsidR="001D30BD" w:rsidRPr="00C41465" w14:paraId="5267DF8D" w14:textId="77777777" w:rsidTr="00735903">
        <w:trPr>
          <w:trHeight w:val="317"/>
          <w:jc w:val="center"/>
          <w:ins w:id="944" w:author="犬伏" w:date="2025-06-16T08:45:00Z"/>
        </w:trPr>
        <w:tc>
          <w:tcPr>
            <w:tcW w:w="860" w:type="dxa"/>
            <w:vMerge/>
            <w:vAlign w:val="center"/>
          </w:tcPr>
          <w:p w14:paraId="06A0DF4E" w14:textId="77777777" w:rsidR="001D30BD" w:rsidRPr="00DA105A" w:rsidRDefault="001D30BD" w:rsidP="001D30BD">
            <w:pPr>
              <w:jc w:val="center"/>
              <w:rPr>
                <w:ins w:id="945" w:author="犬伏" w:date="2025-06-16T08:45:00Z"/>
                <w:sz w:val="16"/>
                <w:szCs w:val="16"/>
              </w:rPr>
            </w:pPr>
          </w:p>
        </w:tc>
        <w:tc>
          <w:tcPr>
            <w:tcW w:w="1572" w:type="dxa"/>
          </w:tcPr>
          <w:p w14:paraId="64A3556D" w14:textId="77777777" w:rsidR="001D30BD" w:rsidRPr="00DA105A" w:rsidRDefault="001D30BD" w:rsidP="001D30BD">
            <w:pPr>
              <w:jc w:val="center"/>
              <w:rPr>
                <w:ins w:id="946" w:author="犬伏" w:date="2025-06-16T08:45:00Z"/>
                <w:sz w:val="16"/>
                <w:szCs w:val="16"/>
              </w:rPr>
            </w:pPr>
            <w:ins w:id="947" w:author="犬伏" w:date="2025-06-16T08:45:00Z">
              <w:r w:rsidRPr="00DA105A">
                <w:rPr>
                  <w:rFonts w:hint="eastAsia"/>
                  <w:sz w:val="16"/>
                  <w:szCs w:val="16"/>
                </w:rPr>
                <w:t>住所</w:t>
              </w:r>
            </w:ins>
          </w:p>
        </w:tc>
        <w:tc>
          <w:tcPr>
            <w:tcW w:w="8195" w:type="dxa"/>
            <w:gridSpan w:val="9"/>
            <w:vAlign w:val="center"/>
          </w:tcPr>
          <w:p w14:paraId="6911293C" w14:textId="77777777" w:rsidR="001D30BD" w:rsidRPr="00DA105A" w:rsidRDefault="001D30BD" w:rsidP="001D30BD">
            <w:pPr>
              <w:rPr>
                <w:ins w:id="948" w:author="犬伏" w:date="2025-06-16T08:45:00Z"/>
                <w:sz w:val="16"/>
                <w:szCs w:val="16"/>
              </w:rPr>
            </w:pPr>
            <w:ins w:id="949" w:author="犬伏" w:date="2025-06-16T08:45:00Z">
              <w:r w:rsidRPr="00DA105A">
                <w:rPr>
                  <w:rFonts w:hint="eastAsia"/>
                  <w:sz w:val="16"/>
                  <w:szCs w:val="16"/>
                </w:rPr>
                <w:t>神戸市〇〇区〇〇町〇丁目〇番地〇</w:t>
              </w:r>
            </w:ins>
          </w:p>
        </w:tc>
      </w:tr>
      <w:tr w:rsidR="001D30BD" w:rsidRPr="00C41465" w14:paraId="6295CE98" w14:textId="77777777" w:rsidTr="00735903">
        <w:trPr>
          <w:trHeight w:val="304"/>
          <w:jc w:val="center"/>
          <w:ins w:id="950" w:author="犬伏" w:date="2025-06-16T08:45:00Z"/>
        </w:trPr>
        <w:tc>
          <w:tcPr>
            <w:tcW w:w="860" w:type="dxa"/>
            <w:vMerge/>
          </w:tcPr>
          <w:p w14:paraId="75F80E9E" w14:textId="77777777" w:rsidR="001D30BD" w:rsidRPr="00DA105A" w:rsidRDefault="001D30BD" w:rsidP="001D30BD">
            <w:pPr>
              <w:rPr>
                <w:ins w:id="951" w:author="犬伏" w:date="2025-06-16T08:45:00Z"/>
                <w:sz w:val="16"/>
                <w:szCs w:val="16"/>
              </w:rPr>
            </w:pPr>
          </w:p>
        </w:tc>
        <w:tc>
          <w:tcPr>
            <w:tcW w:w="1572" w:type="dxa"/>
          </w:tcPr>
          <w:p w14:paraId="4855C0E7" w14:textId="77777777" w:rsidR="001D30BD" w:rsidRPr="00DA105A" w:rsidRDefault="001D30BD" w:rsidP="001D30BD">
            <w:pPr>
              <w:jc w:val="center"/>
              <w:rPr>
                <w:ins w:id="952" w:author="犬伏" w:date="2025-06-16T08:45:00Z"/>
                <w:sz w:val="16"/>
                <w:szCs w:val="16"/>
              </w:rPr>
            </w:pPr>
            <w:ins w:id="953" w:author="犬伏" w:date="2025-06-16T08:45:00Z">
              <w:r w:rsidRPr="00DA105A">
                <w:rPr>
                  <w:rFonts w:hint="eastAsia"/>
                  <w:sz w:val="16"/>
                  <w:szCs w:val="16"/>
                </w:rPr>
                <w:t>責任者</w:t>
              </w:r>
            </w:ins>
          </w:p>
        </w:tc>
        <w:tc>
          <w:tcPr>
            <w:tcW w:w="8195" w:type="dxa"/>
            <w:gridSpan w:val="9"/>
            <w:vAlign w:val="center"/>
          </w:tcPr>
          <w:p w14:paraId="1CD6415A" w14:textId="77777777" w:rsidR="001D30BD" w:rsidRPr="00DA105A" w:rsidRDefault="001D30BD" w:rsidP="001D30BD">
            <w:pPr>
              <w:rPr>
                <w:ins w:id="954" w:author="犬伏" w:date="2025-06-16T08:45:00Z"/>
                <w:sz w:val="16"/>
                <w:szCs w:val="16"/>
              </w:rPr>
            </w:pPr>
            <w:ins w:id="955" w:author="犬伏" w:date="2025-06-16T08:45:00Z">
              <w:r w:rsidRPr="00DA105A">
                <w:rPr>
                  <w:rFonts w:hint="eastAsia"/>
                  <w:sz w:val="16"/>
                  <w:szCs w:val="16"/>
                </w:rPr>
                <w:t>〇〇課長　〇〇　〇〇　（</w:t>
              </w:r>
              <w:r w:rsidRPr="00DA105A">
                <w:rPr>
                  <w:sz w:val="16"/>
                  <w:szCs w:val="16"/>
                </w:rPr>
                <w:t>TEL）078-×××-××××</w:t>
              </w:r>
            </w:ins>
          </w:p>
        </w:tc>
      </w:tr>
    </w:tbl>
    <w:p w14:paraId="28238033" w14:textId="77777777" w:rsidR="00735903" w:rsidRDefault="00735903" w:rsidP="00735903">
      <w:pPr>
        <w:jc w:val="left"/>
        <w:rPr>
          <w:ins w:id="956" w:author="犬伏" w:date="2025-06-16T08:45:00Z"/>
          <w:rFonts w:ascii="ＭＳ 明朝" w:hAnsi="ＭＳ 明朝"/>
          <w:color w:val="00B0F0"/>
          <w:sz w:val="16"/>
          <w:szCs w:val="16"/>
        </w:rPr>
      </w:pPr>
    </w:p>
    <w:p w14:paraId="4F792204" w14:textId="0F2D4B95" w:rsidR="00735903" w:rsidRPr="00985987" w:rsidRDefault="00735903" w:rsidP="00735903">
      <w:pPr>
        <w:jc w:val="left"/>
        <w:rPr>
          <w:ins w:id="957" w:author="犬伏" w:date="2025-06-16T08:45:00Z"/>
          <w:rFonts w:ascii="ＭＳ 明朝" w:hAnsi="ＭＳ 明朝"/>
          <w:sz w:val="16"/>
          <w:szCs w:val="16"/>
        </w:rPr>
      </w:pPr>
      <w:ins w:id="958" w:author="犬伏" w:date="2025-06-16T08:45:00Z">
        <w:r>
          <w:rPr>
            <w:rFonts w:ascii="ＭＳ 明朝" w:hAnsi="ＭＳ 明朝"/>
            <w:color w:val="00B0F0"/>
            <w:sz w:val="16"/>
            <w:szCs w:val="16"/>
          </w:rPr>
          <w:br w:type="page"/>
        </w:r>
        <w:r w:rsidRPr="000307A4">
          <w:rPr>
            <w:rFonts w:ascii="ＭＳ 明朝" w:hAnsi="ＭＳ 明朝" w:hint="eastAsia"/>
            <w:sz w:val="16"/>
            <w:szCs w:val="16"/>
          </w:rPr>
          <w:lastRenderedPageBreak/>
          <w:t>【</w:t>
        </w:r>
      </w:ins>
      <w:ins w:id="959" w:author="犬伏" w:date="2025-06-16T08:54:00Z">
        <w:r w:rsidR="001D30BD">
          <w:rPr>
            <w:rFonts w:ascii="ＭＳ 明朝" w:hAnsi="ＭＳ 明朝" w:hint="eastAsia"/>
            <w:sz w:val="16"/>
            <w:szCs w:val="16"/>
          </w:rPr>
          <w:t>６</w:t>
        </w:r>
      </w:ins>
      <w:ins w:id="960" w:author="犬伏" w:date="2025-06-16T08:45:00Z">
        <w:r w:rsidRPr="000307A4">
          <w:rPr>
            <w:rFonts w:ascii="ＭＳ 明朝" w:hAnsi="ＭＳ 明朝" w:hint="eastAsia"/>
            <w:sz w:val="16"/>
            <w:szCs w:val="16"/>
          </w:rPr>
          <w:t>】</w:t>
        </w:r>
      </w:ins>
    </w:p>
    <w:tbl>
      <w:tblPr>
        <w:tblStyle w:val="a3"/>
        <w:tblW w:w="10627" w:type="dxa"/>
        <w:jc w:val="center"/>
        <w:tblLook w:val="04A0" w:firstRow="1" w:lastRow="0" w:firstColumn="1" w:lastColumn="0" w:noHBand="0" w:noVBand="1"/>
      </w:tblPr>
      <w:tblGrid>
        <w:gridCol w:w="860"/>
        <w:gridCol w:w="1572"/>
        <w:gridCol w:w="1594"/>
        <w:gridCol w:w="1127"/>
        <w:gridCol w:w="262"/>
        <w:gridCol w:w="846"/>
        <w:gridCol w:w="99"/>
        <w:gridCol w:w="553"/>
        <w:gridCol w:w="521"/>
        <w:gridCol w:w="587"/>
        <w:gridCol w:w="2606"/>
      </w:tblGrid>
      <w:tr w:rsidR="00735903" w:rsidRPr="00C41465" w14:paraId="56E66751" w14:textId="77777777" w:rsidTr="00735903">
        <w:trPr>
          <w:trHeight w:val="202"/>
          <w:jc w:val="center"/>
          <w:ins w:id="961" w:author="犬伏" w:date="2025-06-16T08:45:00Z"/>
        </w:trPr>
        <w:tc>
          <w:tcPr>
            <w:tcW w:w="860" w:type="dxa"/>
            <w:vMerge w:val="restart"/>
            <w:textDirection w:val="tbRlV"/>
            <w:vAlign w:val="center"/>
          </w:tcPr>
          <w:p w14:paraId="751AC1FA" w14:textId="77777777" w:rsidR="00735903" w:rsidRPr="0036686B" w:rsidRDefault="00735903" w:rsidP="00735903">
            <w:pPr>
              <w:spacing w:line="240" w:lineRule="exact"/>
              <w:ind w:left="113" w:right="113"/>
              <w:jc w:val="center"/>
              <w:rPr>
                <w:ins w:id="962" w:author="犬伏" w:date="2025-06-16T08:45:00Z"/>
                <w:sz w:val="16"/>
                <w:szCs w:val="16"/>
              </w:rPr>
            </w:pPr>
            <w:ins w:id="963" w:author="犬伏" w:date="2025-06-16T08:45:00Z">
              <w:r w:rsidRPr="0036686B">
                <w:rPr>
                  <w:rFonts w:hint="eastAsia"/>
                  <w:sz w:val="16"/>
                  <w:szCs w:val="16"/>
                </w:rPr>
                <w:t>派遣先</w:t>
              </w:r>
            </w:ins>
          </w:p>
        </w:tc>
        <w:tc>
          <w:tcPr>
            <w:tcW w:w="1572" w:type="dxa"/>
            <w:vAlign w:val="center"/>
          </w:tcPr>
          <w:p w14:paraId="1E907B73" w14:textId="77777777" w:rsidR="00735903" w:rsidRPr="0036686B" w:rsidRDefault="00735903" w:rsidP="00735903">
            <w:pPr>
              <w:spacing w:line="240" w:lineRule="exact"/>
              <w:jc w:val="center"/>
              <w:rPr>
                <w:ins w:id="964" w:author="犬伏" w:date="2025-06-16T08:45:00Z"/>
                <w:sz w:val="16"/>
                <w:szCs w:val="16"/>
              </w:rPr>
            </w:pPr>
            <w:ins w:id="965" w:author="犬伏" w:date="2025-06-16T08:45:00Z">
              <w:r w:rsidRPr="0036686B">
                <w:rPr>
                  <w:rFonts w:hint="eastAsia"/>
                  <w:sz w:val="16"/>
                  <w:szCs w:val="16"/>
                </w:rPr>
                <w:t>名称</w:t>
              </w:r>
            </w:ins>
          </w:p>
        </w:tc>
        <w:tc>
          <w:tcPr>
            <w:tcW w:w="8195" w:type="dxa"/>
            <w:gridSpan w:val="9"/>
            <w:vAlign w:val="center"/>
          </w:tcPr>
          <w:p w14:paraId="27DCA659" w14:textId="223481D3" w:rsidR="00735903" w:rsidRPr="0036686B" w:rsidRDefault="001D30BD" w:rsidP="00735903">
            <w:pPr>
              <w:spacing w:line="240" w:lineRule="exact"/>
              <w:rPr>
                <w:ins w:id="966" w:author="犬伏" w:date="2025-06-16T08:45:00Z"/>
                <w:sz w:val="16"/>
                <w:szCs w:val="16"/>
              </w:rPr>
            </w:pPr>
            <w:ins w:id="967" w:author="犬伏" w:date="2025-06-16T08:54:00Z">
              <w:r w:rsidRPr="001D30BD">
                <w:rPr>
                  <w:rFonts w:hint="eastAsia"/>
                  <w:sz w:val="16"/>
                  <w:szCs w:val="16"/>
                </w:rPr>
                <w:t>神戸市行財政局税務部市民税第２課　須磨市税の窓口</w:t>
              </w:r>
            </w:ins>
          </w:p>
        </w:tc>
      </w:tr>
      <w:tr w:rsidR="00735903" w:rsidRPr="00C41465" w14:paraId="41795D46" w14:textId="77777777" w:rsidTr="00735903">
        <w:trPr>
          <w:trHeight w:val="529"/>
          <w:jc w:val="center"/>
          <w:ins w:id="968" w:author="犬伏" w:date="2025-06-16T08:45:00Z"/>
        </w:trPr>
        <w:tc>
          <w:tcPr>
            <w:tcW w:w="860" w:type="dxa"/>
            <w:vMerge/>
          </w:tcPr>
          <w:p w14:paraId="60167719" w14:textId="77777777" w:rsidR="00735903" w:rsidRPr="00DA105A" w:rsidRDefault="00735903" w:rsidP="00735903">
            <w:pPr>
              <w:spacing w:line="240" w:lineRule="exact"/>
              <w:jc w:val="center"/>
              <w:rPr>
                <w:ins w:id="969" w:author="犬伏" w:date="2025-06-16T08:45:00Z"/>
                <w:sz w:val="16"/>
                <w:szCs w:val="16"/>
              </w:rPr>
            </w:pPr>
          </w:p>
        </w:tc>
        <w:tc>
          <w:tcPr>
            <w:tcW w:w="1572" w:type="dxa"/>
            <w:vAlign w:val="center"/>
          </w:tcPr>
          <w:p w14:paraId="58E3F0C4" w14:textId="77777777" w:rsidR="00735903" w:rsidRPr="00DA105A" w:rsidRDefault="00735903" w:rsidP="00735903">
            <w:pPr>
              <w:spacing w:line="240" w:lineRule="exact"/>
              <w:jc w:val="center"/>
              <w:rPr>
                <w:ins w:id="970" w:author="犬伏" w:date="2025-06-16T08:45:00Z"/>
                <w:sz w:val="16"/>
                <w:szCs w:val="16"/>
              </w:rPr>
            </w:pPr>
            <w:ins w:id="971" w:author="犬伏" w:date="2025-06-16T08:45:00Z">
              <w:r w:rsidRPr="00DA105A">
                <w:rPr>
                  <w:rFonts w:hint="eastAsia"/>
                  <w:sz w:val="16"/>
                  <w:szCs w:val="16"/>
                </w:rPr>
                <w:t>就業場所</w:t>
              </w:r>
            </w:ins>
          </w:p>
        </w:tc>
        <w:tc>
          <w:tcPr>
            <w:tcW w:w="8195" w:type="dxa"/>
            <w:gridSpan w:val="9"/>
            <w:vAlign w:val="center"/>
          </w:tcPr>
          <w:p w14:paraId="53102990" w14:textId="77777777" w:rsidR="001D30BD" w:rsidRPr="001D30BD" w:rsidRDefault="001D30BD" w:rsidP="001D30BD">
            <w:pPr>
              <w:spacing w:line="240" w:lineRule="exact"/>
              <w:rPr>
                <w:ins w:id="972" w:author="犬伏" w:date="2025-06-16T08:55:00Z"/>
                <w:sz w:val="16"/>
                <w:szCs w:val="16"/>
              </w:rPr>
            </w:pPr>
            <w:ins w:id="973" w:author="犬伏" w:date="2025-06-16T08:55:00Z">
              <w:r w:rsidRPr="001D30BD">
                <w:rPr>
                  <w:rFonts w:hint="eastAsia"/>
                  <w:sz w:val="16"/>
                  <w:szCs w:val="16"/>
                </w:rPr>
                <w:t>神戸市須磨区大黒町４丁目１－１</w:t>
              </w:r>
            </w:ins>
          </w:p>
          <w:p w14:paraId="65246D13" w14:textId="2E1748BD" w:rsidR="00735903" w:rsidRPr="00DA105A" w:rsidRDefault="001D30BD" w:rsidP="001D30BD">
            <w:pPr>
              <w:spacing w:line="240" w:lineRule="exact"/>
              <w:rPr>
                <w:ins w:id="974" w:author="犬伏" w:date="2025-06-16T08:45:00Z"/>
                <w:sz w:val="16"/>
                <w:szCs w:val="16"/>
              </w:rPr>
            </w:pPr>
            <w:ins w:id="975" w:author="犬伏" w:date="2025-06-16T08:55:00Z">
              <w:r w:rsidRPr="001D30BD">
                <w:rPr>
                  <w:rFonts w:hint="eastAsia"/>
                  <w:sz w:val="16"/>
                  <w:szCs w:val="16"/>
                </w:rPr>
                <w:t>神戸市行財政局税務部市民税第２課　須磨市税の窓口　　（</w:t>
              </w:r>
              <w:r w:rsidRPr="001D30BD">
                <w:rPr>
                  <w:sz w:val="16"/>
                  <w:szCs w:val="16"/>
                </w:rPr>
                <w:t>TEL）078-731-4341</w:t>
              </w:r>
            </w:ins>
          </w:p>
        </w:tc>
      </w:tr>
      <w:tr w:rsidR="00735903" w:rsidRPr="00C41465" w14:paraId="1799732A" w14:textId="77777777" w:rsidTr="00735903">
        <w:trPr>
          <w:trHeight w:val="214"/>
          <w:jc w:val="center"/>
          <w:ins w:id="976" w:author="犬伏" w:date="2025-06-16T08:45:00Z"/>
        </w:trPr>
        <w:tc>
          <w:tcPr>
            <w:tcW w:w="860" w:type="dxa"/>
            <w:vMerge/>
          </w:tcPr>
          <w:p w14:paraId="67FC2B6E" w14:textId="77777777" w:rsidR="00735903" w:rsidRPr="00DA105A" w:rsidRDefault="00735903" w:rsidP="00735903">
            <w:pPr>
              <w:spacing w:line="240" w:lineRule="exact"/>
              <w:jc w:val="center"/>
              <w:rPr>
                <w:ins w:id="977" w:author="犬伏" w:date="2025-06-16T08:45:00Z"/>
                <w:sz w:val="16"/>
                <w:szCs w:val="16"/>
              </w:rPr>
            </w:pPr>
          </w:p>
        </w:tc>
        <w:tc>
          <w:tcPr>
            <w:tcW w:w="1572" w:type="dxa"/>
          </w:tcPr>
          <w:p w14:paraId="501B1578" w14:textId="77777777" w:rsidR="00735903" w:rsidRPr="00DA105A" w:rsidRDefault="00735903" w:rsidP="00735903">
            <w:pPr>
              <w:spacing w:line="240" w:lineRule="exact"/>
              <w:jc w:val="center"/>
              <w:rPr>
                <w:ins w:id="978" w:author="犬伏" w:date="2025-06-16T08:45:00Z"/>
                <w:sz w:val="16"/>
                <w:szCs w:val="16"/>
              </w:rPr>
            </w:pPr>
            <w:ins w:id="979" w:author="犬伏" w:date="2025-06-16T08:45:00Z">
              <w:r w:rsidRPr="00DA105A">
                <w:rPr>
                  <w:rFonts w:hint="eastAsia"/>
                  <w:sz w:val="16"/>
                  <w:szCs w:val="16"/>
                </w:rPr>
                <w:t>組織単位</w:t>
              </w:r>
            </w:ins>
          </w:p>
        </w:tc>
        <w:tc>
          <w:tcPr>
            <w:tcW w:w="8195" w:type="dxa"/>
            <w:gridSpan w:val="9"/>
            <w:vAlign w:val="center"/>
          </w:tcPr>
          <w:p w14:paraId="3A1375C2" w14:textId="01059A8C" w:rsidR="00735903" w:rsidRPr="00DA105A" w:rsidRDefault="00735903" w:rsidP="00735903">
            <w:pPr>
              <w:spacing w:line="240" w:lineRule="exact"/>
              <w:rPr>
                <w:ins w:id="980" w:author="犬伏" w:date="2025-06-16T08:45:00Z"/>
                <w:sz w:val="16"/>
                <w:szCs w:val="16"/>
              </w:rPr>
            </w:pPr>
            <w:ins w:id="981" w:author="犬伏" w:date="2025-06-16T08:45:00Z">
              <w:r w:rsidRPr="00DA105A">
                <w:rPr>
                  <w:rFonts w:hint="eastAsia"/>
                  <w:sz w:val="16"/>
                  <w:szCs w:val="16"/>
                </w:rPr>
                <w:t>（名称）</w:t>
              </w:r>
              <w:r w:rsidR="001D30BD">
                <w:rPr>
                  <w:rFonts w:hint="eastAsia"/>
                  <w:sz w:val="16"/>
                  <w:szCs w:val="16"/>
                </w:rPr>
                <w:t>神戸市行財政局税務部市民税第</w:t>
              </w:r>
            </w:ins>
            <w:ins w:id="982" w:author="犬伏" w:date="2025-06-16T08:55:00Z">
              <w:r w:rsidR="001D30BD">
                <w:rPr>
                  <w:rFonts w:hint="eastAsia"/>
                  <w:sz w:val="16"/>
                  <w:szCs w:val="16"/>
                </w:rPr>
                <w:t>２</w:t>
              </w:r>
            </w:ins>
            <w:ins w:id="983" w:author="犬伏" w:date="2025-06-16T08:45:00Z">
              <w:r>
                <w:rPr>
                  <w:rFonts w:hint="eastAsia"/>
                  <w:sz w:val="16"/>
                  <w:szCs w:val="16"/>
                </w:rPr>
                <w:t>課</w:t>
              </w:r>
              <w:r w:rsidRPr="00DA105A">
                <w:rPr>
                  <w:rFonts w:hint="eastAsia"/>
                  <w:sz w:val="16"/>
                  <w:szCs w:val="16"/>
                </w:rPr>
                <w:t xml:space="preserve">　（組織の長の職名）</w:t>
              </w:r>
              <w:r w:rsidR="001D30BD">
                <w:rPr>
                  <w:rFonts w:hint="eastAsia"/>
                  <w:sz w:val="16"/>
                  <w:szCs w:val="16"/>
                </w:rPr>
                <w:t>市民税第</w:t>
              </w:r>
            </w:ins>
            <w:ins w:id="984" w:author="犬伏" w:date="2025-06-16T08:55:00Z">
              <w:r w:rsidR="001D30BD">
                <w:rPr>
                  <w:rFonts w:hint="eastAsia"/>
                  <w:sz w:val="16"/>
                  <w:szCs w:val="16"/>
                </w:rPr>
                <w:t>２</w:t>
              </w:r>
            </w:ins>
            <w:ins w:id="985" w:author="犬伏" w:date="2025-06-16T08:45:00Z">
              <w:r w:rsidRPr="00DA105A">
                <w:rPr>
                  <w:rFonts w:hint="eastAsia"/>
                  <w:sz w:val="16"/>
                  <w:szCs w:val="16"/>
                </w:rPr>
                <w:t>課長</w:t>
              </w:r>
            </w:ins>
          </w:p>
        </w:tc>
      </w:tr>
      <w:tr w:rsidR="001D30BD" w:rsidRPr="00C41465" w14:paraId="0F36A37B" w14:textId="77777777" w:rsidTr="00735903">
        <w:trPr>
          <w:trHeight w:val="202"/>
          <w:jc w:val="center"/>
          <w:ins w:id="986" w:author="犬伏" w:date="2025-06-16T08:45:00Z"/>
        </w:trPr>
        <w:tc>
          <w:tcPr>
            <w:tcW w:w="860" w:type="dxa"/>
            <w:vMerge/>
          </w:tcPr>
          <w:p w14:paraId="74E3C402" w14:textId="77777777" w:rsidR="001D30BD" w:rsidRPr="00DA105A" w:rsidRDefault="001D30BD" w:rsidP="001D30BD">
            <w:pPr>
              <w:spacing w:line="240" w:lineRule="exact"/>
              <w:jc w:val="center"/>
              <w:rPr>
                <w:ins w:id="987" w:author="犬伏" w:date="2025-06-16T08:45:00Z"/>
                <w:sz w:val="16"/>
                <w:szCs w:val="16"/>
              </w:rPr>
            </w:pPr>
          </w:p>
        </w:tc>
        <w:tc>
          <w:tcPr>
            <w:tcW w:w="1572" w:type="dxa"/>
          </w:tcPr>
          <w:p w14:paraId="60E371F1" w14:textId="77777777" w:rsidR="001D30BD" w:rsidRPr="00DA105A" w:rsidRDefault="001D30BD" w:rsidP="001D30BD">
            <w:pPr>
              <w:spacing w:line="240" w:lineRule="exact"/>
              <w:jc w:val="center"/>
              <w:rPr>
                <w:ins w:id="988" w:author="犬伏" w:date="2025-06-16T08:45:00Z"/>
                <w:sz w:val="16"/>
                <w:szCs w:val="16"/>
              </w:rPr>
            </w:pPr>
            <w:ins w:id="989" w:author="犬伏" w:date="2025-06-16T08:45:00Z">
              <w:r w:rsidRPr="00DA105A">
                <w:rPr>
                  <w:rFonts w:hint="eastAsia"/>
                  <w:sz w:val="16"/>
                  <w:szCs w:val="16"/>
                </w:rPr>
                <w:t>指揮命令者</w:t>
              </w:r>
            </w:ins>
          </w:p>
        </w:tc>
        <w:tc>
          <w:tcPr>
            <w:tcW w:w="8195" w:type="dxa"/>
            <w:gridSpan w:val="9"/>
            <w:vAlign w:val="center"/>
          </w:tcPr>
          <w:p w14:paraId="10971613" w14:textId="50D629DF" w:rsidR="001D30BD" w:rsidRPr="00DA105A" w:rsidRDefault="001D30BD" w:rsidP="001D30BD">
            <w:pPr>
              <w:spacing w:line="240" w:lineRule="exact"/>
              <w:rPr>
                <w:ins w:id="990" w:author="犬伏" w:date="2025-06-16T08:45:00Z"/>
                <w:sz w:val="16"/>
                <w:szCs w:val="16"/>
              </w:rPr>
            </w:pPr>
            <w:ins w:id="991" w:author="犬伏" w:date="2025-06-16T08:55:00Z">
              <w:r w:rsidRPr="00E6691B">
                <w:rPr>
                  <w:rFonts w:asciiTheme="minorEastAsia" w:hAnsiTheme="minorEastAsia" w:cs="ＭＳ Ｐゴシック" w:hint="eastAsia"/>
                  <w:color w:val="000000"/>
                  <w:kern w:val="0"/>
                  <w:sz w:val="16"/>
                  <w:szCs w:val="16"/>
                </w:rPr>
                <w:t>市民税第２課　須磨市税の窓口　税務マネージャー　中村　敬</w:t>
              </w:r>
            </w:ins>
          </w:p>
        </w:tc>
      </w:tr>
      <w:tr w:rsidR="001D30BD" w:rsidRPr="00C41465" w14:paraId="3EA22394" w14:textId="77777777" w:rsidTr="00735903">
        <w:trPr>
          <w:trHeight w:val="214"/>
          <w:jc w:val="center"/>
          <w:ins w:id="992" w:author="犬伏" w:date="2025-06-16T08:45:00Z"/>
        </w:trPr>
        <w:tc>
          <w:tcPr>
            <w:tcW w:w="860" w:type="dxa"/>
            <w:vMerge/>
          </w:tcPr>
          <w:p w14:paraId="3E2A7196" w14:textId="77777777" w:rsidR="001D30BD" w:rsidRPr="00DA105A" w:rsidRDefault="001D30BD" w:rsidP="001D30BD">
            <w:pPr>
              <w:spacing w:line="240" w:lineRule="exact"/>
              <w:jc w:val="center"/>
              <w:rPr>
                <w:ins w:id="993" w:author="犬伏" w:date="2025-06-16T08:45:00Z"/>
                <w:sz w:val="16"/>
                <w:szCs w:val="16"/>
              </w:rPr>
            </w:pPr>
          </w:p>
        </w:tc>
        <w:tc>
          <w:tcPr>
            <w:tcW w:w="1572" w:type="dxa"/>
          </w:tcPr>
          <w:p w14:paraId="7D546167" w14:textId="77777777" w:rsidR="001D30BD" w:rsidRPr="00DA105A" w:rsidRDefault="001D30BD" w:rsidP="001D30BD">
            <w:pPr>
              <w:spacing w:line="240" w:lineRule="exact"/>
              <w:jc w:val="center"/>
              <w:rPr>
                <w:ins w:id="994" w:author="犬伏" w:date="2025-06-16T08:45:00Z"/>
                <w:sz w:val="16"/>
                <w:szCs w:val="16"/>
              </w:rPr>
            </w:pPr>
            <w:ins w:id="995" w:author="犬伏" w:date="2025-06-16T08:45:00Z">
              <w:r w:rsidRPr="00DA105A">
                <w:rPr>
                  <w:rFonts w:hint="eastAsia"/>
                  <w:sz w:val="16"/>
                  <w:szCs w:val="16"/>
                </w:rPr>
                <w:t>責任者</w:t>
              </w:r>
            </w:ins>
          </w:p>
        </w:tc>
        <w:tc>
          <w:tcPr>
            <w:tcW w:w="8195" w:type="dxa"/>
            <w:gridSpan w:val="9"/>
            <w:vAlign w:val="center"/>
          </w:tcPr>
          <w:p w14:paraId="2929AB6C" w14:textId="42051119" w:rsidR="001D30BD" w:rsidRPr="00DA105A" w:rsidRDefault="001D30BD" w:rsidP="001D30BD">
            <w:pPr>
              <w:spacing w:line="240" w:lineRule="exact"/>
              <w:rPr>
                <w:ins w:id="996" w:author="犬伏" w:date="2025-06-16T08:45:00Z"/>
                <w:sz w:val="16"/>
                <w:szCs w:val="16"/>
              </w:rPr>
            </w:pPr>
            <w:ins w:id="997" w:author="犬伏" w:date="2025-06-16T08:55:00Z">
              <w:r w:rsidRPr="00E6691B">
                <w:rPr>
                  <w:rFonts w:asciiTheme="minorEastAsia" w:hAnsiTheme="minorEastAsia" w:cs="ＭＳ Ｐゴシック" w:hint="eastAsia"/>
                  <w:color w:val="000000"/>
                  <w:kern w:val="0"/>
                  <w:sz w:val="16"/>
                  <w:szCs w:val="16"/>
                </w:rPr>
                <w:t>市民税第</w:t>
              </w:r>
              <w:r>
                <w:rPr>
                  <w:rFonts w:asciiTheme="minorEastAsia" w:hAnsiTheme="minorEastAsia" w:cs="ＭＳ Ｐゴシック" w:hint="eastAsia"/>
                  <w:color w:val="000000"/>
                  <w:kern w:val="0"/>
                  <w:sz w:val="16"/>
                  <w:szCs w:val="16"/>
                </w:rPr>
                <w:t>２</w:t>
              </w:r>
              <w:r w:rsidRPr="00E6691B">
                <w:rPr>
                  <w:rFonts w:asciiTheme="minorEastAsia" w:hAnsiTheme="minorEastAsia" w:cs="ＭＳ Ｐゴシック" w:hint="eastAsia"/>
                  <w:color w:val="000000"/>
                  <w:kern w:val="0"/>
                  <w:sz w:val="16"/>
                  <w:szCs w:val="16"/>
                </w:rPr>
                <w:t>課長　馬渕　滋（TEL）078-731-4341</w:t>
              </w:r>
            </w:ins>
          </w:p>
        </w:tc>
      </w:tr>
      <w:tr w:rsidR="001D30BD" w:rsidRPr="00C41465" w14:paraId="470710F1" w14:textId="77777777" w:rsidTr="00735903">
        <w:trPr>
          <w:trHeight w:val="202"/>
          <w:jc w:val="center"/>
          <w:ins w:id="998" w:author="犬伏" w:date="2025-06-16T08:45:00Z"/>
        </w:trPr>
        <w:tc>
          <w:tcPr>
            <w:tcW w:w="860" w:type="dxa"/>
            <w:vMerge w:val="restart"/>
            <w:textDirection w:val="tbRlV"/>
            <w:vAlign w:val="center"/>
          </w:tcPr>
          <w:p w14:paraId="6D3BBA55" w14:textId="77777777" w:rsidR="001D30BD" w:rsidRPr="0036686B" w:rsidRDefault="001D30BD" w:rsidP="001D30BD">
            <w:pPr>
              <w:spacing w:line="240" w:lineRule="exact"/>
              <w:ind w:left="113" w:right="113"/>
              <w:jc w:val="center"/>
              <w:rPr>
                <w:ins w:id="999" w:author="犬伏" w:date="2025-06-16T08:45:00Z"/>
                <w:sz w:val="16"/>
                <w:szCs w:val="16"/>
              </w:rPr>
            </w:pPr>
            <w:ins w:id="1000" w:author="犬伏" w:date="2025-06-16T08:45:00Z">
              <w:r w:rsidRPr="0036686B">
                <w:rPr>
                  <w:rFonts w:hint="eastAsia"/>
                  <w:sz w:val="16"/>
                  <w:szCs w:val="16"/>
                </w:rPr>
                <w:t>派遣条件等</w:t>
              </w:r>
            </w:ins>
          </w:p>
        </w:tc>
        <w:tc>
          <w:tcPr>
            <w:tcW w:w="6574" w:type="dxa"/>
            <w:gridSpan w:val="8"/>
            <w:tcBorders>
              <w:right w:val="single" w:sz="4" w:space="0" w:color="auto"/>
            </w:tcBorders>
          </w:tcPr>
          <w:p w14:paraId="2768395B" w14:textId="77777777" w:rsidR="001D30BD" w:rsidRPr="0036686B" w:rsidRDefault="001D30BD" w:rsidP="001D30BD">
            <w:pPr>
              <w:spacing w:line="240" w:lineRule="exact"/>
              <w:rPr>
                <w:ins w:id="1001" w:author="犬伏" w:date="2025-06-16T08:45:00Z"/>
                <w:sz w:val="16"/>
                <w:szCs w:val="16"/>
              </w:rPr>
            </w:pPr>
            <w:ins w:id="1002" w:author="犬伏" w:date="2025-06-16T08:45:00Z">
              <w:r w:rsidRPr="0036686B">
                <w:rPr>
                  <w:rFonts w:hint="eastAsia"/>
                  <w:sz w:val="16"/>
                  <w:szCs w:val="16"/>
                </w:rPr>
                <w:t>派遣労働者を無期雇用派遣労働者又は</w:t>
              </w:r>
              <w:r w:rsidRPr="0036686B">
                <w:rPr>
                  <w:sz w:val="16"/>
                  <w:szCs w:val="16"/>
                </w:rPr>
                <w:t xml:space="preserve">60歳以上の者に限定するか否か　</w:t>
              </w:r>
            </w:ins>
          </w:p>
        </w:tc>
        <w:tc>
          <w:tcPr>
            <w:tcW w:w="3193" w:type="dxa"/>
            <w:gridSpan w:val="2"/>
            <w:tcBorders>
              <w:left w:val="single" w:sz="4" w:space="0" w:color="auto"/>
            </w:tcBorders>
          </w:tcPr>
          <w:p w14:paraId="646D0FE1" w14:textId="77777777" w:rsidR="001D30BD" w:rsidRPr="0036686B" w:rsidRDefault="001D30BD" w:rsidP="001D30BD">
            <w:pPr>
              <w:spacing w:line="240" w:lineRule="exact"/>
              <w:rPr>
                <w:ins w:id="1003" w:author="犬伏" w:date="2025-06-16T08:45:00Z"/>
                <w:sz w:val="16"/>
                <w:szCs w:val="16"/>
              </w:rPr>
            </w:pPr>
            <w:ins w:id="1004" w:author="犬伏" w:date="2025-06-16T08:45:00Z">
              <w:r w:rsidRPr="0036686B">
                <w:rPr>
                  <w:rFonts w:hint="eastAsia"/>
                  <w:sz w:val="16"/>
                  <w:szCs w:val="16"/>
                </w:rPr>
                <w:t xml:space="preserve">□限定する　</w:t>
              </w:r>
              <w:r>
                <w:rPr>
                  <w:rFonts w:hint="eastAsia"/>
                  <w:sz w:val="16"/>
                  <w:szCs w:val="16"/>
                </w:rPr>
                <w:t>■</w:t>
              </w:r>
              <w:r w:rsidRPr="0036686B">
                <w:rPr>
                  <w:rFonts w:hint="eastAsia"/>
                  <w:sz w:val="16"/>
                  <w:szCs w:val="16"/>
                </w:rPr>
                <w:t>限定しない</w:t>
              </w:r>
            </w:ins>
          </w:p>
        </w:tc>
      </w:tr>
      <w:tr w:rsidR="001D30BD" w:rsidRPr="00C41465" w14:paraId="72172726" w14:textId="77777777" w:rsidTr="00735903">
        <w:trPr>
          <w:trHeight w:val="202"/>
          <w:jc w:val="center"/>
          <w:ins w:id="1005" w:author="犬伏" w:date="2025-06-16T08:45:00Z"/>
        </w:trPr>
        <w:tc>
          <w:tcPr>
            <w:tcW w:w="860" w:type="dxa"/>
            <w:vMerge/>
          </w:tcPr>
          <w:p w14:paraId="7521BE19" w14:textId="77777777" w:rsidR="001D30BD" w:rsidRPr="00DA105A" w:rsidRDefault="001D30BD" w:rsidP="001D30BD">
            <w:pPr>
              <w:spacing w:line="240" w:lineRule="exact"/>
              <w:jc w:val="center"/>
              <w:rPr>
                <w:ins w:id="1006" w:author="犬伏" w:date="2025-06-16T08:45:00Z"/>
                <w:sz w:val="16"/>
                <w:szCs w:val="16"/>
              </w:rPr>
            </w:pPr>
          </w:p>
        </w:tc>
        <w:tc>
          <w:tcPr>
            <w:tcW w:w="5500" w:type="dxa"/>
            <w:gridSpan w:val="6"/>
          </w:tcPr>
          <w:p w14:paraId="2A86A90A" w14:textId="77777777" w:rsidR="001D30BD" w:rsidRPr="00DA105A" w:rsidRDefault="001D30BD" w:rsidP="001D30BD">
            <w:pPr>
              <w:spacing w:line="240" w:lineRule="exact"/>
              <w:rPr>
                <w:ins w:id="1007" w:author="犬伏" w:date="2025-06-16T08:45:00Z"/>
                <w:sz w:val="16"/>
                <w:szCs w:val="16"/>
              </w:rPr>
            </w:pPr>
            <w:ins w:id="1008" w:author="犬伏" w:date="2025-06-16T08:45:00Z">
              <w:r w:rsidRPr="00DA105A">
                <w:rPr>
                  <w:rFonts w:hint="eastAsia"/>
                  <w:sz w:val="16"/>
                  <w:szCs w:val="16"/>
                </w:rPr>
                <w:t xml:space="preserve">期間制限を受けない業務について労働者派遣に関する事項　</w:t>
              </w:r>
            </w:ins>
          </w:p>
        </w:tc>
        <w:tc>
          <w:tcPr>
            <w:tcW w:w="4267" w:type="dxa"/>
            <w:gridSpan w:val="4"/>
          </w:tcPr>
          <w:p w14:paraId="0B0FA41A" w14:textId="77777777" w:rsidR="001D30BD" w:rsidRPr="00DA105A" w:rsidRDefault="001D30BD" w:rsidP="001D30BD">
            <w:pPr>
              <w:spacing w:line="240" w:lineRule="exact"/>
              <w:rPr>
                <w:ins w:id="1009" w:author="犬伏" w:date="2025-06-16T08:45:00Z"/>
                <w:sz w:val="16"/>
                <w:szCs w:val="16"/>
              </w:rPr>
            </w:pPr>
          </w:p>
        </w:tc>
      </w:tr>
      <w:tr w:rsidR="001D30BD" w:rsidRPr="00C41465" w14:paraId="3BBB71CB" w14:textId="77777777" w:rsidTr="00735903">
        <w:trPr>
          <w:trHeight w:val="214"/>
          <w:jc w:val="center"/>
          <w:ins w:id="1010" w:author="犬伏" w:date="2025-06-16T08:45:00Z"/>
        </w:trPr>
        <w:tc>
          <w:tcPr>
            <w:tcW w:w="860" w:type="dxa"/>
            <w:vMerge/>
          </w:tcPr>
          <w:p w14:paraId="7D45D55C" w14:textId="77777777" w:rsidR="001D30BD" w:rsidRPr="00DA105A" w:rsidRDefault="001D30BD" w:rsidP="001D30BD">
            <w:pPr>
              <w:spacing w:line="240" w:lineRule="exact"/>
              <w:jc w:val="center"/>
              <w:rPr>
                <w:ins w:id="1011" w:author="犬伏" w:date="2025-06-16T08:45:00Z"/>
                <w:sz w:val="16"/>
                <w:szCs w:val="16"/>
              </w:rPr>
            </w:pPr>
          </w:p>
        </w:tc>
        <w:tc>
          <w:tcPr>
            <w:tcW w:w="4555" w:type="dxa"/>
            <w:gridSpan w:val="4"/>
          </w:tcPr>
          <w:p w14:paraId="7B1734A9" w14:textId="77777777" w:rsidR="001D30BD" w:rsidRPr="00DA105A" w:rsidRDefault="001D30BD" w:rsidP="001D30BD">
            <w:pPr>
              <w:spacing w:line="240" w:lineRule="exact"/>
              <w:rPr>
                <w:ins w:id="1012" w:author="犬伏" w:date="2025-06-16T08:45:00Z"/>
                <w:sz w:val="16"/>
                <w:szCs w:val="16"/>
              </w:rPr>
            </w:pPr>
            <w:ins w:id="1013" w:author="犬伏" w:date="2025-06-16T08:45:00Z">
              <w:r w:rsidRPr="00DA105A">
                <w:rPr>
                  <w:rFonts w:hint="eastAsia"/>
                  <w:sz w:val="16"/>
                  <w:szCs w:val="16"/>
                </w:rPr>
                <w:t xml:space="preserve">派遣労働者を協定対象労働者に限定するか否か　</w:t>
              </w:r>
            </w:ins>
          </w:p>
        </w:tc>
        <w:tc>
          <w:tcPr>
            <w:tcW w:w="5212" w:type="dxa"/>
            <w:gridSpan w:val="6"/>
          </w:tcPr>
          <w:p w14:paraId="444C3C8B" w14:textId="77777777" w:rsidR="001D30BD" w:rsidRPr="00DA105A" w:rsidRDefault="001D30BD" w:rsidP="001D30BD">
            <w:pPr>
              <w:spacing w:line="240" w:lineRule="exact"/>
              <w:rPr>
                <w:ins w:id="1014" w:author="犬伏" w:date="2025-06-16T08:45:00Z"/>
                <w:sz w:val="16"/>
                <w:szCs w:val="16"/>
              </w:rPr>
            </w:pPr>
            <w:ins w:id="1015" w:author="犬伏" w:date="2025-06-16T08:45:00Z">
              <w:r w:rsidRPr="00DA105A">
                <w:rPr>
                  <w:rFonts w:hint="eastAsia"/>
                  <w:sz w:val="16"/>
                  <w:szCs w:val="16"/>
                </w:rPr>
                <w:t xml:space="preserve">□限定する　</w:t>
              </w:r>
              <w:r>
                <w:rPr>
                  <w:rFonts w:hint="eastAsia"/>
                  <w:sz w:val="16"/>
                  <w:szCs w:val="16"/>
                </w:rPr>
                <w:t>■</w:t>
              </w:r>
              <w:r w:rsidRPr="00DA105A">
                <w:rPr>
                  <w:rFonts w:hint="eastAsia"/>
                  <w:sz w:val="16"/>
                  <w:szCs w:val="16"/>
                </w:rPr>
                <w:t>限定しない</w:t>
              </w:r>
            </w:ins>
          </w:p>
        </w:tc>
      </w:tr>
      <w:tr w:rsidR="001D30BD" w:rsidRPr="00C41465" w14:paraId="64BBE0FE" w14:textId="77777777" w:rsidTr="00735903">
        <w:trPr>
          <w:trHeight w:val="214"/>
          <w:jc w:val="center"/>
          <w:ins w:id="1016" w:author="犬伏" w:date="2025-06-16T08:45:00Z"/>
        </w:trPr>
        <w:tc>
          <w:tcPr>
            <w:tcW w:w="860" w:type="dxa"/>
            <w:vMerge/>
          </w:tcPr>
          <w:p w14:paraId="210955A9" w14:textId="77777777" w:rsidR="001D30BD" w:rsidRPr="00DA105A" w:rsidRDefault="001D30BD" w:rsidP="001D30BD">
            <w:pPr>
              <w:spacing w:line="240" w:lineRule="exact"/>
              <w:jc w:val="center"/>
              <w:rPr>
                <w:ins w:id="1017" w:author="犬伏" w:date="2025-06-16T08:45:00Z"/>
                <w:sz w:val="16"/>
                <w:szCs w:val="16"/>
              </w:rPr>
            </w:pPr>
          </w:p>
        </w:tc>
        <w:tc>
          <w:tcPr>
            <w:tcW w:w="1572" w:type="dxa"/>
            <w:vMerge w:val="restart"/>
            <w:vAlign w:val="center"/>
          </w:tcPr>
          <w:p w14:paraId="7E27F0DC" w14:textId="77777777" w:rsidR="001D30BD" w:rsidRPr="00DA105A" w:rsidRDefault="001D30BD" w:rsidP="001D30BD">
            <w:pPr>
              <w:spacing w:line="240" w:lineRule="exact"/>
              <w:jc w:val="center"/>
              <w:rPr>
                <w:ins w:id="1018" w:author="犬伏" w:date="2025-06-16T08:45:00Z"/>
                <w:sz w:val="16"/>
                <w:szCs w:val="16"/>
              </w:rPr>
            </w:pPr>
            <w:ins w:id="1019" w:author="犬伏" w:date="2025-06-16T08:45:00Z">
              <w:r w:rsidRPr="00DA105A">
                <w:rPr>
                  <w:rFonts w:hint="eastAsia"/>
                  <w:sz w:val="16"/>
                  <w:szCs w:val="16"/>
                </w:rPr>
                <w:t>業務内容</w:t>
              </w:r>
            </w:ins>
          </w:p>
        </w:tc>
        <w:tc>
          <w:tcPr>
            <w:tcW w:w="8195" w:type="dxa"/>
            <w:gridSpan w:val="9"/>
            <w:vAlign w:val="center"/>
          </w:tcPr>
          <w:p w14:paraId="5D50182A" w14:textId="77777777" w:rsidR="001D30BD" w:rsidRPr="00DA105A" w:rsidRDefault="001D30BD" w:rsidP="001D30BD">
            <w:pPr>
              <w:spacing w:line="240" w:lineRule="exact"/>
              <w:rPr>
                <w:ins w:id="1020" w:author="犬伏" w:date="2025-06-16T08:45:00Z"/>
                <w:sz w:val="16"/>
                <w:szCs w:val="16"/>
              </w:rPr>
            </w:pPr>
            <w:ins w:id="1021" w:author="犬伏" w:date="2025-06-16T08:45:00Z">
              <w:r w:rsidRPr="004567C8">
                <w:rPr>
                  <w:rFonts w:hint="eastAsia"/>
                  <w:sz w:val="16"/>
                  <w:szCs w:val="16"/>
                </w:rPr>
                <w:t>各区市税の窓口業務</w:t>
              </w:r>
            </w:ins>
          </w:p>
        </w:tc>
      </w:tr>
      <w:tr w:rsidR="001D30BD" w:rsidRPr="00C41465" w14:paraId="53F49E4B" w14:textId="77777777" w:rsidTr="00735903">
        <w:trPr>
          <w:trHeight w:val="202"/>
          <w:jc w:val="center"/>
          <w:ins w:id="1022" w:author="犬伏" w:date="2025-06-16T08:45:00Z"/>
        </w:trPr>
        <w:tc>
          <w:tcPr>
            <w:tcW w:w="860" w:type="dxa"/>
            <w:vMerge/>
          </w:tcPr>
          <w:p w14:paraId="16B35308" w14:textId="77777777" w:rsidR="001D30BD" w:rsidRPr="00DA105A" w:rsidRDefault="001D30BD" w:rsidP="001D30BD">
            <w:pPr>
              <w:spacing w:line="240" w:lineRule="exact"/>
              <w:jc w:val="center"/>
              <w:rPr>
                <w:ins w:id="1023" w:author="犬伏" w:date="2025-06-16T08:45:00Z"/>
                <w:sz w:val="16"/>
                <w:szCs w:val="16"/>
              </w:rPr>
            </w:pPr>
          </w:p>
        </w:tc>
        <w:tc>
          <w:tcPr>
            <w:tcW w:w="1572" w:type="dxa"/>
            <w:vMerge/>
          </w:tcPr>
          <w:p w14:paraId="78851CD0" w14:textId="77777777" w:rsidR="001D30BD" w:rsidRPr="00DA105A" w:rsidRDefault="001D30BD" w:rsidP="001D30BD">
            <w:pPr>
              <w:spacing w:line="240" w:lineRule="exact"/>
              <w:jc w:val="center"/>
              <w:rPr>
                <w:ins w:id="1024" w:author="犬伏" w:date="2025-06-16T08:45:00Z"/>
                <w:sz w:val="16"/>
                <w:szCs w:val="16"/>
              </w:rPr>
            </w:pPr>
          </w:p>
        </w:tc>
        <w:tc>
          <w:tcPr>
            <w:tcW w:w="8195" w:type="dxa"/>
            <w:gridSpan w:val="9"/>
            <w:vAlign w:val="center"/>
          </w:tcPr>
          <w:p w14:paraId="25AF5FA2" w14:textId="77777777" w:rsidR="001D30BD" w:rsidRPr="00DA105A" w:rsidRDefault="001D30BD" w:rsidP="001D30BD">
            <w:pPr>
              <w:spacing w:line="240" w:lineRule="exact"/>
              <w:rPr>
                <w:ins w:id="1025" w:author="犬伏" w:date="2025-06-16T08:45:00Z"/>
                <w:sz w:val="16"/>
                <w:szCs w:val="16"/>
              </w:rPr>
            </w:pPr>
            <w:ins w:id="1026" w:author="犬伏" w:date="2025-06-16T08:45:00Z">
              <w:r w:rsidRPr="00DA105A">
                <w:rPr>
                  <w:rFonts w:hint="eastAsia"/>
                  <w:sz w:val="16"/>
                  <w:szCs w:val="16"/>
                </w:rPr>
                <w:t>（詳細）</w:t>
              </w:r>
              <w:r w:rsidRPr="004567C8">
                <w:rPr>
                  <w:rFonts w:hint="eastAsia"/>
                  <w:sz w:val="16"/>
                  <w:szCs w:val="16"/>
                </w:rPr>
                <w:t>別添「仕様書」のとおり</w:t>
              </w:r>
            </w:ins>
          </w:p>
        </w:tc>
      </w:tr>
      <w:tr w:rsidR="001D30BD" w:rsidRPr="00C41465" w14:paraId="224D96A3" w14:textId="77777777" w:rsidTr="00735903">
        <w:trPr>
          <w:trHeight w:val="277"/>
          <w:jc w:val="center"/>
          <w:ins w:id="1027" w:author="犬伏" w:date="2025-06-16T08:45:00Z"/>
        </w:trPr>
        <w:tc>
          <w:tcPr>
            <w:tcW w:w="860" w:type="dxa"/>
            <w:vMerge/>
          </w:tcPr>
          <w:p w14:paraId="6A699848" w14:textId="77777777" w:rsidR="001D30BD" w:rsidRPr="00DA105A" w:rsidRDefault="001D30BD" w:rsidP="001D30BD">
            <w:pPr>
              <w:spacing w:line="240" w:lineRule="exact"/>
              <w:jc w:val="center"/>
              <w:rPr>
                <w:ins w:id="1028" w:author="犬伏" w:date="2025-06-16T08:45:00Z"/>
                <w:sz w:val="16"/>
                <w:szCs w:val="16"/>
              </w:rPr>
            </w:pPr>
          </w:p>
        </w:tc>
        <w:tc>
          <w:tcPr>
            <w:tcW w:w="3166" w:type="dxa"/>
            <w:gridSpan w:val="2"/>
            <w:vMerge w:val="restart"/>
            <w:vAlign w:val="center"/>
          </w:tcPr>
          <w:p w14:paraId="7003F7B7" w14:textId="77777777" w:rsidR="001D30BD" w:rsidRPr="00DA105A" w:rsidRDefault="001D30BD" w:rsidP="001D30BD">
            <w:pPr>
              <w:spacing w:line="240" w:lineRule="exact"/>
              <w:jc w:val="center"/>
              <w:rPr>
                <w:ins w:id="1029" w:author="犬伏" w:date="2025-06-16T08:45:00Z"/>
                <w:sz w:val="16"/>
                <w:szCs w:val="16"/>
              </w:rPr>
            </w:pPr>
            <w:ins w:id="1030" w:author="犬伏" w:date="2025-06-16T08:45:00Z">
              <w:r w:rsidRPr="00DA105A">
                <w:rPr>
                  <w:rFonts w:hint="eastAsia"/>
                  <w:sz w:val="16"/>
                  <w:szCs w:val="16"/>
                </w:rPr>
                <w:t>従事する業務に伴う責任の程度</w:t>
              </w:r>
            </w:ins>
          </w:p>
        </w:tc>
        <w:tc>
          <w:tcPr>
            <w:tcW w:w="6601" w:type="dxa"/>
            <w:gridSpan w:val="8"/>
          </w:tcPr>
          <w:p w14:paraId="63432775" w14:textId="77777777" w:rsidR="001D30BD" w:rsidRPr="00DA105A" w:rsidRDefault="001D30BD" w:rsidP="001D30BD">
            <w:pPr>
              <w:spacing w:line="240" w:lineRule="exact"/>
              <w:rPr>
                <w:ins w:id="1031" w:author="犬伏" w:date="2025-06-16T08:45:00Z"/>
                <w:sz w:val="16"/>
                <w:szCs w:val="16"/>
              </w:rPr>
            </w:pPr>
            <w:ins w:id="1032" w:author="犬伏" w:date="2025-06-16T08:45:00Z">
              <w:r w:rsidRPr="00DA105A">
                <w:rPr>
                  <w:rFonts w:hint="eastAsia"/>
                  <w:sz w:val="16"/>
                  <w:szCs w:val="16"/>
                </w:rPr>
                <w:t xml:space="preserve">□役職あり　</w:t>
              </w:r>
              <w:r>
                <w:rPr>
                  <w:rFonts w:hint="eastAsia"/>
                  <w:sz w:val="16"/>
                  <w:szCs w:val="16"/>
                </w:rPr>
                <w:t>■</w:t>
              </w:r>
              <w:r w:rsidRPr="00DA105A">
                <w:rPr>
                  <w:rFonts w:hint="eastAsia"/>
                  <w:sz w:val="16"/>
                  <w:szCs w:val="16"/>
                </w:rPr>
                <w:t>役職なし</w:t>
              </w:r>
            </w:ins>
          </w:p>
        </w:tc>
      </w:tr>
      <w:tr w:rsidR="001D30BD" w:rsidRPr="00C41465" w14:paraId="226B6D4D" w14:textId="77777777" w:rsidTr="00735903">
        <w:trPr>
          <w:trHeight w:val="282"/>
          <w:jc w:val="center"/>
          <w:ins w:id="1033" w:author="犬伏" w:date="2025-06-16T08:45:00Z"/>
        </w:trPr>
        <w:tc>
          <w:tcPr>
            <w:tcW w:w="860" w:type="dxa"/>
            <w:vMerge/>
          </w:tcPr>
          <w:p w14:paraId="1598AA9B" w14:textId="77777777" w:rsidR="001D30BD" w:rsidRPr="00DA105A" w:rsidRDefault="001D30BD" w:rsidP="001D30BD">
            <w:pPr>
              <w:spacing w:line="240" w:lineRule="exact"/>
              <w:jc w:val="center"/>
              <w:rPr>
                <w:ins w:id="1034" w:author="犬伏" w:date="2025-06-16T08:45:00Z"/>
                <w:sz w:val="16"/>
                <w:szCs w:val="16"/>
              </w:rPr>
            </w:pPr>
          </w:p>
        </w:tc>
        <w:tc>
          <w:tcPr>
            <w:tcW w:w="3166" w:type="dxa"/>
            <w:gridSpan w:val="2"/>
            <w:vMerge/>
            <w:vAlign w:val="center"/>
          </w:tcPr>
          <w:p w14:paraId="1CD5C96A" w14:textId="77777777" w:rsidR="001D30BD" w:rsidRPr="00DA105A" w:rsidRDefault="001D30BD" w:rsidP="001D30BD">
            <w:pPr>
              <w:spacing w:line="240" w:lineRule="exact"/>
              <w:jc w:val="center"/>
              <w:rPr>
                <w:ins w:id="1035" w:author="犬伏" w:date="2025-06-16T08:45:00Z"/>
                <w:sz w:val="16"/>
                <w:szCs w:val="16"/>
              </w:rPr>
            </w:pPr>
          </w:p>
        </w:tc>
        <w:tc>
          <w:tcPr>
            <w:tcW w:w="6601" w:type="dxa"/>
            <w:gridSpan w:val="8"/>
          </w:tcPr>
          <w:p w14:paraId="509C9776" w14:textId="77777777" w:rsidR="001D30BD" w:rsidRPr="0036686B" w:rsidRDefault="001D30BD" w:rsidP="001D30BD">
            <w:pPr>
              <w:spacing w:line="240" w:lineRule="exact"/>
              <w:rPr>
                <w:ins w:id="1036" w:author="犬伏" w:date="2025-06-16T08:45:00Z"/>
                <w:sz w:val="16"/>
                <w:szCs w:val="16"/>
              </w:rPr>
            </w:pPr>
            <w:ins w:id="1037" w:author="犬伏" w:date="2025-06-16T08:45:00Z">
              <w:r w:rsidRPr="00DA105A">
                <w:rPr>
                  <w:rFonts w:hint="eastAsia"/>
                  <w:sz w:val="16"/>
                  <w:szCs w:val="16"/>
                </w:rPr>
                <w:t>（詳細）</w:t>
              </w:r>
            </w:ins>
          </w:p>
        </w:tc>
      </w:tr>
      <w:tr w:rsidR="001D30BD" w:rsidRPr="00C41465" w14:paraId="1BD3C3DD" w14:textId="77777777" w:rsidTr="00735903">
        <w:trPr>
          <w:trHeight w:val="202"/>
          <w:jc w:val="center"/>
          <w:ins w:id="1038" w:author="犬伏" w:date="2025-06-16T08:45:00Z"/>
        </w:trPr>
        <w:tc>
          <w:tcPr>
            <w:tcW w:w="860" w:type="dxa"/>
            <w:vMerge/>
          </w:tcPr>
          <w:p w14:paraId="0E4CD7E0" w14:textId="77777777" w:rsidR="001D30BD" w:rsidRPr="00DA105A" w:rsidRDefault="001D30BD" w:rsidP="001D30BD">
            <w:pPr>
              <w:spacing w:line="240" w:lineRule="exact"/>
              <w:jc w:val="center"/>
              <w:rPr>
                <w:ins w:id="1039" w:author="犬伏" w:date="2025-06-16T08:45:00Z"/>
                <w:sz w:val="16"/>
                <w:szCs w:val="16"/>
              </w:rPr>
            </w:pPr>
          </w:p>
        </w:tc>
        <w:tc>
          <w:tcPr>
            <w:tcW w:w="1572" w:type="dxa"/>
          </w:tcPr>
          <w:p w14:paraId="350268FE" w14:textId="77777777" w:rsidR="001D30BD" w:rsidRPr="00DA105A" w:rsidRDefault="001D30BD" w:rsidP="001D30BD">
            <w:pPr>
              <w:spacing w:line="240" w:lineRule="exact"/>
              <w:jc w:val="center"/>
              <w:rPr>
                <w:ins w:id="1040" w:author="犬伏" w:date="2025-06-16T08:45:00Z"/>
                <w:sz w:val="16"/>
                <w:szCs w:val="16"/>
              </w:rPr>
            </w:pPr>
            <w:ins w:id="1041" w:author="犬伏" w:date="2025-06-16T08:45:00Z">
              <w:r w:rsidRPr="00DA105A">
                <w:rPr>
                  <w:rFonts w:hint="eastAsia"/>
                  <w:sz w:val="16"/>
                  <w:szCs w:val="16"/>
                </w:rPr>
                <w:t>派遣期間</w:t>
              </w:r>
            </w:ins>
          </w:p>
        </w:tc>
        <w:tc>
          <w:tcPr>
            <w:tcW w:w="4481" w:type="dxa"/>
            <w:gridSpan w:val="6"/>
            <w:vAlign w:val="center"/>
          </w:tcPr>
          <w:p w14:paraId="3882B017" w14:textId="77777777" w:rsidR="001D30BD" w:rsidRDefault="001D30BD" w:rsidP="001D30BD">
            <w:pPr>
              <w:spacing w:line="240" w:lineRule="exact"/>
              <w:rPr>
                <w:ins w:id="1042" w:author="犬伏" w:date="2025-06-16T08:45:00Z"/>
                <w:sz w:val="16"/>
                <w:szCs w:val="16"/>
              </w:rPr>
            </w:pPr>
            <w:ins w:id="1043" w:author="犬伏" w:date="2025-06-16T08:45:00Z">
              <w:r w:rsidRPr="00DA105A">
                <w:rPr>
                  <w:rFonts w:hint="eastAsia"/>
                  <w:sz w:val="16"/>
                  <w:szCs w:val="16"/>
                </w:rPr>
                <w:t>令和</w:t>
              </w:r>
              <w:r>
                <w:rPr>
                  <w:rFonts w:hint="eastAsia"/>
                  <w:sz w:val="16"/>
                  <w:szCs w:val="16"/>
                </w:rPr>
                <w:t>７</w:t>
              </w:r>
              <w:r w:rsidRPr="00DA105A">
                <w:rPr>
                  <w:rFonts w:hint="eastAsia"/>
                  <w:sz w:val="16"/>
                  <w:szCs w:val="16"/>
                </w:rPr>
                <w:t>年</w:t>
              </w:r>
              <w:r>
                <w:rPr>
                  <w:rFonts w:hint="eastAsia"/>
                  <w:sz w:val="16"/>
                  <w:szCs w:val="16"/>
                </w:rPr>
                <w:t>1</w:t>
              </w:r>
              <w:r>
                <w:rPr>
                  <w:sz w:val="16"/>
                  <w:szCs w:val="16"/>
                </w:rPr>
                <w:t>0</w:t>
              </w:r>
              <w:r w:rsidRPr="00DA105A">
                <w:rPr>
                  <w:rFonts w:hint="eastAsia"/>
                  <w:sz w:val="16"/>
                  <w:szCs w:val="16"/>
                </w:rPr>
                <w:t>月</w:t>
              </w:r>
              <w:r>
                <w:rPr>
                  <w:rFonts w:hint="eastAsia"/>
                  <w:sz w:val="16"/>
                  <w:szCs w:val="16"/>
                </w:rPr>
                <w:t>１</w:t>
              </w:r>
              <w:r w:rsidRPr="00DA105A">
                <w:rPr>
                  <w:rFonts w:hint="eastAsia"/>
                  <w:sz w:val="16"/>
                  <w:szCs w:val="16"/>
                </w:rPr>
                <w:t>日～令和</w:t>
              </w:r>
              <w:r>
                <w:rPr>
                  <w:rFonts w:hint="eastAsia"/>
                  <w:sz w:val="16"/>
                  <w:szCs w:val="16"/>
                </w:rPr>
                <w:t>８</w:t>
              </w:r>
              <w:r w:rsidRPr="00DA105A">
                <w:rPr>
                  <w:rFonts w:hint="eastAsia"/>
                  <w:sz w:val="16"/>
                  <w:szCs w:val="16"/>
                </w:rPr>
                <w:t>年</w:t>
              </w:r>
              <w:r>
                <w:rPr>
                  <w:rFonts w:hint="eastAsia"/>
                  <w:sz w:val="16"/>
                  <w:szCs w:val="16"/>
                </w:rPr>
                <w:t>９</w:t>
              </w:r>
              <w:r w:rsidRPr="00DA105A">
                <w:rPr>
                  <w:rFonts w:hint="eastAsia"/>
                  <w:sz w:val="16"/>
                  <w:szCs w:val="16"/>
                </w:rPr>
                <w:t>月</w:t>
              </w:r>
              <w:r>
                <w:rPr>
                  <w:rFonts w:hint="eastAsia"/>
                  <w:sz w:val="16"/>
                  <w:szCs w:val="16"/>
                </w:rPr>
                <w:t>3</w:t>
              </w:r>
              <w:r>
                <w:rPr>
                  <w:sz w:val="16"/>
                  <w:szCs w:val="16"/>
                </w:rPr>
                <w:t>0</w:t>
              </w:r>
              <w:r w:rsidRPr="00DA105A">
                <w:rPr>
                  <w:rFonts w:hint="eastAsia"/>
                  <w:sz w:val="16"/>
                  <w:szCs w:val="16"/>
                </w:rPr>
                <w:t xml:space="preserve">日　　</w:t>
              </w:r>
            </w:ins>
          </w:p>
          <w:p w14:paraId="08AA37B4" w14:textId="77777777" w:rsidR="001D30BD" w:rsidRPr="004567C8" w:rsidRDefault="001D30BD" w:rsidP="001D30BD">
            <w:pPr>
              <w:spacing w:line="240" w:lineRule="exact"/>
              <w:rPr>
                <w:ins w:id="1044" w:author="犬伏" w:date="2025-06-16T08:45:00Z"/>
                <w:sz w:val="16"/>
                <w:szCs w:val="16"/>
              </w:rPr>
            </w:pPr>
            <w:ins w:id="1045" w:author="犬伏" w:date="2025-06-16T08:45:00Z">
              <w:r w:rsidRPr="004567C8">
                <w:rPr>
                  <w:rFonts w:hint="eastAsia"/>
                  <w:sz w:val="16"/>
                  <w:szCs w:val="16"/>
                </w:rPr>
                <w:t>債務負担による複数年契約とする。そのため、契約締結の翌</w:t>
              </w:r>
            </w:ins>
          </w:p>
          <w:p w14:paraId="0527A399" w14:textId="77777777" w:rsidR="001D30BD" w:rsidRPr="004567C8" w:rsidRDefault="001D30BD" w:rsidP="001D30BD">
            <w:pPr>
              <w:spacing w:line="240" w:lineRule="exact"/>
              <w:rPr>
                <w:ins w:id="1046" w:author="犬伏" w:date="2025-06-16T08:45:00Z"/>
                <w:sz w:val="16"/>
                <w:szCs w:val="16"/>
              </w:rPr>
            </w:pPr>
            <w:ins w:id="1047" w:author="犬伏" w:date="2025-06-16T08:45:00Z">
              <w:r w:rsidRPr="004567C8">
                <w:rPr>
                  <w:rFonts w:hint="eastAsia"/>
                  <w:sz w:val="16"/>
                  <w:szCs w:val="16"/>
                </w:rPr>
                <w:t>年度以降において当該契約にかかる予算の減額又は削除が</w:t>
              </w:r>
            </w:ins>
          </w:p>
          <w:p w14:paraId="5CBBE8B1" w14:textId="77777777" w:rsidR="001D30BD" w:rsidRPr="004567C8" w:rsidRDefault="001D30BD" w:rsidP="001D30BD">
            <w:pPr>
              <w:spacing w:line="240" w:lineRule="exact"/>
              <w:rPr>
                <w:ins w:id="1048" w:author="犬伏" w:date="2025-06-16T08:45:00Z"/>
                <w:sz w:val="16"/>
                <w:szCs w:val="16"/>
              </w:rPr>
            </w:pPr>
            <w:ins w:id="1049" w:author="犬伏" w:date="2025-06-16T08:45:00Z">
              <w:r w:rsidRPr="004567C8">
                <w:rPr>
                  <w:rFonts w:hint="eastAsia"/>
                  <w:sz w:val="16"/>
                  <w:szCs w:val="16"/>
                </w:rPr>
                <w:t>あった場合、本市は違約金、損害賠償金を支払うことなく当</w:t>
              </w:r>
            </w:ins>
          </w:p>
          <w:p w14:paraId="2FDAAC69" w14:textId="77777777" w:rsidR="001D30BD" w:rsidRPr="00DA105A" w:rsidRDefault="001D30BD" w:rsidP="001D30BD">
            <w:pPr>
              <w:spacing w:line="240" w:lineRule="exact"/>
              <w:rPr>
                <w:ins w:id="1050" w:author="犬伏" w:date="2025-06-16T08:45:00Z"/>
                <w:sz w:val="16"/>
                <w:szCs w:val="16"/>
              </w:rPr>
            </w:pPr>
            <w:ins w:id="1051" w:author="犬伏" w:date="2025-06-16T08:45:00Z">
              <w:r w:rsidRPr="004567C8">
                <w:rPr>
                  <w:rFonts w:hint="eastAsia"/>
                  <w:sz w:val="16"/>
                  <w:szCs w:val="16"/>
                </w:rPr>
                <w:t>該契約を変更又は解除することができる。</w:t>
              </w:r>
              <w:r w:rsidRPr="00DA105A">
                <w:rPr>
                  <w:rFonts w:hint="eastAsia"/>
                  <w:sz w:val="16"/>
                  <w:szCs w:val="16"/>
                </w:rPr>
                <w:t xml:space="preserve">　</w:t>
              </w:r>
            </w:ins>
          </w:p>
        </w:tc>
        <w:tc>
          <w:tcPr>
            <w:tcW w:w="1108" w:type="dxa"/>
            <w:gridSpan w:val="2"/>
            <w:vAlign w:val="center"/>
          </w:tcPr>
          <w:p w14:paraId="73151760" w14:textId="77777777" w:rsidR="001D30BD" w:rsidRPr="00DA105A" w:rsidRDefault="001D30BD" w:rsidP="001D30BD">
            <w:pPr>
              <w:spacing w:line="240" w:lineRule="exact"/>
              <w:rPr>
                <w:ins w:id="1052" w:author="犬伏" w:date="2025-06-16T08:45:00Z"/>
                <w:sz w:val="16"/>
                <w:szCs w:val="16"/>
              </w:rPr>
            </w:pPr>
            <w:ins w:id="1053" w:author="犬伏" w:date="2025-06-16T08:45:00Z">
              <w:r w:rsidRPr="00DA105A">
                <w:rPr>
                  <w:rFonts w:hint="eastAsia"/>
                  <w:sz w:val="16"/>
                  <w:szCs w:val="16"/>
                </w:rPr>
                <w:t xml:space="preserve">派遣人数　</w:t>
              </w:r>
            </w:ins>
          </w:p>
        </w:tc>
        <w:tc>
          <w:tcPr>
            <w:tcW w:w="2606" w:type="dxa"/>
            <w:vAlign w:val="center"/>
          </w:tcPr>
          <w:p w14:paraId="0B2EB8E9" w14:textId="77777777" w:rsidR="001D30BD" w:rsidRPr="00C87866" w:rsidRDefault="001D30BD" w:rsidP="001D30BD">
            <w:pPr>
              <w:spacing w:line="240" w:lineRule="exact"/>
              <w:rPr>
                <w:ins w:id="1054" w:author="犬伏" w:date="2025-06-16T08:45:00Z"/>
                <w:sz w:val="16"/>
                <w:szCs w:val="16"/>
              </w:rPr>
            </w:pPr>
            <w:ins w:id="1055" w:author="犬伏" w:date="2025-06-16T08:45:00Z">
              <w:r>
                <w:rPr>
                  <w:rFonts w:hint="eastAsia"/>
                  <w:sz w:val="16"/>
                  <w:szCs w:val="16"/>
                </w:rPr>
                <w:t>詳細は</w:t>
              </w:r>
              <w:r w:rsidRPr="00403DE0">
                <w:rPr>
                  <w:rFonts w:hint="eastAsia"/>
                  <w:sz w:val="16"/>
                  <w:szCs w:val="16"/>
                </w:rPr>
                <w:t>別添仕様書の通り</w:t>
              </w:r>
              <w:r w:rsidRPr="00C87866">
                <w:rPr>
                  <w:rFonts w:hint="eastAsia"/>
                  <w:sz w:val="16"/>
                  <w:szCs w:val="16"/>
                </w:rPr>
                <w:t>。</w:t>
              </w:r>
              <w:r w:rsidRPr="00403DE0">
                <w:rPr>
                  <w:rFonts w:hint="eastAsia"/>
                  <w:sz w:val="16"/>
                  <w:szCs w:val="16"/>
                </w:rPr>
                <w:t xml:space="preserve">　</w:t>
              </w:r>
            </w:ins>
          </w:p>
          <w:p w14:paraId="1A788003" w14:textId="77777777" w:rsidR="001D30BD" w:rsidRPr="00DA105A" w:rsidRDefault="001D30BD" w:rsidP="001D30BD">
            <w:pPr>
              <w:spacing w:line="240" w:lineRule="exact"/>
              <w:rPr>
                <w:ins w:id="1056" w:author="犬伏" w:date="2025-06-16T08:45:00Z"/>
                <w:sz w:val="16"/>
                <w:szCs w:val="16"/>
              </w:rPr>
            </w:pPr>
            <w:ins w:id="1057" w:author="犬伏" w:date="2025-06-16T08:45:00Z">
              <w:r w:rsidRPr="00403DE0">
                <w:rPr>
                  <w:rFonts w:hint="eastAsia"/>
                  <w:sz w:val="16"/>
                  <w:szCs w:val="16"/>
                </w:rPr>
                <w:t>なお、具体的な人数については隔月ごとに協議すること。</w:t>
              </w:r>
            </w:ins>
          </w:p>
        </w:tc>
      </w:tr>
      <w:tr w:rsidR="001D30BD" w:rsidRPr="00C41465" w14:paraId="526C936E" w14:textId="77777777" w:rsidTr="00735903">
        <w:trPr>
          <w:trHeight w:val="214"/>
          <w:jc w:val="center"/>
          <w:ins w:id="1058" w:author="犬伏" w:date="2025-06-16T08:45:00Z"/>
        </w:trPr>
        <w:tc>
          <w:tcPr>
            <w:tcW w:w="860" w:type="dxa"/>
            <w:vMerge/>
          </w:tcPr>
          <w:p w14:paraId="260DC7C8" w14:textId="77777777" w:rsidR="001D30BD" w:rsidRPr="00DA105A" w:rsidRDefault="001D30BD" w:rsidP="001D30BD">
            <w:pPr>
              <w:spacing w:line="240" w:lineRule="exact"/>
              <w:jc w:val="center"/>
              <w:rPr>
                <w:ins w:id="1059" w:author="犬伏" w:date="2025-06-16T08:45:00Z"/>
                <w:sz w:val="16"/>
                <w:szCs w:val="16"/>
              </w:rPr>
            </w:pPr>
          </w:p>
        </w:tc>
        <w:tc>
          <w:tcPr>
            <w:tcW w:w="1572" w:type="dxa"/>
          </w:tcPr>
          <w:p w14:paraId="79B61CF8" w14:textId="77777777" w:rsidR="001D30BD" w:rsidRPr="00DA105A" w:rsidRDefault="001D30BD" w:rsidP="001D30BD">
            <w:pPr>
              <w:spacing w:line="240" w:lineRule="exact"/>
              <w:jc w:val="center"/>
              <w:rPr>
                <w:ins w:id="1060" w:author="犬伏" w:date="2025-06-16T08:45:00Z"/>
                <w:sz w:val="16"/>
                <w:szCs w:val="16"/>
              </w:rPr>
            </w:pPr>
            <w:ins w:id="1061" w:author="犬伏" w:date="2025-06-16T08:45:00Z">
              <w:r w:rsidRPr="00DA105A">
                <w:rPr>
                  <w:rFonts w:hint="eastAsia"/>
                  <w:sz w:val="16"/>
                  <w:szCs w:val="16"/>
                </w:rPr>
                <w:t>就業日</w:t>
              </w:r>
            </w:ins>
          </w:p>
        </w:tc>
        <w:tc>
          <w:tcPr>
            <w:tcW w:w="8195" w:type="dxa"/>
            <w:gridSpan w:val="9"/>
            <w:vAlign w:val="center"/>
          </w:tcPr>
          <w:p w14:paraId="5A8243B6" w14:textId="77777777" w:rsidR="001D30BD" w:rsidRPr="00DA105A" w:rsidRDefault="001D30BD" w:rsidP="001D30BD">
            <w:pPr>
              <w:spacing w:line="240" w:lineRule="exact"/>
              <w:rPr>
                <w:ins w:id="1062" w:author="犬伏" w:date="2025-06-16T08:45:00Z"/>
                <w:sz w:val="16"/>
                <w:szCs w:val="16"/>
              </w:rPr>
            </w:pPr>
            <w:ins w:id="1063" w:author="犬伏" w:date="2025-06-16T08:45:00Z">
              <w:r w:rsidRPr="00DA105A">
                <w:rPr>
                  <w:rFonts w:hint="eastAsia"/>
                  <w:sz w:val="16"/>
                  <w:szCs w:val="16"/>
                </w:rPr>
                <w:t>月～金曜日</w:t>
              </w:r>
            </w:ins>
          </w:p>
        </w:tc>
      </w:tr>
      <w:tr w:rsidR="001D30BD" w:rsidRPr="00C41465" w14:paraId="5A735244" w14:textId="77777777" w:rsidTr="00735903">
        <w:trPr>
          <w:trHeight w:val="214"/>
          <w:jc w:val="center"/>
          <w:ins w:id="1064" w:author="犬伏" w:date="2025-06-16T08:45:00Z"/>
        </w:trPr>
        <w:tc>
          <w:tcPr>
            <w:tcW w:w="860" w:type="dxa"/>
            <w:vMerge/>
          </w:tcPr>
          <w:p w14:paraId="2A60B589" w14:textId="77777777" w:rsidR="001D30BD" w:rsidRPr="00DA105A" w:rsidRDefault="001D30BD" w:rsidP="001D30BD">
            <w:pPr>
              <w:spacing w:line="240" w:lineRule="exact"/>
              <w:jc w:val="center"/>
              <w:rPr>
                <w:ins w:id="1065" w:author="犬伏" w:date="2025-06-16T08:45:00Z"/>
                <w:sz w:val="16"/>
                <w:szCs w:val="16"/>
              </w:rPr>
            </w:pPr>
          </w:p>
        </w:tc>
        <w:tc>
          <w:tcPr>
            <w:tcW w:w="1572" w:type="dxa"/>
            <w:vMerge w:val="restart"/>
            <w:vAlign w:val="center"/>
          </w:tcPr>
          <w:p w14:paraId="5B2102B0" w14:textId="77777777" w:rsidR="001D30BD" w:rsidRPr="00DA105A" w:rsidRDefault="001D30BD" w:rsidP="001D30BD">
            <w:pPr>
              <w:spacing w:line="240" w:lineRule="exact"/>
              <w:jc w:val="center"/>
              <w:rPr>
                <w:ins w:id="1066" w:author="犬伏" w:date="2025-06-16T08:45:00Z"/>
                <w:sz w:val="16"/>
                <w:szCs w:val="16"/>
              </w:rPr>
            </w:pPr>
            <w:ins w:id="1067" w:author="犬伏" w:date="2025-06-16T08:45:00Z">
              <w:r w:rsidRPr="00DA105A">
                <w:rPr>
                  <w:rFonts w:hint="eastAsia"/>
                  <w:sz w:val="16"/>
                  <w:szCs w:val="16"/>
                </w:rPr>
                <w:t>就業時間</w:t>
              </w:r>
            </w:ins>
          </w:p>
        </w:tc>
        <w:tc>
          <w:tcPr>
            <w:tcW w:w="8195" w:type="dxa"/>
            <w:gridSpan w:val="9"/>
            <w:vAlign w:val="center"/>
          </w:tcPr>
          <w:p w14:paraId="1C710370" w14:textId="77777777" w:rsidR="001D30BD" w:rsidRDefault="001D30BD" w:rsidP="001D30BD">
            <w:pPr>
              <w:spacing w:line="240" w:lineRule="exact"/>
              <w:rPr>
                <w:ins w:id="1068" w:author="犬伏" w:date="2025-06-16T08:45:00Z"/>
                <w:sz w:val="16"/>
                <w:szCs w:val="16"/>
              </w:rPr>
            </w:pPr>
            <w:ins w:id="1069" w:author="犬伏" w:date="2025-06-16T08:45:00Z">
              <w:r w:rsidRPr="00DA105A">
                <w:rPr>
                  <w:rFonts w:hint="eastAsia"/>
                  <w:sz w:val="16"/>
                  <w:szCs w:val="16"/>
                </w:rPr>
                <w:t>（就業時間）</w:t>
              </w:r>
              <w:r w:rsidRPr="00DA105A">
                <w:rPr>
                  <w:sz w:val="16"/>
                  <w:szCs w:val="16"/>
                </w:rPr>
                <w:t>8：45～17：30　　7時間45分</w:t>
              </w:r>
            </w:ins>
          </w:p>
          <w:p w14:paraId="369DAFF0" w14:textId="77777777" w:rsidR="001D30BD" w:rsidRPr="00DA105A" w:rsidRDefault="001D30BD" w:rsidP="001D30BD">
            <w:pPr>
              <w:spacing w:line="240" w:lineRule="exact"/>
              <w:ind w:firstLineChars="50" w:firstLine="78"/>
              <w:rPr>
                <w:ins w:id="1070" w:author="犬伏" w:date="2025-06-16T08:45:00Z"/>
                <w:sz w:val="16"/>
                <w:szCs w:val="16"/>
              </w:rPr>
            </w:pPr>
            <w:ins w:id="1071" w:author="犬伏" w:date="2025-06-16T08:45:00Z">
              <w:r w:rsidRPr="00D7476D">
                <w:rPr>
                  <w:rFonts w:hint="eastAsia"/>
                  <w:sz w:val="16"/>
                  <w:szCs w:val="16"/>
                </w:rPr>
                <w:t>なお庁舎の開庁・閉庁時間と合わせて、契約期間中に勤務時間が変更となる可能性がある。</w:t>
              </w:r>
            </w:ins>
          </w:p>
        </w:tc>
      </w:tr>
      <w:tr w:rsidR="001D30BD" w:rsidRPr="00C41465" w14:paraId="6F4066F5" w14:textId="77777777" w:rsidTr="00735903">
        <w:trPr>
          <w:trHeight w:val="202"/>
          <w:jc w:val="center"/>
          <w:ins w:id="1072" w:author="犬伏" w:date="2025-06-16T08:45:00Z"/>
        </w:trPr>
        <w:tc>
          <w:tcPr>
            <w:tcW w:w="860" w:type="dxa"/>
            <w:vMerge/>
          </w:tcPr>
          <w:p w14:paraId="1527F0DE" w14:textId="77777777" w:rsidR="001D30BD" w:rsidRPr="00DA105A" w:rsidRDefault="001D30BD" w:rsidP="001D30BD">
            <w:pPr>
              <w:spacing w:line="240" w:lineRule="exact"/>
              <w:jc w:val="center"/>
              <w:rPr>
                <w:ins w:id="1073" w:author="犬伏" w:date="2025-06-16T08:45:00Z"/>
                <w:sz w:val="16"/>
                <w:szCs w:val="16"/>
              </w:rPr>
            </w:pPr>
          </w:p>
        </w:tc>
        <w:tc>
          <w:tcPr>
            <w:tcW w:w="1572" w:type="dxa"/>
            <w:vMerge/>
          </w:tcPr>
          <w:p w14:paraId="38503949" w14:textId="77777777" w:rsidR="001D30BD" w:rsidRPr="00DA105A" w:rsidRDefault="001D30BD" w:rsidP="001D30BD">
            <w:pPr>
              <w:spacing w:line="240" w:lineRule="exact"/>
              <w:jc w:val="center"/>
              <w:rPr>
                <w:ins w:id="1074" w:author="犬伏" w:date="2025-06-16T08:45:00Z"/>
                <w:sz w:val="16"/>
                <w:szCs w:val="16"/>
              </w:rPr>
            </w:pPr>
          </w:p>
        </w:tc>
        <w:tc>
          <w:tcPr>
            <w:tcW w:w="8195" w:type="dxa"/>
            <w:gridSpan w:val="9"/>
            <w:vAlign w:val="center"/>
          </w:tcPr>
          <w:p w14:paraId="78B267AE" w14:textId="15FA88A6" w:rsidR="001D30BD" w:rsidRPr="00DA105A" w:rsidRDefault="001D30BD" w:rsidP="001D30BD">
            <w:pPr>
              <w:spacing w:line="240" w:lineRule="exact"/>
              <w:rPr>
                <w:ins w:id="1075" w:author="犬伏" w:date="2025-06-16T08:45:00Z"/>
                <w:sz w:val="16"/>
                <w:szCs w:val="16"/>
              </w:rPr>
            </w:pPr>
            <w:ins w:id="1076" w:author="犬伏" w:date="2025-06-16T08:57:00Z">
              <w:r w:rsidRPr="00375ED2">
                <w:rPr>
                  <w:rFonts w:hint="eastAsia"/>
                  <w:sz w:val="16"/>
                  <w:szCs w:val="16"/>
                </w:rPr>
                <w:t>（休憩時間）</w:t>
              </w:r>
              <w:r w:rsidRPr="003C5DAE">
                <w:rPr>
                  <w:sz w:val="16"/>
                  <w:szCs w:val="16"/>
                </w:rPr>
                <w:t>1時間</w:t>
              </w:r>
              <w:r w:rsidRPr="003C5DAE">
                <w:rPr>
                  <w:rFonts w:hint="eastAsia"/>
                  <w:sz w:val="16"/>
                  <w:szCs w:val="16"/>
                </w:rPr>
                <w:t xml:space="preserve">　　詳細は別添仕様書のとおり</w:t>
              </w:r>
            </w:ins>
          </w:p>
        </w:tc>
      </w:tr>
      <w:tr w:rsidR="001D30BD" w:rsidRPr="00C41465" w14:paraId="2FF5ED6F" w14:textId="77777777" w:rsidTr="00735903">
        <w:trPr>
          <w:trHeight w:val="662"/>
          <w:jc w:val="center"/>
          <w:ins w:id="1077" w:author="犬伏" w:date="2025-06-16T08:45:00Z"/>
        </w:trPr>
        <w:tc>
          <w:tcPr>
            <w:tcW w:w="860" w:type="dxa"/>
            <w:vMerge/>
          </w:tcPr>
          <w:p w14:paraId="14BAC2D0" w14:textId="77777777" w:rsidR="001D30BD" w:rsidRPr="00DA105A" w:rsidRDefault="001D30BD" w:rsidP="001D30BD">
            <w:pPr>
              <w:spacing w:line="240" w:lineRule="exact"/>
              <w:jc w:val="center"/>
              <w:rPr>
                <w:ins w:id="1078" w:author="犬伏" w:date="2025-06-16T08:45:00Z"/>
                <w:sz w:val="16"/>
                <w:szCs w:val="16"/>
              </w:rPr>
            </w:pPr>
          </w:p>
        </w:tc>
        <w:tc>
          <w:tcPr>
            <w:tcW w:w="1572" w:type="dxa"/>
            <w:vAlign w:val="center"/>
          </w:tcPr>
          <w:p w14:paraId="5BD05823" w14:textId="77777777" w:rsidR="001D30BD" w:rsidRPr="00DA105A" w:rsidRDefault="001D30BD" w:rsidP="001D30BD">
            <w:pPr>
              <w:spacing w:line="240" w:lineRule="exact"/>
              <w:jc w:val="center"/>
              <w:rPr>
                <w:ins w:id="1079" w:author="犬伏" w:date="2025-06-16T08:45:00Z"/>
                <w:sz w:val="16"/>
                <w:szCs w:val="16"/>
              </w:rPr>
            </w:pPr>
            <w:ins w:id="1080" w:author="犬伏" w:date="2025-06-16T08:45:00Z">
              <w:r w:rsidRPr="00DA105A">
                <w:rPr>
                  <w:rFonts w:hint="eastAsia"/>
                  <w:sz w:val="16"/>
                  <w:szCs w:val="16"/>
                </w:rPr>
                <w:t>時間外・休日労働</w:t>
              </w:r>
            </w:ins>
          </w:p>
        </w:tc>
        <w:tc>
          <w:tcPr>
            <w:tcW w:w="8195" w:type="dxa"/>
            <w:gridSpan w:val="9"/>
            <w:vAlign w:val="center"/>
          </w:tcPr>
          <w:p w14:paraId="62D227DB" w14:textId="77777777" w:rsidR="001D30BD" w:rsidRPr="00DA105A" w:rsidRDefault="001D30BD" w:rsidP="001D30BD">
            <w:pPr>
              <w:spacing w:line="240" w:lineRule="exact"/>
              <w:rPr>
                <w:ins w:id="1081" w:author="犬伏" w:date="2025-06-16T08:45:00Z"/>
                <w:sz w:val="16"/>
                <w:szCs w:val="16"/>
              </w:rPr>
            </w:pPr>
            <w:ins w:id="1082" w:author="犬伏" w:date="2025-06-16T08:45:00Z">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ins>
          </w:p>
          <w:p w14:paraId="334FE10A" w14:textId="77777777" w:rsidR="001D30BD" w:rsidRPr="00DA105A" w:rsidRDefault="001D30BD" w:rsidP="001D30BD">
            <w:pPr>
              <w:spacing w:line="240" w:lineRule="exact"/>
              <w:rPr>
                <w:ins w:id="1083" w:author="犬伏" w:date="2025-06-16T08:45:00Z"/>
                <w:sz w:val="16"/>
                <w:szCs w:val="16"/>
              </w:rPr>
            </w:pPr>
            <w:ins w:id="1084" w:author="犬伏" w:date="2025-06-16T08:45:00Z">
              <w:r w:rsidRPr="00DA105A">
                <w:rPr>
                  <w:rFonts w:hint="eastAsia"/>
                  <w:sz w:val="16"/>
                  <w:szCs w:val="16"/>
                </w:rPr>
                <w:t>就業時間外の労働は１日</w:t>
              </w:r>
              <w:r>
                <w:rPr>
                  <w:rFonts w:hint="eastAsia"/>
                  <w:sz w:val="16"/>
                  <w:szCs w:val="16"/>
                </w:rPr>
                <w:t>５</w:t>
              </w:r>
              <w:r w:rsidRPr="00DA105A">
                <w:rPr>
                  <w:rFonts w:hint="eastAsia"/>
                  <w:sz w:val="16"/>
                  <w:szCs w:val="16"/>
                </w:rPr>
                <w:t>時間、１か月</w:t>
              </w:r>
              <w:r>
                <w:rPr>
                  <w:rFonts w:hint="eastAsia"/>
                  <w:sz w:val="16"/>
                  <w:szCs w:val="16"/>
                </w:rPr>
                <w:t>4</w:t>
              </w:r>
              <w:r>
                <w:rPr>
                  <w:sz w:val="16"/>
                  <w:szCs w:val="16"/>
                </w:rPr>
                <w:t>5</w:t>
              </w:r>
              <w:r w:rsidRPr="00DA105A">
                <w:rPr>
                  <w:rFonts w:hint="eastAsia"/>
                  <w:sz w:val="16"/>
                  <w:szCs w:val="16"/>
                </w:rPr>
                <w:t>時間、１年</w:t>
              </w:r>
              <w:r>
                <w:rPr>
                  <w:rFonts w:hint="eastAsia"/>
                  <w:sz w:val="16"/>
                  <w:szCs w:val="16"/>
                </w:rPr>
                <w:t>3</w:t>
              </w:r>
              <w:r>
                <w:rPr>
                  <w:sz w:val="16"/>
                  <w:szCs w:val="16"/>
                </w:rPr>
                <w:t>60</w:t>
              </w:r>
              <w:r w:rsidRPr="00DA105A">
                <w:rPr>
                  <w:rFonts w:hint="eastAsia"/>
                  <w:sz w:val="16"/>
                  <w:szCs w:val="16"/>
                </w:rPr>
                <w:t>時間の範囲内</w:t>
              </w:r>
            </w:ins>
          </w:p>
          <w:p w14:paraId="1A79065D" w14:textId="77777777" w:rsidR="001D30BD" w:rsidRPr="00DA105A" w:rsidRDefault="001D30BD" w:rsidP="001D30BD">
            <w:pPr>
              <w:spacing w:line="240" w:lineRule="exact"/>
              <w:rPr>
                <w:ins w:id="1085" w:author="犬伏" w:date="2025-06-16T08:45:00Z"/>
                <w:sz w:val="16"/>
                <w:szCs w:val="16"/>
              </w:rPr>
            </w:pPr>
            <w:ins w:id="1086" w:author="犬伏" w:date="2025-06-16T08:45:00Z">
              <w:r w:rsidRPr="00DA105A">
                <w:rPr>
                  <w:rFonts w:hint="eastAsia"/>
                  <w:sz w:val="16"/>
                  <w:szCs w:val="16"/>
                </w:rPr>
                <w:t>法定休日の勤務は１か月</w:t>
              </w:r>
              <w:r>
                <w:rPr>
                  <w:rFonts w:hint="eastAsia"/>
                  <w:sz w:val="16"/>
                  <w:szCs w:val="16"/>
                </w:rPr>
                <w:t>２</w:t>
              </w:r>
              <w:r w:rsidRPr="00DA105A">
                <w:rPr>
                  <w:rFonts w:hint="eastAsia"/>
                  <w:sz w:val="16"/>
                  <w:szCs w:val="16"/>
                </w:rPr>
                <w:t>日の範囲内</w:t>
              </w:r>
            </w:ins>
          </w:p>
        </w:tc>
      </w:tr>
      <w:tr w:rsidR="001D30BD" w:rsidRPr="00C41465" w14:paraId="7D526E23" w14:textId="77777777" w:rsidTr="00735903">
        <w:trPr>
          <w:trHeight w:val="807"/>
          <w:jc w:val="center"/>
          <w:ins w:id="1087" w:author="犬伏" w:date="2025-06-16T08:45:00Z"/>
        </w:trPr>
        <w:tc>
          <w:tcPr>
            <w:tcW w:w="860" w:type="dxa"/>
            <w:vMerge/>
          </w:tcPr>
          <w:p w14:paraId="08A29864" w14:textId="77777777" w:rsidR="001D30BD" w:rsidRPr="00DA105A" w:rsidRDefault="001D30BD" w:rsidP="001D30BD">
            <w:pPr>
              <w:spacing w:line="240" w:lineRule="exact"/>
              <w:jc w:val="center"/>
              <w:rPr>
                <w:ins w:id="1088" w:author="犬伏" w:date="2025-06-16T08:45:00Z"/>
                <w:sz w:val="16"/>
                <w:szCs w:val="16"/>
              </w:rPr>
            </w:pPr>
          </w:p>
        </w:tc>
        <w:tc>
          <w:tcPr>
            <w:tcW w:w="1572" w:type="dxa"/>
            <w:vAlign w:val="center"/>
          </w:tcPr>
          <w:p w14:paraId="60BCD85E" w14:textId="77777777" w:rsidR="001D30BD" w:rsidRPr="00876379" w:rsidRDefault="001D30BD" w:rsidP="001D30BD">
            <w:pPr>
              <w:spacing w:line="240" w:lineRule="exact"/>
              <w:jc w:val="center"/>
              <w:rPr>
                <w:ins w:id="1089" w:author="犬伏" w:date="2025-06-16T08:45:00Z"/>
                <w:sz w:val="16"/>
                <w:szCs w:val="16"/>
              </w:rPr>
            </w:pPr>
            <w:ins w:id="1090" w:author="犬伏" w:date="2025-06-16T08:45:00Z">
              <w:r w:rsidRPr="00DA105A">
                <w:rPr>
                  <w:rFonts w:hint="eastAsia"/>
                  <w:sz w:val="16"/>
                  <w:szCs w:val="16"/>
                </w:rPr>
                <w:t>安全衛生</w:t>
              </w:r>
            </w:ins>
          </w:p>
        </w:tc>
        <w:tc>
          <w:tcPr>
            <w:tcW w:w="8195" w:type="dxa"/>
            <w:gridSpan w:val="9"/>
            <w:vAlign w:val="center"/>
          </w:tcPr>
          <w:p w14:paraId="47C57626" w14:textId="77777777" w:rsidR="001D30BD" w:rsidRPr="00876379" w:rsidRDefault="001D30BD" w:rsidP="001D30BD">
            <w:pPr>
              <w:spacing w:line="240" w:lineRule="exact"/>
              <w:rPr>
                <w:ins w:id="1091" w:author="犬伏" w:date="2025-06-16T08:45:00Z"/>
                <w:sz w:val="16"/>
                <w:szCs w:val="16"/>
              </w:rPr>
            </w:pPr>
            <w:ins w:id="1092" w:author="犬伏" w:date="2025-06-16T08:45:00Z">
              <w:r w:rsidRPr="00876379">
                <w:rPr>
                  <w:rFonts w:hint="eastAsia"/>
                  <w:sz w:val="16"/>
                  <w:szCs w:val="16"/>
                </w:rPr>
                <w:t>派遣先及び派遣元は、労働者派遣法第</w:t>
              </w:r>
              <w:r w:rsidRPr="00876379">
                <w:rPr>
                  <w:sz w:val="16"/>
                  <w:szCs w:val="16"/>
                </w:rPr>
                <w:t>44条から第47条の</w:t>
              </w:r>
              <w:r>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ins>
          </w:p>
        </w:tc>
      </w:tr>
      <w:tr w:rsidR="001D30BD" w:rsidRPr="00C41465" w14:paraId="027D3F7B" w14:textId="77777777" w:rsidTr="00735903">
        <w:trPr>
          <w:trHeight w:val="227"/>
          <w:jc w:val="center"/>
          <w:ins w:id="1093" w:author="犬伏" w:date="2025-06-16T08:45:00Z"/>
        </w:trPr>
        <w:tc>
          <w:tcPr>
            <w:tcW w:w="860" w:type="dxa"/>
            <w:vMerge/>
          </w:tcPr>
          <w:p w14:paraId="5E5828DA" w14:textId="77777777" w:rsidR="001D30BD" w:rsidRPr="00DA105A" w:rsidRDefault="001D30BD" w:rsidP="001D30BD">
            <w:pPr>
              <w:spacing w:line="240" w:lineRule="exact"/>
              <w:jc w:val="center"/>
              <w:rPr>
                <w:ins w:id="1094" w:author="犬伏" w:date="2025-06-16T08:45:00Z"/>
                <w:sz w:val="16"/>
                <w:szCs w:val="16"/>
              </w:rPr>
            </w:pPr>
          </w:p>
        </w:tc>
        <w:tc>
          <w:tcPr>
            <w:tcW w:w="1572" w:type="dxa"/>
            <w:vAlign w:val="center"/>
          </w:tcPr>
          <w:p w14:paraId="77242203" w14:textId="77777777" w:rsidR="001D30BD" w:rsidRPr="00DA105A" w:rsidRDefault="001D30BD" w:rsidP="001D30BD">
            <w:pPr>
              <w:spacing w:line="240" w:lineRule="exact"/>
              <w:jc w:val="center"/>
              <w:rPr>
                <w:ins w:id="1095" w:author="犬伏" w:date="2025-06-16T08:45:00Z"/>
                <w:sz w:val="16"/>
                <w:szCs w:val="16"/>
              </w:rPr>
            </w:pPr>
            <w:ins w:id="1096" w:author="犬伏" w:date="2025-06-16T08:45:00Z">
              <w:r w:rsidRPr="00DA105A">
                <w:rPr>
                  <w:rFonts w:hint="eastAsia"/>
                  <w:sz w:val="16"/>
                  <w:szCs w:val="16"/>
                </w:rPr>
                <w:t>便宜供与</w:t>
              </w:r>
            </w:ins>
          </w:p>
        </w:tc>
        <w:tc>
          <w:tcPr>
            <w:tcW w:w="8195" w:type="dxa"/>
            <w:gridSpan w:val="9"/>
            <w:vAlign w:val="center"/>
          </w:tcPr>
          <w:p w14:paraId="4039BFBB" w14:textId="77777777" w:rsidR="001D30BD" w:rsidRPr="00DA105A" w:rsidRDefault="001D30BD" w:rsidP="001D30BD">
            <w:pPr>
              <w:spacing w:line="240" w:lineRule="exact"/>
              <w:rPr>
                <w:ins w:id="1097" w:author="犬伏" w:date="2025-06-16T08:45:00Z"/>
                <w:sz w:val="16"/>
                <w:szCs w:val="16"/>
              </w:rPr>
            </w:pPr>
            <w:ins w:id="1098" w:author="犬伏" w:date="2025-06-16T08:45:00Z">
              <w:r w:rsidRPr="00DA105A">
                <w:rPr>
                  <w:rFonts w:hint="eastAsia"/>
                  <w:sz w:val="16"/>
                  <w:szCs w:val="16"/>
                </w:rPr>
                <w:t>派遣労働者に対して、甲が雇用する労働者が利用する福利厚生施設、設備等について必要に応じて派遣労働者が利用する機会を与えることとする。</w:t>
              </w:r>
            </w:ins>
          </w:p>
        </w:tc>
      </w:tr>
      <w:tr w:rsidR="001D30BD" w:rsidRPr="00C41465" w14:paraId="36B533D9" w14:textId="77777777" w:rsidTr="00735903">
        <w:trPr>
          <w:trHeight w:val="1499"/>
          <w:jc w:val="center"/>
          <w:ins w:id="1099" w:author="犬伏" w:date="2025-06-16T08:45:00Z"/>
        </w:trPr>
        <w:tc>
          <w:tcPr>
            <w:tcW w:w="860" w:type="dxa"/>
            <w:vMerge/>
          </w:tcPr>
          <w:p w14:paraId="19F8FD4B" w14:textId="77777777" w:rsidR="001D30BD" w:rsidRPr="00DA105A" w:rsidRDefault="001D30BD" w:rsidP="001D30BD">
            <w:pPr>
              <w:spacing w:line="240" w:lineRule="exact"/>
              <w:jc w:val="center"/>
              <w:rPr>
                <w:ins w:id="1100" w:author="犬伏" w:date="2025-06-16T08:45:00Z"/>
                <w:sz w:val="16"/>
                <w:szCs w:val="16"/>
              </w:rPr>
            </w:pPr>
          </w:p>
        </w:tc>
        <w:tc>
          <w:tcPr>
            <w:tcW w:w="1572" w:type="dxa"/>
            <w:vAlign w:val="center"/>
          </w:tcPr>
          <w:p w14:paraId="0019F527" w14:textId="77777777" w:rsidR="001D30BD" w:rsidRDefault="001D30BD" w:rsidP="001D30BD">
            <w:pPr>
              <w:spacing w:line="240" w:lineRule="exact"/>
              <w:jc w:val="center"/>
              <w:rPr>
                <w:ins w:id="1101" w:author="犬伏" w:date="2025-06-16T08:45:00Z"/>
                <w:sz w:val="16"/>
                <w:szCs w:val="16"/>
              </w:rPr>
            </w:pPr>
            <w:ins w:id="1102" w:author="犬伏" w:date="2025-06-16T08:45:00Z">
              <w:r w:rsidRPr="00DA105A">
                <w:rPr>
                  <w:rFonts w:hint="eastAsia"/>
                  <w:sz w:val="16"/>
                  <w:szCs w:val="16"/>
                </w:rPr>
                <w:t>苦情処理</w:t>
              </w:r>
            </w:ins>
          </w:p>
          <w:p w14:paraId="7EDE878C" w14:textId="77777777" w:rsidR="001D30BD" w:rsidRPr="00892B62" w:rsidRDefault="001D30BD" w:rsidP="001D30BD">
            <w:pPr>
              <w:spacing w:line="240" w:lineRule="exact"/>
              <w:jc w:val="center"/>
              <w:rPr>
                <w:ins w:id="1103" w:author="犬伏" w:date="2025-06-16T08:45:00Z"/>
                <w:sz w:val="16"/>
                <w:szCs w:val="16"/>
              </w:rPr>
            </w:pPr>
            <w:ins w:id="1104" w:author="犬伏" w:date="2025-06-16T08:45:00Z">
              <w:r>
                <w:rPr>
                  <w:rFonts w:hint="eastAsia"/>
                  <w:sz w:val="16"/>
                  <w:szCs w:val="16"/>
                </w:rPr>
                <w:t>（苦情の申出を受ける者）</w:t>
              </w:r>
            </w:ins>
          </w:p>
        </w:tc>
        <w:tc>
          <w:tcPr>
            <w:tcW w:w="8195" w:type="dxa"/>
            <w:gridSpan w:val="9"/>
            <w:vAlign w:val="center"/>
          </w:tcPr>
          <w:p w14:paraId="3A02F069" w14:textId="77777777" w:rsidR="001D30BD" w:rsidRPr="00892B62" w:rsidRDefault="001D30BD" w:rsidP="001D30BD">
            <w:pPr>
              <w:spacing w:line="240" w:lineRule="exact"/>
              <w:rPr>
                <w:ins w:id="1105" w:author="犬伏" w:date="2025-06-16T08:45:00Z"/>
                <w:sz w:val="16"/>
                <w:szCs w:val="16"/>
              </w:rPr>
            </w:pPr>
            <w:ins w:id="1106" w:author="犬伏" w:date="2025-06-16T08:45:00Z">
              <w:r w:rsidRPr="00892B62">
                <w:rPr>
                  <w:rFonts w:hint="eastAsia"/>
                  <w:sz w:val="16"/>
                  <w:szCs w:val="16"/>
                </w:rPr>
                <w:t>１　苦情の申出を受ける者</w:t>
              </w:r>
            </w:ins>
          </w:p>
          <w:p w14:paraId="1DCDB8A6" w14:textId="5CA2920B" w:rsidR="001D30BD" w:rsidRPr="00892B62" w:rsidRDefault="001D30BD" w:rsidP="001D30BD">
            <w:pPr>
              <w:spacing w:line="240" w:lineRule="exact"/>
              <w:rPr>
                <w:ins w:id="1107" w:author="犬伏" w:date="2025-06-16T08:45:00Z"/>
                <w:sz w:val="16"/>
                <w:szCs w:val="16"/>
              </w:rPr>
            </w:pPr>
            <w:ins w:id="1108" w:author="犬伏" w:date="2025-06-16T08:45:00Z">
              <w:r w:rsidRPr="00892B62">
                <w:rPr>
                  <w:rFonts w:hint="eastAsia"/>
                  <w:sz w:val="16"/>
                  <w:szCs w:val="16"/>
                </w:rPr>
                <w:t>【派遣先】</w:t>
              </w:r>
            </w:ins>
            <w:ins w:id="1109" w:author="犬伏" w:date="2025-06-16T08:55:00Z">
              <w:r w:rsidRPr="002D7E06">
                <w:rPr>
                  <w:rFonts w:hint="eastAsia"/>
                  <w:sz w:val="16"/>
                  <w:szCs w:val="16"/>
                </w:rPr>
                <w:t>行財政局税務部市民税第２課長　馬渕　滋（</w:t>
              </w:r>
              <w:r w:rsidRPr="002D7E06">
                <w:rPr>
                  <w:sz w:val="16"/>
                  <w:szCs w:val="16"/>
                </w:rPr>
                <w:t>TEL）078-731-4341</w:t>
              </w:r>
            </w:ins>
          </w:p>
          <w:p w14:paraId="78317D3C" w14:textId="77777777" w:rsidR="001D30BD" w:rsidRPr="00892B62" w:rsidRDefault="001D30BD" w:rsidP="001D30BD">
            <w:pPr>
              <w:spacing w:line="240" w:lineRule="exact"/>
              <w:rPr>
                <w:ins w:id="1110" w:author="犬伏" w:date="2025-06-16T08:45:00Z"/>
                <w:sz w:val="16"/>
                <w:szCs w:val="16"/>
              </w:rPr>
            </w:pPr>
            <w:ins w:id="1111" w:author="犬伏" w:date="2025-06-16T08:45:00Z">
              <w:r w:rsidRPr="00892B62">
                <w:rPr>
                  <w:rFonts w:hint="eastAsia"/>
                  <w:sz w:val="16"/>
                  <w:szCs w:val="16"/>
                </w:rPr>
                <w:t>【派遣元】△△部△△課長　△△　△△（</w:t>
              </w:r>
              <w:r w:rsidRPr="00892B62">
                <w:rPr>
                  <w:sz w:val="16"/>
                  <w:szCs w:val="16"/>
                </w:rPr>
                <w:t>TEL）078-×××-××××</w:t>
              </w:r>
            </w:ins>
          </w:p>
          <w:p w14:paraId="1D9E6B33" w14:textId="77777777" w:rsidR="001D30BD" w:rsidRPr="00876379" w:rsidRDefault="001D30BD" w:rsidP="001D30BD">
            <w:pPr>
              <w:spacing w:line="240" w:lineRule="exact"/>
              <w:rPr>
                <w:ins w:id="1112" w:author="犬伏" w:date="2025-06-16T08:45:00Z"/>
                <w:sz w:val="16"/>
                <w:szCs w:val="16"/>
              </w:rPr>
            </w:pPr>
            <w:ins w:id="1113" w:author="犬伏" w:date="2025-06-16T08:45:00Z">
              <w:r w:rsidRPr="00892B62">
                <w:rPr>
                  <w:rFonts w:hint="eastAsia"/>
                  <w:sz w:val="16"/>
                  <w:szCs w:val="16"/>
                </w:rPr>
                <w:t>２　苦情処理方法・連携体制</w:t>
              </w:r>
            </w:ins>
          </w:p>
          <w:p w14:paraId="61833581" w14:textId="77777777" w:rsidR="001D30BD" w:rsidRPr="00876379" w:rsidRDefault="001D30BD" w:rsidP="001D30BD">
            <w:pPr>
              <w:spacing w:line="240" w:lineRule="exact"/>
              <w:rPr>
                <w:ins w:id="1114" w:author="犬伏" w:date="2025-06-16T08:45:00Z"/>
                <w:sz w:val="16"/>
                <w:szCs w:val="16"/>
              </w:rPr>
            </w:pPr>
            <w:ins w:id="1115" w:author="犬伏" w:date="2025-06-16T08:45:00Z">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ins>
          </w:p>
          <w:p w14:paraId="01A875A0" w14:textId="77777777" w:rsidR="001D30BD" w:rsidRPr="00876379" w:rsidRDefault="001D30BD" w:rsidP="001D30BD">
            <w:pPr>
              <w:spacing w:line="240" w:lineRule="exact"/>
              <w:rPr>
                <w:ins w:id="1116" w:author="犬伏" w:date="2025-06-16T08:45:00Z"/>
                <w:sz w:val="16"/>
                <w:szCs w:val="16"/>
              </w:rPr>
            </w:pPr>
            <w:ins w:id="1117" w:author="犬伏" w:date="2025-06-16T08:45:00Z">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ins>
          </w:p>
        </w:tc>
      </w:tr>
      <w:tr w:rsidR="001D30BD" w:rsidRPr="00C41465" w14:paraId="332B32F0" w14:textId="77777777" w:rsidTr="00735903">
        <w:trPr>
          <w:trHeight w:val="372"/>
          <w:jc w:val="center"/>
          <w:ins w:id="1118" w:author="犬伏" w:date="2025-06-16T08:45:00Z"/>
        </w:trPr>
        <w:tc>
          <w:tcPr>
            <w:tcW w:w="860" w:type="dxa"/>
            <w:vMerge/>
          </w:tcPr>
          <w:p w14:paraId="6092D290" w14:textId="77777777" w:rsidR="001D30BD" w:rsidRPr="00DA105A" w:rsidRDefault="001D30BD" w:rsidP="001D30BD">
            <w:pPr>
              <w:spacing w:line="240" w:lineRule="exact"/>
              <w:jc w:val="center"/>
              <w:rPr>
                <w:ins w:id="1119" w:author="犬伏" w:date="2025-06-16T08:45:00Z"/>
                <w:sz w:val="16"/>
                <w:szCs w:val="16"/>
              </w:rPr>
            </w:pPr>
          </w:p>
        </w:tc>
        <w:tc>
          <w:tcPr>
            <w:tcW w:w="1572" w:type="dxa"/>
            <w:vAlign w:val="center"/>
          </w:tcPr>
          <w:p w14:paraId="7BA4D598" w14:textId="77777777" w:rsidR="001D30BD" w:rsidRPr="00876379" w:rsidRDefault="001D30BD" w:rsidP="001D30BD">
            <w:pPr>
              <w:spacing w:line="240" w:lineRule="exact"/>
              <w:jc w:val="center"/>
              <w:rPr>
                <w:ins w:id="1120" w:author="犬伏" w:date="2025-06-16T08:45:00Z"/>
                <w:sz w:val="16"/>
                <w:szCs w:val="16"/>
              </w:rPr>
            </w:pPr>
            <w:ins w:id="1121" w:author="犬伏" w:date="2025-06-16T08:45:00Z">
              <w:r w:rsidRPr="00DA105A">
                <w:rPr>
                  <w:rFonts w:hint="eastAsia"/>
                  <w:sz w:val="16"/>
                  <w:szCs w:val="16"/>
                </w:rPr>
                <w:t>派遣労働者の雇用の安定を図るために必要な措置</w:t>
              </w:r>
            </w:ins>
          </w:p>
        </w:tc>
        <w:tc>
          <w:tcPr>
            <w:tcW w:w="8195" w:type="dxa"/>
            <w:gridSpan w:val="9"/>
          </w:tcPr>
          <w:p w14:paraId="7DA32F03" w14:textId="77777777" w:rsidR="001D30BD" w:rsidRPr="00876379" w:rsidRDefault="001D30BD" w:rsidP="001D30BD">
            <w:pPr>
              <w:spacing w:line="240" w:lineRule="exact"/>
              <w:rPr>
                <w:ins w:id="1122" w:author="犬伏" w:date="2025-06-16T08:45:00Z"/>
                <w:sz w:val="16"/>
                <w:szCs w:val="16"/>
              </w:rPr>
            </w:pPr>
            <w:ins w:id="1123" w:author="犬伏" w:date="2025-06-16T08:45:00Z">
              <w:r w:rsidRPr="00876379">
                <w:rPr>
                  <w:rFonts w:hint="eastAsia"/>
                  <w:sz w:val="16"/>
                  <w:szCs w:val="16"/>
                </w:rPr>
                <w:t>１　労働者派遣契約の解除の事前の申し入れ</w:t>
              </w:r>
            </w:ins>
          </w:p>
          <w:p w14:paraId="784F7D99" w14:textId="77777777" w:rsidR="001D30BD" w:rsidRPr="00876379" w:rsidRDefault="001D30BD" w:rsidP="001D30BD">
            <w:pPr>
              <w:spacing w:line="240" w:lineRule="exact"/>
              <w:rPr>
                <w:ins w:id="1124" w:author="犬伏" w:date="2025-06-16T08:45:00Z"/>
                <w:sz w:val="16"/>
                <w:szCs w:val="16"/>
              </w:rPr>
            </w:pPr>
            <w:ins w:id="1125" w:author="犬伏" w:date="2025-06-16T08:45:00Z">
              <w:r w:rsidRPr="00876379">
                <w:rPr>
                  <w:rFonts w:hint="eastAsia"/>
                  <w:sz w:val="16"/>
                  <w:szCs w:val="16"/>
                </w:rPr>
                <w:t>甲は専ら甲に起因する事由により労働者派遣契約の契約期間が満了する前の解除を行おうとする場合には、乙の合意を得ることはもとより、</w:t>
              </w:r>
              <w:r w:rsidRPr="00970799">
                <w:rPr>
                  <w:rFonts w:hint="eastAsia"/>
                  <w:bCs/>
                  <w:sz w:val="16"/>
                  <w:szCs w:val="16"/>
                </w:rPr>
                <w:t>少なくとも３０日前</w:t>
              </w:r>
              <w:r w:rsidRPr="00876379">
                <w:rPr>
                  <w:rFonts w:hint="eastAsia"/>
                  <w:sz w:val="16"/>
                  <w:szCs w:val="16"/>
                </w:rPr>
                <w:t>をもって乙に解除の申し入れを行うこととする。</w:t>
              </w:r>
            </w:ins>
          </w:p>
          <w:p w14:paraId="1C924BFF" w14:textId="77777777" w:rsidR="001D30BD" w:rsidRPr="00876379" w:rsidRDefault="001D30BD" w:rsidP="001D30BD">
            <w:pPr>
              <w:spacing w:line="240" w:lineRule="exact"/>
              <w:rPr>
                <w:ins w:id="1126" w:author="犬伏" w:date="2025-06-16T08:45:00Z"/>
                <w:sz w:val="16"/>
                <w:szCs w:val="16"/>
              </w:rPr>
            </w:pPr>
            <w:ins w:id="1127" w:author="犬伏" w:date="2025-06-16T08:45:00Z">
              <w:r>
                <w:rPr>
                  <w:rFonts w:hint="eastAsia"/>
                  <w:sz w:val="16"/>
                  <w:szCs w:val="16"/>
                </w:rPr>
                <w:t>２</w:t>
              </w:r>
              <w:r w:rsidRPr="00876379">
                <w:rPr>
                  <w:rFonts w:hint="eastAsia"/>
                  <w:sz w:val="16"/>
                  <w:szCs w:val="16"/>
                </w:rPr>
                <w:t xml:space="preserve">　損害賠償に係る適切な措置</w:t>
              </w:r>
            </w:ins>
          </w:p>
          <w:p w14:paraId="337A4164" w14:textId="77777777" w:rsidR="001D30BD" w:rsidRPr="005F5FD0" w:rsidRDefault="001D30BD" w:rsidP="001D30BD">
            <w:pPr>
              <w:spacing w:line="240" w:lineRule="exact"/>
              <w:rPr>
                <w:ins w:id="1128" w:author="犬伏" w:date="2025-06-16T08:45:00Z"/>
                <w:strike/>
                <w:sz w:val="16"/>
                <w:szCs w:val="16"/>
              </w:rPr>
            </w:pPr>
            <w:ins w:id="1129" w:author="犬伏" w:date="2025-06-16T08:45:00Z">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ins>
          </w:p>
          <w:p w14:paraId="742B654D" w14:textId="77777777" w:rsidR="001D30BD" w:rsidRPr="00876379" w:rsidRDefault="001D30BD" w:rsidP="001D30BD">
            <w:pPr>
              <w:spacing w:line="240" w:lineRule="exact"/>
              <w:rPr>
                <w:ins w:id="1130" w:author="犬伏" w:date="2025-06-16T08:45:00Z"/>
                <w:sz w:val="16"/>
                <w:szCs w:val="16"/>
              </w:rPr>
            </w:pPr>
            <w:ins w:id="1131" w:author="犬伏" w:date="2025-06-16T08:45:00Z">
              <w:r>
                <w:rPr>
                  <w:rFonts w:hint="eastAsia"/>
                  <w:sz w:val="16"/>
                  <w:szCs w:val="16"/>
                </w:rPr>
                <w:t>３</w:t>
              </w:r>
              <w:r w:rsidRPr="00876379">
                <w:rPr>
                  <w:rFonts w:hint="eastAsia"/>
                  <w:sz w:val="16"/>
                  <w:szCs w:val="16"/>
                </w:rPr>
                <w:t xml:space="preserve">　労働者派遣契約の解除の理由の明示</w:t>
              </w:r>
            </w:ins>
          </w:p>
          <w:p w14:paraId="3FDA4238" w14:textId="77777777" w:rsidR="001D30BD" w:rsidRPr="00876379" w:rsidRDefault="001D30BD" w:rsidP="001D30BD">
            <w:pPr>
              <w:spacing w:line="240" w:lineRule="exact"/>
              <w:rPr>
                <w:ins w:id="1132" w:author="犬伏" w:date="2025-06-16T08:45:00Z"/>
                <w:sz w:val="16"/>
                <w:szCs w:val="16"/>
              </w:rPr>
            </w:pPr>
            <w:ins w:id="1133" w:author="犬伏" w:date="2025-06-16T08:45:00Z">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ins>
          </w:p>
        </w:tc>
      </w:tr>
      <w:tr w:rsidR="001D30BD" w:rsidRPr="00C41465" w14:paraId="45702A06" w14:textId="77777777" w:rsidTr="00735903">
        <w:trPr>
          <w:trHeight w:val="372"/>
          <w:jc w:val="center"/>
          <w:ins w:id="1134" w:author="犬伏" w:date="2025-06-16T08:45:00Z"/>
        </w:trPr>
        <w:tc>
          <w:tcPr>
            <w:tcW w:w="860" w:type="dxa"/>
            <w:vMerge/>
          </w:tcPr>
          <w:p w14:paraId="1B4DFDCD" w14:textId="77777777" w:rsidR="001D30BD" w:rsidRPr="00DA105A" w:rsidRDefault="001D30BD" w:rsidP="001D30BD">
            <w:pPr>
              <w:spacing w:line="240" w:lineRule="exact"/>
              <w:jc w:val="center"/>
              <w:rPr>
                <w:ins w:id="1135" w:author="犬伏" w:date="2025-06-16T08:45:00Z"/>
                <w:sz w:val="16"/>
                <w:szCs w:val="16"/>
              </w:rPr>
            </w:pPr>
          </w:p>
        </w:tc>
        <w:tc>
          <w:tcPr>
            <w:tcW w:w="1572" w:type="dxa"/>
            <w:vAlign w:val="center"/>
          </w:tcPr>
          <w:p w14:paraId="1A0E686F" w14:textId="77777777" w:rsidR="001D30BD" w:rsidRPr="00DA105A" w:rsidRDefault="001D30BD" w:rsidP="001D30BD">
            <w:pPr>
              <w:spacing w:line="240" w:lineRule="exact"/>
              <w:jc w:val="center"/>
              <w:rPr>
                <w:ins w:id="1136" w:author="犬伏" w:date="2025-06-16T08:45:00Z"/>
                <w:sz w:val="16"/>
                <w:szCs w:val="16"/>
              </w:rPr>
            </w:pPr>
            <w:ins w:id="1137" w:author="犬伏" w:date="2025-06-16T08:45:00Z">
              <w:r>
                <w:rPr>
                  <w:rFonts w:hint="eastAsia"/>
                  <w:sz w:val="16"/>
                  <w:szCs w:val="16"/>
                </w:rPr>
                <w:t>派遣先が派遣労働者を雇用する場合の紛争防止措置</w:t>
              </w:r>
            </w:ins>
          </w:p>
        </w:tc>
        <w:tc>
          <w:tcPr>
            <w:tcW w:w="8195" w:type="dxa"/>
            <w:gridSpan w:val="9"/>
          </w:tcPr>
          <w:p w14:paraId="35C91E53" w14:textId="77777777" w:rsidR="001D30BD" w:rsidRDefault="001D30BD" w:rsidP="001D30BD">
            <w:pPr>
              <w:spacing w:line="240" w:lineRule="exact"/>
              <w:rPr>
                <w:ins w:id="1138" w:author="犬伏" w:date="2025-06-16T08:45:00Z"/>
                <w:sz w:val="16"/>
                <w:szCs w:val="16"/>
              </w:rPr>
            </w:pPr>
            <w:ins w:id="1139" w:author="犬伏" w:date="2025-06-16T08:45:00Z">
              <w:r w:rsidRPr="00923E7E">
                <w:rPr>
                  <w:rFonts w:hint="eastAsia"/>
                  <w:sz w:val="16"/>
                  <w:szCs w:val="16"/>
                </w:rPr>
                <w:t>労働者派遣の役務の提供の終了後、当該派遣労働者を甲が雇用する場合には、甲が事前に乙に通知することとする。</w:t>
              </w:r>
            </w:ins>
          </w:p>
          <w:p w14:paraId="7F9D323C" w14:textId="77777777" w:rsidR="001D30BD" w:rsidRPr="00D6536C" w:rsidRDefault="001D30BD" w:rsidP="001D30BD">
            <w:pPr>
              <w:spacing w:line="240" w:lineRule="exact"/>
              <w:rPr>
                <w:ins w:id="1140" w:author="犬伏" w:date="2025-06-16T08:45:00Z"/>
                <w:color w:val="00B0F0"/>
                <w:sz w:val="16"/>
                <w:szCs w:val="16"/>
              </w:rPr>
            </w:pPr>
            <w:ins w:id="1141" w:author="犬伏" w:date="2025-06-16T08:45:00Z">
              <w:r w:rsidRPr="00D6536C">
                <w:rPr>
                  <w:rFonts w:hint="eastAsia"/>
                  <w:color w:val="00B0F0"/>
                  <w:sz w:val="16"/>
                  <w:szCs w:val="16"/>
                </w:rPr>
                <w:t>※以下は派遣</w:t>
              </w:r>
              <w:r>
                <w:rPr>
                  <w:rFonts w:hint="eastAsia"/>
                  <w:color w:val="00B0F0"/>
                  <w:sz w:val="16"/>
                  <w:szCs w:val="16"/>
                </w:rPr>
                <w:t>元</w:t>
              </w:r>
              <w:r w:rsidRPr="00D6536C">
                <w:rPr>
                  <w:rFonts w:hint="eastAsia"/>
                  <w:color w:val="00B0F0"/>
                  <w:sz w:val="16"/>
                  <w:szCs w:val="16"/>
                </w:rPr>
                <w:t>が職業紹介事業の許可を受けている場合</w:t>
              </w:r>
            </w:ins>
          </w:p>
          <w:p w14:paraId="4C9D3111" w14:textId="77777777" w:rsidR="001D30BD" w:rsidRPr="00876379" w:rsidRDefault="001D30BD" w:rsidP="001D30BD">
            <w:pPr>
              <w:spacing w:line="240" w:lineRule="exact"/>
              <w:rPr>
                <w:ins w:id="1142" w:author="犬伏" w:date="2025-06-16T08:45:00Z"/>
                <w:sz w:val="16"/>
                <w:szCs w:val="16"/>
              </w:rPr>
            </w:pPr>
            <w:ins w:id="1143" w:author="犬伏" w:date="2025-06-16T08:45:00Z">
              <w:r>
                <w:rPr>
                  <w:rFonts w:hint="eastAsia"/>
                  <w:sz w:val="16"/>
                  <w:szCs w:val="16"/>
                </w:rPr>
                <w:t>乙が有料の職業紹介事業の許可を受けている場合は、職業紹介を経由して行うこととし、紹介手数料については別途協議するものとする。</w:t>
              </w:r>
            </w:ins>
          </w:p>
        </w:tc>
      </w:tr>
      <w:tr w:rsidR="001D30BD" w:rsidRPr="00C41465" w14:paraId="1C927C8F" w14:textId="77777777" w:rsidTr="00735903">
        <w:trPr>
          <w:trHeight w:val="282"/>
          <w:jc w:val="center"/>
          <w:ins w:id="1144" w:author="犬伏" w:date="2025-06-16T08:45:00Z"/>
        </w:trPr>
        <w:tc>
          <w:tcPr>
            <w:tcW w:w="860" w:type="dxa"/>
            <w:vMerge/>
            <w:tcBorders>
              <w:top w:val="nil"/>
            </w:tcBorders>
          </w:tcPr>
          <w:p w14:paraId="7B0901A4" w14:textId="77777777" w:rsidR="001D30BD" w:rsidRPr="00C41465" w:rsidRDefault="001D30BD" w:rsidP="001D30BD">
            <w:pPr>
              <w:spacing w:line="240" w:lineRule="exact"/>
              <w:jc w:val="center"/>
              <w:rPr>
                <w:ins w:id="1145" w:author="犬伏" w:date="2025-06-16T08:45:00Z"/>
                <w:sz w:val="16"/>
                <w:szCs w:val="16"/>
              </w:rPr>
            </w:pPr>
          </w:p>
        </w:tc>
        <w:tc>
          <w:tcPr>
            <w:tcW w:w="1572" w:type="dxa"/>
            <w:tcBorders>
              <w:top w:val="nil"/>
            </w:tcBorders>
            <w:vAlign w:val="center"/>
          </w:tcPr>
          <w:p w14:paraId="2390EC23" w14:textId="77777777" w:rsidR="001D30BD" w:rsidRPr="00C41465" w:rsidRDefault="001D30BD" w:rsidP="001D30BD">
            <w:pPr>
              <w:spacing w:line="240" w:lineRule="exact"/>
              <w:jc w:val="center"/>
              <w:rPr>
                <w:ins w:id="1146" w:author="犬伏" w:date="2025-06-16T08:45:00Z"/>
                <w:sz w:val="16"/>
                <w:szCs w:val="16"/>
              </w:rPr>
            </w:pPr>
            <w:ins w:id="1147" w:author="犬伏" w:date="2025-06-16T08:45:00Z">
              <w:r w:rsidRPr="0036686B">
                <w:rPr>
                  <w:rFonts w:hint="eastAsia"/>
                  <w:sz w:val="16"/>
                  <w:szCs w:val="16"/>
                </w:rPr>
                <w:t>契約金額</w:t>
              </w:r>
            </w:ins>
          </w:p>
        </w:tc>
        <w:tc>
          <w:tcPr>
            <w:tcW w:w="8195" w:type="dxa"/>
            <w:gridSpan w:val="9"/>
            <w:tcBorders>
              <w:top w:val="nil"/>
            </w:tcBorders>
            <w:vAlign w:val="center"/>
          </w:tcPr>
          <w:p w14:paraId="09BFC26D" w14:textId="77777777" w:rsidR="001D30BD" w:rsidRPr="00C41465" w:rsidRDefault="001D30BD" w:rsidP="001D30BD">
            <w:pPr>
              <w:spacing w:line="240" w:lineRule="exact"/>
              <w:rPr>
                <w:ins w:id="1148" w:author="犬伏" w:date="2025-06-16T08:45:00Z"/>
                <w:sz w:val="16"/>
                <w:szCs w:val="16"/>
              </w:rPr>
            </w:pPr>
            <w:ins w:id="1149" w:author="犬伏" w:date="2025-06-16T08:45:00Z">
              <w:r>
                <w:rPr>
                  <w:rFonts w:hint="eastAsia"/>
                  <w:sz w:val="16"/>
                  <w:szCs w:val="16"/>
                </w:rPr>
                <w:t>１時間あたり　　　　　　円（税抜）</w:t>
              </w:r>
            </w:ins>
          </w:p>
        </w:tc>
      </w:tr>
      <w:tr w:rsidR="001D30BD" w:rsidRPr="00C41465" w14:paraId="7A9406A7" w14:textId="77777777" w:rsidTr="00735903">
        <w:trPr>
          <w:trHeight w:val="356"/>
          <w:jc w:val="center"/>
          <w:ins w:id="1150" w:author="犬伏" w:date="2025-06-16T08:45:00Z"/>
        </w:trPr>
        <w:tc>
          <w:tcPr>
            <w:tcW w:w="860" w:type="dxa"/>
            <w:vMerge/>
          </w:tcPr>
          <w:p w14:paraId="3AC12CD4" w14:textId="77777777" w:rsidR="001D30BD" w:rsidRPr="00DA105A" w:rsidRDefault="001D30BD" w:rsidP="001D30BD">
            <w:pPr>
              <w:spacing w:line="240" w:lineRule="exact"/>
              <w:jc w:val="center"/>
              <w:rPr>
                <w:ins w:id="1151" w:author="犬伏" w:date="2025-06-16T08:45:00Z"/>
                <w:sz w:val="16"/>
                <w:szCs w:val="16"/>
              </w:rPr>
            </w:pPr>
          </w:p>
        </w:tc>
        <w:tc>
          <w:tcPr>
            <w:tcW w:w="1572" w:type="dxa"/>
            <w:tcBorders>
              <w:top w:val="nil"/>
            </w:tcBorders>
            <w:vAlign w:val="center"/>
          </w:tcPr>
          <w:p w14:paraId="1FE1814E" w14:textId="77777777" w:rsidR="001D30BD" w:rsidRPr="00DA105A" w:rsidRDefault="001D30BD" w:rsidP="001D30BD">
            <w:pPr>
              <w:spacing w:line="240" w:lineRule="exact"/>
              <w:jc w:val="center"/>
              <w:rPr>
                <w:ins w:id="1152" w:author="犬伏" w:date="2025-06-16T08:45:00Z"/>
                <w:sz w:val="16"/>
                <w:szCs w:val="16"/>
              </w:rPr>
            </w:pPr>
            <w:ins w:id="1153" w:author="犬伏" w:date="2025-06-16T08:45:00Z">
              <w:r w:rsidRPr="00DA105A">
                <w:rPr>
                  <w:rFonts w:hint="eastAsia"/>
                  <w:sz w:val="16"/>
                  <w:szCs w:val="16"/>
                </w:rPr>
                <w:t>支払い条件（交通費含む）</w:t>
              </w:r>
            </w:ins>
          </w:p>
        </w:tc>
        <w:tc>
          <w:tcPr>
            <w:tcW w:w="8195" w:type="dxa"/>
            <w:gridSpan w:val="9"/>
            <w:tcBorders>
              <w:top w:val="nil"/>
            </w:tcBorders>
          </w:tcPr>
          <w:p w14:paraId="292A6155" w14:textId="77777777" w:rsidR="001D30BD" w:rsidRDefault="001D30BD" w:rsidP="001D30BD">
            <w:pPr>
              <w:spacing w:line="240" w:lineRule="exact"/>
              <w:rPr>
                <w:ins w:id="1154" w:author="犬伏" w:date="2025-06-16T08:45:00Z"/>
                <w:sz w:val="16"/>
                <w:szCs w:val="16"/>
              </w:rPr>
            </w:pPr>
            <w:ins w:id="1155" w:author="犬伏" w:date="2025-06-16T08:45:00Z">
              <w:r w:rsidRPr="00DA105A">
                <w:rPr>
                  <w:rFonts w:hint="eastAsia"/>
                  <w:sz w:val="16"/>
                  <w:szCs w:val="16"/>
                </w:rPr>
                <w:t>派遣料金には、交通費その他すべての必要経費を含むこととし、派遣料金以外の支払いは原則、行わない。</w:t>
              </w:r>
            </w:ins>
          </w:p>
          <w:p w14:paraId="59E4C51B" w14:textId="77777777" w:rsidR="001D30BD" w:rsidRPr="004567C8" w:rsidRDefault="001D30BD" w:rsidP="001D30BD">
            <w:pPr>
              <w:spacing w:line="240" w:lineRule="exact"/>
              <w:rPr>
                <w:ins w:id="1156" w:author="犬伏" w:date="2025-06-16T08:45:00Z"/>
                <w:sz w:val="16"/>
                <w:szCs w:val="16"/>
              </w:rPr>
            </w:pPr>
            <w:ins w:id="1157" w:author="犬伏" w:date="2025-06-16T08:45:00Z">
              <w:r w:rsidRPr="004567C8">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4567C8">
                <w:rPr>
                  <w:sz w:val="16"/>
                  <w:szCs w:val="16"/>
                </w:rPr>
                <w:t xml:space="preserve"> </w:t>
              </w:r>
            </w:ins>
          </w:p>
          <w:p w14:paraId="386A84BC" w14:textId="77777777" w:rsidR="001D30BD" w:rsidRPr="00DA105A" w:rsidRDefault="001D30BD" w:rsidP="001D30BD">
            <w:pPr>
              <w:spacing w:line="240" w:lineRule="exact"/>
              <w:rPr>
                <w:ins w:id="1158" w:author="犬伏" w:date="2025-06-16T08:45:00Z"/>
                <w:sz w:val="16"/>
                <w:szCs w:val="16"/>
              </w:rPr>
            </w:pPr>
            <w:ins w:id="1159" w:author="犬伏" w:date="2025-06-16T08:45:00Z">
              <w:r w:rsidRPr="004567C8">
                <w:rPr>
                  <w:rFonts w:hint="eastAsia"/>
                  <w:sz w:val="16"/>
                  <w:szCs w:val="16"/>
                </w:rPr>
                <w:t>また、災害等による公共交通機関の遮断時のタクシー利用については、都度協議するものとし、それに係る費用については原則として本市が支払う。</w:t>
              </w:r>
            </w:ins>
          </w:p>
          <w:p w14:paraId="6972F7A9" w14:textId="77777777" w:rsidR="001D30BD" w:rsidRPr="00DA105A" w:rsidRDefault="001D30BD" w:rsidP="001D30BD">
            <w:pPr>
              <w:spacing w:line="240" w:lineRule="exact"/>
              <w:rPr>
                <w:ins w:id="1160" w:author="犬伏" w:date="2025-06-16T08:45:00Z"/>
                <w:sz w:val="16"/>
                <w:szCs w:val="16"/>
              </w:rPr>
            </w:pPr>
            <w:ins w:id="1161" w:author="犬伏" w:date="2025-06-16T08:45:00Z">
              <w:r w:rsidRPr="00DA105A">
                <w:rPr>
                  <w:rFonts w:hint="eastAsia"/>
                  <w:sz w:val="16"/>
                  <w:szCs w:val="16"/>
                </w:rPr>
                <w:t>支払方法は</w:t>
              </w:r>
              <w:r w:rsidRPr="000A4885">
                <w:rPr>
                  <w:rFonts w:hint="eastAsia"/>
                  <w:sz w:val="16"/>
                  <w:szCs w:val="16"/>
                </w:rPr>
                <w:t>毎月１日から末日までの</w:t>
              </w:r>
              <w:r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ins>
          </w:p>
        </w:tc>
      </w:tr>
      <w:tr w:rsidR="001D30BD" w:rsidRPr="00C41465" w14:paraId="7E1A9B7E" w14:textId="77777777" w:rsidTr="00735903">
        <w:trPr>
          <w:trHeight w:val="329"/>
          <w:jc w:val="center"/>
          <w:ins w:id="1162" w:author="犬伏" w:date="2025-06-16T08:45:00Z"/>
        </w:trPr>
        <w:tc>
          <w:tcPr>
            <w:tcW w:w="860" w:type="dxa"/>
            <w:vMerge/>
          </w:tcPr>
          <w:p w14:paraId="1BD022F7" w14:textId="77777777" w:rsidR="001D30BD" w:rsidRPr="00C41465" w:rsidRDefault="001D30BD" w:rsidP="001D30BD">
            <w:pPr>
              <w:spacing w:line="240" w:lineRule="exact"/>
              <w:jc w:val="center"/>
              <w:rPr>
                <w:ins w:id="1163" w:author="犬伏" w:date="2025-06-16T08:45:00Z"/>
                <w:sz w:val="16"/>
                <w:szCs w:val="16"/>
              </w:rPr>
            </w:pPr>
          </w:p>
        </w:tc>
        <w:tc>
          <w:tcPr>
            <w:tcW w:w="1572" w:type="dxa"/>
            <w:tcBorders>
              <w:top w:val="nil"/>
            </w:tcBorders>
            <w:vAlign w:val="center"/>
          </w:tcPr>
          <w:p w14:paraId="1ADA1F98" w14:textId="77777777" w:rsidR="001D30BD" w:rsidRPr="00C41465" w:rsidRDefault="001D30BD" w:rsidP="001D30BD">
            <w:pPr>
              <w:spacing w:line="240" w:lineRule="exact"/>
              <w:jc w:val="center"/>
              <w:rPr>
                <w:ins w:id="1164" w:author="犬伏" w:date="2025-06-16T08:45:00Z"/>
                <w:sz w:val="16"/>
                <w:szCs w:val="16"/>
              </w:rPr>
            </w:pPr>
            <w:ins w:id="1165" w:author="犬伏" w:date="2025-06-16T08:45:00Z">
              <w:r w:rsidRPr="0036686B">
                <w:rPr>
                  <w:rFonts w:hint="eastAsia"/>
                  <w:sz w:val="16"/>
                  <w:szCs w:val="16"/>
                </w:rPr>
                <w:t>契約保証金</w:t>
              </w:r>
            </w:ins>
          </w:p>
        </w:tc>
        <w:tc>
          <w:tcPr>
            <w:tcW w:w="8195" w:type="dxa"/>
            <w:gridSpan w:val="9"/>
            <w:tcBorders>
              <w:top w:val="nil"/>
            </w:tcBorders>
            <w:vAlign w:val="center"/>
          </w:tcPr>
          <w:p w14:paraId="3CFAD718" w14:textId="77777777" w:rsidR="001D30BD" w:rsidRPr="00C41465" w:rsidRDefault="001D30BD" w:rsidP="001D30BD">
            <w:pPr>
              <w:spacing w:line="240" w:lineRule="exact"/>
              <w:rPr>
                <w:ins w:id="1166" w:author="犬伏" w:date="2025-06-16T08:45:00Z"/>
                <w:sz w:val="16"/>
                <w:szCs w:val="16"/>
              </w:rPr>
            </w:pPr>
            <w:ins w:id="1167" w:author="犬伏" w:date="2025-06-16T08:45:00Z">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r>
                <w:rPr>
                  <w:rFonts w:hint="eastAsia"/>
                  <w:sz w:val="16"/>
                  <w:szCs w:val="16"/>
                </w:rPr>
                <w:t>■</w:t>
              </w:r>
              <w:r w:rsidRPr="00C41465">
                <w:rPr>
                  <w:rFonts w:hint="eastAsia"/>
                  <w:sz w:val="16"/>
                  <w:szCs w:val="16"/>
                </w:rPr>
                <w:t>免除</w:t>
              </w:r>
            </w:ins>
          </w:p>
        </w:tc>
      </w:tr>
      <w:tr w:rsidR="001D30BD" w:rsidRPr="00BE7CD9" w14:paraId="224EEEFC" w14:textId="77777777" w:rsidTr="00735903">
        <w:trPr>
          <w:trHeight w:val="235"/>
          <w:jc w:val="center"/>
          <w:ins w:id="1168" w:author="犬伏" w:date="2025-06-16T08:45:00Z"/>
        </w:trPr>
        <w:tc>
          <w:tcPr>
            <w:tcW w:w="860" w:type="dxa"/>
            <w:vMerge/>
          </w:tcPr>
          <w:p w14:paraId="5DCC2091" w14:textId="77777777" w:rsidR="001D30BD" w:rsidRPr="00DA105A" w:rsidRDefault="001D30BD" w:rsidP="001D30BD">
            <w:pPr>
              <w:spacing w:line="240" w:lineRule="exact"/>
              <w:jc w:val="center"/>
              <w:rPr>
                <w:ins w:id="1169" w:author="犬伏" w:date="2025-06-16T08:45:00Z"/>
                <w:sz w:val="16"/>
                <w:szCs w:val="16"/>
              </w:rPr>
            </w:pPr>
          </w:p>
        </w:tc>
        <w:tc>
          <w:tcPr>
            <w:tcW w:w="1572" w:type="dxa"/>
            <w:tcBorders>
              <w:top w:val="nil"/>
            </w:tcBorders>
            <w:vAlign w:val="center"/>
          </w:tcPr>
          <w:p w14:paraId="7B0A34D0" w14:textId="77777777" w:rsidR="001D30BD" w:rsidRPr="0036686B" w:rsidRDefault="001D30BD" w:rsidP="001D30BD">
            <w:pPr>
              <w:spacing w:line="240" w:lineRule="atLeast"/>
              <w:jc w:val="center"/>
              <w:rPr>
                <w:ins w:id="1170" w:author="犬伏" w:date="2025-06-16T08:45:00Z"/>
                <w:sz w:val="16"/>
                <w:szCs w:val="16"/>
              </w:rPr>
            </w:pPr>
            <w:ins w:id="1171" w:author="犬伏" w:date="2025-06-16T08:45:00Z">
              <w:r w:rsidRPr="00C41465">
                <w:rPr>
                  <w:rFonts w:hint="eastAsia"/>
                  <w:sz w:val="16"/>
                  <w:szCs w:val="16"/>
                </w:rPr>
                <w:t>その他</w:t>
              </w:r>
            </w:ins>
          </w:p>
        </w:tc>
        <w:tc>
          <w:tcPr>
            <w:tcW w:w="8195" w:type="dxa"/>
            <w:gridSpan w:val="9"/>
            <w:tcBorders>
              <w:top w:val="nil"/>
            </w:tcBorders>
            <w:vAlign w:val="center"/>
          </w:tcPr>
          <w:p w14:paraId="5198FD1B" w14:textId="77777777" w:rsidR="001D30BD" w:rsidRDefault="001D30BD" w:rsidP="001D30BD">
            <w:pPr>
              <w:spacing w:line="240" w:lineRule="exact"/>
              <w:rPr>
                <w:ins w:id="1172" w:author="犬伏" w:date="2025-06-16T08:45:00Z"/>
                <w:sz w:val="16"/>
                <w:szCs w:val="16"/>
              </w:rPr>
            </w:pPr>
            <w:ins w:id="1173" w:author="犬伏" w:date="2025-06-16T08:45:00Z">
              <w:r>
                <w:rPr>
                  <w:rFonts w:hint="eastAsia"/>
                  <w:sz w:val="16"/>
                  <w:szCs w:val="16"/>
                </w:rPr>
                <w:t>１　神戸市イントラネット環境利用</w:t>
              </w:r>
            </w:ins>
          </w:p>
          <w:p w14:paraId="7532E439" w14:textId="77777777" w:rsidR="001D30BD" w:rsidRDefault="001D30BD" w:rsidP="001D30BD">
            <w:pPr>
              <w:spacing w:line="240" w:lineRule="exact"/>
              <w:rPr>
                <w:ins w:id="1174" w:author="犬伏" w:date="2025-06-16T08:45:00Z"/>
                <w:sz w:val="16"/>
                <w:szCs w:val="16"/>
              </w:rPr>
            </w:pPr>
            <w:ins w:id="1175" w:author="犬伏" w:date="2025-06-16T08:45:00Z">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ins>
          </w:p>
          <w:p w14:paraId="3C6A62BB" w14:textId="77777777" w:rsidR="001D30BD" w:rsidRDefault="001D30BD" w:rsidP="001D30BD">
            <w:pPr>
              <w:spacing w:line="240" w:lineRule="exact"/>
              <w:rPr>
                <w:ins w:id="1176" w:author="犬伏" w:date="2025-06-16T08:45:00Z"/>
                <w:sz w:val="16"/>
                <w:szCs w:val="16"/>
              </w:rPr>
            </w:pPr>
            <w:ins w:id="1177" w:author="犬伏" w:date="2025-06-16T08:45:00Z">
              <w:r>
                <w:rPr>
                  <w:rFonts w:hint="eastAsia"/>
                  <w:sz w:val="16"/>
                  <w:szCs w:val="16"/>
                </w:rPr>
                <w:t>２　出張旅費</w:t>
              </w:r>
            </w:ins>
          </w:p>
          <w:p w14:paraId="585A7BDF" w14:textId="77777777" w:rsidR="001D30BD" w:rsidRPr="0036686B" w:rsidRDefault="001D30BD" w:rsidP="001D30BD">
            <w:pPr>
              <w:spacing w:line="240" w:lineRule="exact"/>
              <w:rPr>
                <w:ins w:id="1178" w:author="犬伏" w:date="2025-06-16T08:45:00Z"/>
                <w:sz w:val="16"/>
                <w:szCs w:val="16"/>
              </w:rPr>
            </w:pPr>
            <w:ins w:id="1179" w:author="犬伏" w:date="2025-06-16T08:45:00Z">
              <w:r>
                <w:rPr>
                  <w:rFonts w:hint="eastAsia"/>
                  <w:sz w:val="16"/>
                  <w:szCs w:val="16"/>
                </w:rPr>
                <w:t>やむを得ず出張する場合は、</w:t>
              </w:r>
              <w:r w:rsidRPr="00FA567B">
                <w:rPr>
                  <w:rFonts w:hint="eastAsia"/>
                  <w:sz w:val="16"/>
                  <w:szCs w:val="16"/>
                </w:rPr>
                <w:t>負担した交通費実費について派遣職員から派遣元に報告し、派遣元から派遣料に含めて派遣先に請求する。</w:t>
              </w:r>
            </w:ins>
          </w:p>
        </w:tc>
      </w:tr>
      <w:tr w:rsidR="001D30BD" w:rsidRPr="00C41465" w14:paraId="53A72E7E" w14:textId="77777777" w:rsidTr="00735903">
        <w:trPr>
          <w:cantSplit/>
          <w:trHeight w:val="336"/>
          <w:jc w:val="center"/>
          <w:ins w:id="1180" w:author="犬伏" w:date="2025-06-16T08:45:00Z"/>
        </w:trPr>
        <w:tc>
          <w:tcPr>
            <w:tcW w:w="860" w:type="dxa"/>
            <w:vMerge w:val="restart"/>
            <w:tcBorders>
              <w:top w:val="nil"/>
            </w:tcBorders>
            <w:textDirection w:val="tbRlV"/>
            <w:vAlign w:val="center"/>
          </w:tcPr>
          <w:p w14:paraId="4932EC46" w14:textId="77777777" w:rsidR="001D30BD" w:rsidRPr="0036686B" w:rsidRDefault="001D30BD" w:rsidP="001D30BD">
            <w:pPr>
              <w:ind w:left="113" w:right="113"/>
              <w:jc w:val="center"/>
              <w:rPr>
                <w:ins w:id="1181" w:author="犬伏" w:date="2025-06-16T08:45:00Z"/>
                <w:sz w:val="16"/>
                <w:szCs w:val="16"/>
              </w:rPr>
            </w:pPr>
            <w:ins w:id="1182" w:author="犬伏" w:date="2025-06-16T08:45:00Z">
              <w:r w:rsidRPr="0036686B">
                <w:rPr>
                  <w:rFonts w:hint="eastAsia"/>
                  <w:sz w:val="16"/>
                  <w:szCs w:val="16"/>
                </w:rPr>
                <w:t>派遣元</w:t>
              </w:r>
            </w:ins>
          </w:p>
        </w:tc>
        <w:tc>
          <w:tcPr>
            <w:tcW w:w="1572" w:type="dxa"/>
          </w:tcPr>
          <w:p w14:paraId="419F1225" w14:textId="77777777" w:rsidR="001D30BD" w:rsidRPr="0036686B" w:rsidRDefault="001D30BD" w:rsidP="001D30BD">
            <w:pPr>
              <w:jc w:val="center"/>
              <w:rPr>
                <w:ins w:id="1183" w:author="犬伏" w:date="2025-06-16T08:45:00Z"/>
                <w:sz w:val="16"/>
                <w:szCs w:val="16"/>
              </w:rPr>
            </w:pPr>
            <w:ins w:id="1184" w:author="犬伏" w:date="2025-06-16T08:45:00Z">
              <w:r w:rsidRPr="0036686B">
                <w:rPr>
                  <w:rFonts w:hint="eastAsia"/>
                  <w:sz w:val="16"/>
                  <w:szCs w:val="16"/>
                </w:rPr>
                <w:t>名称</w:t>
              </w:r>
            </w:ins>
          </w:p>
        </w:tc>
        <w:tc>
          <w:tcPr>
            <w:tcW w:w="2721" w:type="dxa"/>
            <w:gridSpan w:val="2"/>
            <w:tcBorders>
              <w:bottom w:val="nil"/>
            </w:tcBorders>
            <w:vAlign w:val="center"/>
          </w:tcPr>
          <w:p w14:paraId="0E87F1AE" w14:textId="77777777" w:rsidR="001D30BD" w:rsidRPr="0036686B" w:rsidRDefault="001D30BD" w:rsidP="001D30BD">
            <w:pPr>
              <w:rPr>
                <w:ins w:id="1185" w:author="犬伏" w:date="2025-06-16T08:45:00Z"/>
                <w:sz w:val="16"/>
                <w:szCs w:val="16"/>
              </w:rPr>
            </w:pPr>
            <w:ins w:id="1186" w:author="犬伏" w:date="2025-06-16T08:45:00Z">
              <w:r w:rsidRPr="0036686B">
                <w:rPr>
                  <w:rFonts w:hint="eastAsia"/>
                  <w:sz w:val="16"/>
                  <w:szCs w:val="16"/>
                </w:rPr>
                <w:t xml:space="preserve">△△株式会社　△△営業所　</w:t>
              </w:r>
            </w:ins>
          </w:p>
        </w:tc>
        <w:tc>
          <w:tcPr>
            <w:tcW w:w="1108" w:type="dxa"/>
            <w:gridSpan w:val="2"/>
            <w:vAlign w:val="center"/>
          </w:tcPr>
          <w:p w14:paraId="104F6AB1" w14:textId="77777777" w:rsidR="001D30BD" w:rsidRPr="0036686B" w:rsidRDefault="001D30BD" w:rsidP="001D30BD">
            <w:pPr>
              <w:rPr>
                <w:ins w:id="1187" w:author="犬伏" w:date="2025-06-16T08:45:00Z"/>
                <w:sz w:val="16"/>
                <w:szCs w:val="16"/>
              </w:rPr>
            </w:pPr>
            <w:ins w:id="1188" w:author="犬伏" w:date="2025-06-16T08:45:00Z">
              <w:r w:rsidRPr="0036686B">
                <w:rPr>
                  <w:rFonts w:hint="eastAsia"/>
                  <w:sz w:val="16"/>
                  <w:szCs w:val="16"/>
                </w:rPr>
                <w:t xml:space="preserve">許可番号　</w:t>
              </w:r>
            </w:ins>
          </w:p>
        </w:tc>
        <w:tc>
          <w:tcPr>
            <w:tcW w:w="4366" w:type="dxa"/>
            <w:gridSpan w:val="5"/>
            <w:vAlign w:val="center"/>
          </w:tcPr>
          <w:p w14:paraId="51BCD0E8" w14:textId="77777777" w:rsidR="001D30BD" w:rsidRPr="0036686B" w:rsidRDefault="001D30BD" w:rsidP="001D30BD">
            <w:pPr>
              <w:rPr>
                <w:ins w:id="1189" w:author="犬伏" w:date="2025-06-16T08:45:00Z"/>
                <w:sz w:val="16"/>
                <w:szCs w:val="16"/>
              </w:rPr>
            </w:pPr>
            <w:ins w:id="1190" w:author="犬伏" w:date="2025-06-16T08:45:00Z">
              <w:r w:rsidRPr="0036686B">
                <w:rPr>
                  <w:rFonts w:hint="eastAsia"/>
                  <w:sz w:val="16"/>
                  <w:szCs w:val="16"/>
                </w:rPr>
                <w:t>派××</w:t>
              </w:r>
              <w:r w:rsidRPr="0036686B">
                <w:rPr>
                  <w:sz w:val="16"/>
                  <w:szCs w:val="16"/>
                </w:rPr>
                <w:t>-××××××</w:t>
              </w:r>
            </w:ins>
          </w:p>
        </w:tc>
      </w:tr>
      <w:tr w:rsidR="001D30BD" w:rsidRPr="00C41465" w14:paraId="0BE3A3DB" w14:textId="77777777" w:rsidTr="00735903">
        <w:trPr>
          <w:trHeight w:val="317"/>
          <w:jc w:val="center"/>
          <w:ins w:id="1191" w:author="犬伏" w:date="2025-06-16T08:45:00Z"/>
        </w:trPr>
        <w:tc>
          <w:tcPr>
            <w:tcW w:w="860" w:type="dxa"/>
            <w:vMerge/>
            <w:vAlign w:val="center"/>
          </w:tcPr>
          <w:p w14:paraId="4FAF8C49" w14:textId="77777777" w:rsidR="001D30BD" w:rsidRPr="00DA105A" w:rsidRDefault="001D30BD" w:rsidP="001D30BD">
            <w:pPr>
              <w:jc w:val="center"/>
              <w:rPr>
                <w:ins w:id="1192" w:author="犬伏" w:date="2025-06-16T08:45:00Z"/>
                <w:sz w:val="16"/>
                <w:szCs w:val="16"/>
              </w:rPr>
            </w:pPr>
          </w:p>
        </w:tc>
        <w:tc>
          <w:tcPr>
            <w:tcW w:w="1572" w:type="dxa"/>
          </w:tcPr>
          <w:p w14:paraId="1CA5B7AB" w14:textId="77777777" w:rsidR="001D30BD" w:rsidRPr="00DA105A" w:rsidRDefault="001D30BD" w:rsidP="001D30BD">
            <w:pPr>
              <w:jc w:val="center"/>
              <w:rPr>
                <w:ins w:id="1193" w:author="犬伏" w:date="2025-06-16T08:45:00Z"/>
                <w:sz w:val="16"/>
                <w:szCs w:val="16"/>
              </w:rPr>
            </w:pPr>
            <w:ins w:id="1194" w:author="犬伏" w:date="2025-06-16T08:45:00Z">
              <w:r w:rsidRPr="00DA105A">
                <w:rPr>
                  <w:rFonts w:hint="eastAsia"/>
                  <w:sz w:val="16"/>
                  <w:szCs w:val="16"/>
                </w:rPr>
                <w:t>住所</w:t>
              </w:r>
            </w:ins>
          </w:p>
        </w:tc>
        <w:tc>
          <w:tcPr>
            <w:tcW w:w="8195" w:type="dxa"/>
            <w:gridSpan w:val="9"/>
            <w:vAlign w:val="center"/>
          </w:tcPr>
          <w:p w14:paraId="1C83EB39" w14:textId="77777777" w:rsidR="001D30BD" w:rsidRPr="00DA105A" w:rsidRDefault="001D30BD" w:rsidP="001D30BD">
            <w:pPr>
              <w:rPr>
                <w:ins w:id="1195" w:author="犬伏" w:date="2025-06-16T08:45:00Z"/>
                <w:sz w:val="16"/>
                <w:szCs w:val="16"/>
              </w:rPr>
            </w:pPr>
            <w:ins w:id="1196" w:author="犬伏" w:date="2025-06-16T08:45:00Z">
              <w:r w:rsidRPr="00DA105A">
                <w:rPr>
                  <w:rFonts w:hint="eastAsia"/>
                  <w:sz w:val="16"/>
                  <w:szCs w:val="16"/>
                </w:rPr>
                <w:t>神戸市〇〇区〇〇町〇丁目〇番地〇</w:t>
              </w:r>
            </w:ins>
          </w:p>
        </w:tc>
      </w:tr>
      <w:tr w:rsidR="001D30BD" w:rsidRPr="00C41465" w14:paraId="5CB06AE8" w14:textId="77777777" w:rsidTr="00735903">
        <w:trPr>
          <w:trHeight w:val="304"/>
          <w:jc w:val="center"/>
          <w:ins w:id="1197" w:author="犬伏" w:date="2025-06-16T08:45:00Z"/>
        </w:trPr>
        <w:tc>
          <w:tcPr>
            <w:tcW w:w="860" w:type="dxa"/>
            <w:vMerge/>
          </w:tcPr>
          <w:p w14:paraId="3711BA3D" w14:textId="77777777" w:rsidR="001D30BD" w:rsidRPr="00DA105A" w:rsidRDefault="001D30BD" w:rsidP="001D30BD">
            <w:pPr>
              <w:rPr>
                <w:ins w:id="1198" w:author="犬伏" w:date="2025-06-16T08:45:00Z"/>
                <w:sz w:val="16"/>
                <w:szCs w:val="16"/>
              </w:rPr>
            </w:pPr>
          </w:p>
        </w:tc>
        <w:tc>
          <w:tcPr>
            <w:tcW w:w="1572" w:type="dxa"/>
          </w:tcPr>
          <w:p w14:paraId="3E227A0C" w14:textId="77777777" w:rsidR="001D30BD" w:rsidRPr="00DA105A" w:rsidRDefault="001D30BD" w:rsidP="001D30BD">
            <w:pPr>
              <w:jc w:val="center"/>
              <w:rPr>
                <w:ins w:id="1199" w:author="犬伏" w:date="2025-06-16T08:45:00Z"/>
                <w:sz w:val="16"/>
                <w:szCs w:val="16"/>
              </w:rPr>
            </w:pPr>
            <w:ins w:id="1200" w:author="犬伏" w:date="2025-06-16T08:45:00Z">
              <w:r w:rsidRPr="00DA105A">
                <w:rPr>
                  <w:rFonts w:hint="eastAsia"/>
                  <w:sz w:val="16"/>
                  <w:szCs w:val="16"/>
                </w:rPr>
                <w:t>責任者</w:t>
              </w:r>
            </w:ins>
          </w:p>
        </w:tc>
        <w:tc>
          <w:tcPr>
            <w:tcW w:w="8195" w:type="dxa"/>
            <w:gridSpan w:val="9"/>
            <w:vAlign w:val="center"/>
          </w:tcPr>
          <w:p w14:paraId="4BB0E790" w14:textId="77777777" w:rsidR="001D30BD" w:rsidRPr="00DA105A" w:rsidRDefault="001D30BD" w:rsidP="001D30BD">
            <w:pPr>
              <w:rPr>
                <w:ins w:id="1201" w:author="犬伏" w:date="2025-06-16T08:45:00Z"/>
                <w:sz w:val="16"/>
                <w:szCs w:val="16"/>
              </w:rPr>
            </w:pPr>
            <w:ins w:id="1202" w:author="犬伏" w:date="2025-06-16T08:45:00Z">
              <w:r w:rsidRPr="00DA105A">
                <w:rPr>
                  <w:rFonts w:hint="eastAsia"/>
                  <w:sz w:val="16"/>
                  <w:szCs w:val="16"/>
                </w:rPr>
                <w:t>〇〇課長　〇〇　〇〇　（</w:t>
              </w:r>
              <w:r w:rsidRPr="00DA105A">
                <w:rPr>
                  <w:sz w:val="16"/>
                  <w:szCs w:val="16"/>
                </w:rPr>
                <w:t>TEL）078-×××-××××</w:t>
              </w:r>
            </w:ins>
          </w:p>
        </w:tc>
      </w:tr>
    </w:tbl>
    <w:p w14:paraId="77024030" w14:textId="77777777" w:rsidR="00735903" w:rsidRDefault="00735903" w:rsidP="00735903">
      <w:pPr>
        <w:jc w:val="left"/>
        <w:rPr>
          <w:ins w:id="1203" w:author="犬伏" w:date="2025-06-16T08:45:00Z"/>
          <w:rFonts w:ascii="ＭＳ 明朝" w:hAnsi="ＭＳ 明朝"/>
          <w:color w:val="00B0F0"/>
          <w:sz w:val="16"/>
          <w:szCs w:val="16"/>
        </w:rPr>
      </w:pPr>
    </w:p>
    <w:p w14:paraId="7648CCC5" w14:textId="607C7C32" w:rsidR="00735903" w:rsidRPr="00985987" w:rsidRDefault="00735903" w:rsidP="00735903">
      <w:pPr>
        <w:jc w:val="left"/>
        <w:rPr>
          <w:ins w:id="1204" w:author="犬伏" w:date="2025-06-16T08:45:00Z"/>
          <w:rFonts w:ascii="ＭＳ 明朝" w:hAnsi="ＭＳ 明朝"/>
          <w:sz w:val="16"/>
          <w:szCs w:val="16"/>
        </w:rPr>
      </w:pPr>
      <w:ins w:id="1205" w:author="犬伏" w:date="2025-06-16T08:45:00Z">
        <w:r>
          <w:rPr>
            <w:rFonts w:ascii="ＭＳ 明朝" w:hAnsi="ＭＳ 明朝"/>
            <w:color w:val="00B0F0"/>
            <w:sz w:val="16"/>
            <w:szCs w:val="16"/>
          </w:rPr>
          <w:br w:type="page"/>
        </w:r>
        <w:r w:rsidRPr="000307A4">
          <w:rPr>
            <w:rFonts w:ascii="ＭＳ 明朝" w:hAnsi="ＭＳ 明朝" w:hint="eastAsia"/>
            <w:sz w:val="16"/>
            <w:szCs w:val="16"/>
          </w:rPr>
          <w:lastRenderedPageBreak/>
          <w:t>【</w:t>
        </w:r>
      </w:ins>
      <w:ins w:id="1206" w:author="犬伏" w:date="2025-06-16T08:56:00Z">
        <w:r w:rsidR="001D30BD">
          <w:rPr>
            <w:rFonts w:ascii="ＭＳ 明朝" w:hAnsi="ＭＳ 明朝" w:hint="eastAsia"/>
            <w:sz w:val="16"/>
            <w:szCs w:val="16"/>
          </w:rPr>
          <w:t>７</w:t>
        </w:r>
      </w:ins>
      <w:ins w:id="1207" w:author="犬伏" w:date="2025-06-16T08:45:00Z">
        <w:r w:rsidRPr="000307A4">
          <w:rPr>
            <w:rFonts w:ascii="ＭＳ 明朝" w:hAnsi="ＭＳ 明朝" w:hint="eastAsia"/>
            <w:sz w:val="16"/>
            <w:szCs w:val="16"/>
          </w:rPr>
          <w:t>】</w:t>
        </w:r>
      </w:ins>
    </w:p>
    <w:tbl>
      <w:tblPr>
        <w:tblStyle w:val="a3"/>
        <w:tblW w:w="10627" w:type="dxa"/>
        <w:jc w:val="center"/>
        <w:tblLook w:val="04A0" w:firstRow="1" w:lastRow="0" w:firstColumn="1" w:lastColumn="0" w:noHBand="0" w:noVBand="1"/>
      </w:tblPr>
      <w:tblGrid>
        <w:gridCol w:w="860"/>
        <w:gridCol w:w="1572"/>
        <w:gridCol w:w="1594"/>
        <w:gridCol w:w="1127"/>
        <w:gridCol w:w="262"/>
        <w:gridCol w:w="846"/>
        <w:gridCol w:w="99"/>
        <w:gridCol w:w="553"/>
        <w:gridCol w:w="521"/>
        <w:gridCol w:w="587"/>
        <w:gridCol w:w="2606"/>
      </w:tblGrid>
      <w:tr w:rsidR="00735903" w:rsidRPr="00C41465" w14:paraId="3CDBCCFA" w14:textId="77777777" w:rsidTr="00735903">
        <w:trPr>
          <w:trHeight w:val="202"/>
          <w:jc w:val="center"/>
          <w:ins w:id="1208" w:author="犬伏" w:date="2025-06-16T08:45:00Z"/>
        </w:trPr>
        <w:tc>
          <w:tcPr>
            <w:tcW w:w="860" w:type="dxa"/>
            <w:vMerge w:val="restart"/>
            <w:textDirection w:val="tbRlV"/>
            <w:vAlign w:val="center"/>
          </w:tcPr>
          <w:p w14:paraId="61E4927B" w14:textId="77777777" w:rsidR="00735903" w:rsidRPr="0036686B" w:rsidRDefault="00735903" w:rsidP="00735903">
            <w:pPr>
              <w:spacing w:line="240" w:lineRule="exact"/>
              <w:ind w:left="113" w:right="113"/>
              <w:jc w:val="center"/>
              <w:rPr>
                <w:ins w:id="1209" w:author="犬伏" w:date="2025-06-16T08:45:00Z"/>
                <w:sz w:val="16"/>
                <w:szCs w:val="16"/>
              </w:rPr>
            </w:pPr>
            <w:ins w:id="1210" w:author="犬伏" w:date="2025-06-16T08:45:00Z">
              <w:r w:rsidRPr="0036686B">
                <w:rPr>
                  <w:rFonts w:hint="eastAsia"/>
                  <w:sz w:val="16"/>
                  <w:szCs w:val="16"/>
                </w:rPr>
                <w:t>派遣先</w:t>
              </w:r>
            </w:ins>
          </w:p>
        </w:tc>
        <w:tc>
          <w:tcPr>
            <w:tcW w:w="1572" w:type="dxa"/>
            <w:vAlign w:val="center"/>
          </w:tcPr>
          <w:p w14:paraId="18D46EB3" w14:textId="77777777" w:rsidR="00735903" w:rsidRPr="0036686B" w:rsidRDefault="00735903" w:rsidP="00735903">
            <w:pPr>
              <w:spacing w:line="240" w:lineRule="exact"/>
              <w:jc w:val="center"/>
              <w:rPr>
                <w:ins w:id="1211" w:author="犬伏" w:date="2025-06-16T08:45:00Z"/>
                <w:sz w:val="16"/>
                <w:szCs w:val="16"/>
              </w:rPr>
            </w:pPr>
            <w:ins w:id="1212" w:author="犬伏" w:date="2025-06-16T08:45:00Z">
              <w:r w:rsidRPr="0036686B">
                <w:rPr>
                  <w:rFonts w:hint="eastAsia"/>
                  <w:sz w:val="16"/>
                  <w:szCs w:val="16"/>
                </w:rPr>
                <w:t>名称</w:t>
              </w:r>
            </w:ins>
          </w:p>
        </w:tc>
        <w:tc>
          <w:tcPr>
            <w:tcW w:w="8195" w:type="dxa"/>
            <w:gridSpan w:val="9"/>
            <w:vAlign w:val="center"/>
          </w:tcPr>
          <w:p w14:paraId="28A77FBA" w14:textId="05BB6A96" w:rsidR="00735903" w:rsidRPr="0036686B" w:rsidRDefault="001D30BD" w:rsidP="00735903">
            <w:pPr>
              <w:spacing w:line="240" w:lineRule="exact"/>
              <w:rPr>
                <w:ins w:id="1213" w:author="犬伏" w:date="2025-06-16T08:45:00Z"/>
                <w:sz w:val="16"/>
                <w:szCs w:val="16"/>
              </w:rPr>
            </w:pPr>
            <w:ins w:id="1214" w:author="犬伏" w:date="2025-06-16T08:56:00Z">
              <w:r w:rsidRPr="000D0F9E">
                <w:rPr>
                  <w:rFonts w:hint="eastAsia"/>
                  <w:sz w:val="16"/>
                  <w:szCs w:val="16"/>
                </w:rPr>
                <w:t>神戸市行財政局税務部市民税第２課　垂水市税の窓口</w:t>
              </w:r>
            </w:ins>
            <w:ins w:id="1215" w:author="犬伏" w:date="2025-06-16T08:45:00Z">
              <w:r w:rsidR="00735903" w:rsidRPr="0036686B">
                <w:rPr>
                  <w:rFonts w:hint="eastAsia"/>
                  <w:sz w:val="16"/>
                  <w:szCs w:val="16"/>
                </w:rPr>
                <w:t xml:space="preserve">　</w:t>
              </w:r>
            </w:ins>
          </w:p>
        </w:tc>
      </w:tr>
      <w:tr w:rsidR="001D30BD" w:rsidRPr="00C41465" w14:paraId="60D8477C" w14:textId="77777777" w:rsidTr="00735903">
        <w:trPr>
          <w:trHeight w:val="529"/>
          <w:jc w:val="center"/>
          <w:ins w:id="1216" w:author="犬伏" w:date="2025-06-16T08:45:00Z"/>
        </w:trPr>
        <w:tc>
          <w:tcPr>
            <w:tcW w:w="860" w:type="dxa"/>
            <w:vMerge/>
          </w:tcPr>
          <w:p w14:paraId="57535475" w14:textId="77777777" w:rsidR="001D30BD" w:rsidRPr="00DA105A" w:rsidRDefault="001D30BD" w:rsidP="001D30BD">
            <w:pPr>
              <w:spacing w:line="240" w:lineRule="exact"/>
              <w:jc w:val="center"/>
              <w:rPr>
                <w:ins w:id="1217" w:author="犬伏" w:date="2025-06-16T08:45:00Z"/>
                <w:sz w:val="16"/>
                <w:szCs w:val="16"/>
              </w:rPr>
            </w:pPr>
          </w:p>
        </w:tc>
        <w:tc>
          <w:tcPr>
            <w:tcW w:w="1572" w:type="dxa"/>
            <w:vAlign w:val="center"/>
          </w:tcPr>
          <w:p w14:paraId="32DBEAD7" w14:textId="77777777" w:rsidR="001D30BD" w:rsidRPr="00DA105A" w:rsidRDefault="001D30BD" w:rsidP="001D30BD">
            <w:pPr>
              <w:spacing w:line="240" w:lineRule="exact"/>
              <w:jc w:val="center"/>
              <w:rPr>
                <w:ins w:id="1218" w:author="犬伏" w:date="2025-06-16T08:45:00Z"/>
                <w:sz w:val="16"/>
                <w:szCs w:val="16"/>
              </w:rPr>
            </w:pPr>
            <w:ins w:id="1219" w:author="犬伏" w:date="2025-06-16T08:45:00Z">
              <w:r w:rsidRPr="00DA105A">
                <w:rPr>
                  <w:rFonts w:hint="eastAsia"/>
                  <w:sz w:val="16"/>
                  <w:szCs w:val="16"/>
                </w:rPr>
                <w:t>就業場所</w:t>
              </w:r>
            </w:ins>
          </w:p>
        </w:tc>
        <w:tc>
          <w:tcPr>
            <w:tcW w:w="8195" w:type="dxa"/>
            <w:gridSpan w:val="9"/>
            <w:vAlign w:val="center"/>
          </w:tcPr>
          <w:p w14:paraId="51B5AAEB" w14:textId="77777777" w:rsidR="001D30BD" w:rsidRPr="000D0F9E" w:rsidRDefault="001D30BD" w:rsidP="001D30BD">
            <w:pPr>
              <w:spacing w:line="240" w:lineRule="exact"/>
              <w:rPr>
                <w:ins w:id="1220" w:author="犬伏" w:date="2025-06-16T08:56:00Z"/>
                <w:sz w:val="16"/>
                <w:szCs w:val="16"/>
              </w:rPr>
            </w:pPr>
            <w:ins w:id="1221" w:author="犬伏" w:date="2025-06-16T08:56:00Z">
              <w:r w:rsidRPr="000D0F9E">
                <w:rPr>
                  <w:rFonts w:hint="eastAsia"/>
                  <w:sz w:val="16"/>
                  <w:szCs w:val="16"/>
                </w:rPr>
                <w:t>神戸市垂水区日向１丁目５－１</w:t>
              </w:r>
            </w:ins>
          </w:p>
          <w:p w14:paraId="09B43169" w14:textId="416AD77B" w:rsidR="001D30BD" w:rsidRPr="00DA105A" w:rsidRDefault="001D30BD" w:rsidP="001D30BD">
            <w:pPr>
              <w:spacing w:line="240" w:lineRule="exact"/>
              <w:rPr>
                <w:ins w:id="1222" w:author="犬伏" w:date="2025-06-16T08:45:00Z"/>
                <w:sz w:val="16"/>
                <w:szCs w:val="16"/>
              </w:rPr>
            </w:pPr>
            <w:ins w:id="1223" w:author="犬伏" w:date="2025-06-16T08:56:00Z">
              <w:r w:rsidRPr="000D0F9E">
                <w:rPr>
                  <w:rFonts w:hint="eastAsia"/>
                  <w:sz w:val="16"/>
                  <w:szCs w:val="16"/>
                </w:rPr>
                <w:t>神戸市行財政局税務部市民税第２課　垂水市税の窓口　　（</w:t>
              </w:r>
              <w:r w:rsidRPr="000D0F9E">
                <w:rPr>
                  <w:sz w:val="16"/>
                  <w:szCs w:val="16"/>
                </w:rPr>
                <w:t>TEL）078-708-5151</w:t>
              </w:r>
            </w:ins>
          </w:p>
        </w:tc>
      </w:tr>
      <w:tr w:rsidR="001D30BD" w:rsidRPr="00C41465" w14:paraId="3DBBC203" w14:textId="77777777" w:rsidTr="00735903">
        <w:trPr>
          <w:trHeight w:val="214"/>
          <w:jc w:val="center"/>
          <w:ins w:id="1224" w:author="犬伏" w:date="2025-06-16T08:45:00Z"/>
        </w:trPr>
        <w:tc>
          <w:tcPr>
            <w:tcW w:w="860" w:type="dxa"/>
            <w:vMerge/>
          </w:tcPr>
          <w:p w14:paraId="643B3EAE" w14:textId="77777777" w:rsidR="001D30BD" w:rsidRPr="00DA105A" w:rsidRDefault="001D30BD" w:rsidP="001D30BD">
            <w:pPr>
              <w:spacing w:line="240" w:lineRule="exact"/>
              <w:jc w:val="center"/>
              <w:rPr>
                <w:ins w:id="1225" w:author="犬伏" w:date="2025-06-16T08:45:00Z"/>
                <w:sz w:val="16"/>
                <w:szCs w:val="16"/>
              </w:rPr>
            </w:pPr>
          </w:p>
        </w:tc>
        <w:tc>
          <w:tcPr>
            <w:tcW w:w="1572" w:type="dxa"/>
          </w:tcPr>
          <w:p w14:paraId="4FE082DC" w14:textId="77777777" w:rsidR="001D30BD" w:rsidRPr="00DA105A" w:rsidRDefault="001D30BD" w:rsidP="001D30BD">
            <w:pPr>
              <w:spacing w:line="240" w:lineRule="exact"/>
              <w:jc w:val="center"/>
              <w:rPr>
                <w:ins w:id="1226" w:author="犬伏" w:date="2025-06-16T08:45:00Z"/>
                <w:sz w:val="16"/>
                <w:szCs w:val="16"/>
              </w:rPr>
            </w:pPr>
            <w:ins w:id="1227" w:author="犬伏" w:date="2025-06-16T08:45:00Z">
              <w:r w:rsidRPr="00DA105A">
                <w:rPr>
                  <w:rFonts w:hint="eastAsia"/>
                  <w:sz w:val="16"/>
                  <w:szCs w:val="16"/>
                </w:rPr>
                <w:t>組織単位</w:t>
              </w:r>
            </w:ins>
          </w:p>
        </w:tc>
        <w:tc>
          <w:tcPr>
            <w:tcW w:w="8195" w:type="dxa"/>
            <w:gridSpan w:val="9"/>
            <w:vAlign w:val="center"/>
          </w:tcPr>
          <w:p w14:paraId="7309101B" w14:textId="5B9C23F9" w:rsidR="001D30BD" w:rsidRPr="00DA105A" w:rsidRDefault="001D30BD" w:rsidP="001D30BD">
            <w:pPr>
              <w:spacing w:line="240" w:lineRule="exact"/>
              <w:rPr>
                <w:ins w:id="1228" w:author="犬伏" w:date="2025-06-16T08:45:00Z"/>
                <w:sz w:val="16"/>
                <w:szCs w:val="16"/>
              </w:rPr>
            </w:pPr>
            <w:ins w:id="1229" w:author="犬伏" w:date="2025-06-16T08:56:00Z">
              <w:r w:rsidRPr="000D0F9E">
                <w:rPr>
                  <w:rFonts w:hint="eastAsia"/>
                  <w:sz w:val="16"/>
                  <w:szCs w:val="16"/>
                </w:rPr>
                <w:t>（名称）神戸市行財政局税務部市民税第２課　（組織の長の職名）市民税第２課長</w:t>
              </w:r>
            </w:ins>
          </w:p>
        </w:tc>
      </w:tr>
      <w:tr w:rsidR="001D30BD" w:rsidRPr="00C41465" w14:paraId="6A14351A" w14:textId="77777777" w:rsidTr="00735903">
        <w:trPr>
          <w:trHeight w:val="202"/>
          <w:jc w:val="center"/>
          <w:ins w:id="1230" w:author="犬伏" w:date="2025-06-16T08:45:00Z"/>
        </w:trPr>
        <w:tc>
          <w:tcPr>
            <w:tcW w:w="860" w:type="dxa"/>
            <w:vMerge/>
          </w:tcPr>
          <w:p w14:paraId="670EBDA3" w14:textId="77777777" w:rsidR="001D30BD" w:rsidRPr="00DA105A" w:rsidRDefault="001D30BD" w:rsidP="001D30BD">
            <w:pPr>
              <w:spacing w:line="240" w:lineRule="exact"/>
              <w:jc w:val="center"/>
              <w:rPr>
                <w:ins w:id="1231" w:author="犬伏" w:date="2025-06-16T08:45:00Z"/>
                <w:sz w:val="16"/>
                <w:szCs w:val="16"/>
              </w:rPr>
            </w:pPr>
          </w:p>
        </w:tc>
        <w:tc>
          <w:tcPr>
            <w:tcW w:w="1572" w:type="dxa"/>
          </w:tcPr>
          <w:p w14:paraId="3B8DFA2B" w14:textId="77777777" w:rsidR="001D30BD" w:rsidRPr="00DA105A" w:rsidRDefault="001D30BD" w:rsidP="001D30BD">
            <w:pPr>
              <w:spacing w:line="240" w:lineRule="exact"/>
              <w:jc w:val="center"/>
              <w:rPr>
                <w:ins w:id="1232" w:author="犬伏" w:date="2025-06-16T08:45:00Z"/>
                <w:sz w:val="16"/>
                <w:szCs w:val="16"/>
              </w:rPr>
            </w:pPr>
            <w:ins w:id="1233" w:author="犬伏" w:date="2025-06-16T08:45:00Z">
              <w:r w:rsidRPr="00DA105A">
                <w:rPr>
                  <w:rFonts w:hint="eastAsia"/>
                  <w:sz w:val="16"/>
                  <w:szCs w:val="16"/>
                </w:rPr>
                <w:t>指揮命令者</w:t>
              </w:r>
            </w:ins>
          </w:p>
        </w:tc>
        <w:tc>
          <w:tcPr>
            <w:tcW w:w="8195" w:type="dxa"/>
            <w:gridSpan w:val="9"/>
            <w:vAlign w:val="center"/>
          </w:tcPr>
          <w:p w14:paraId="50C3294C" w14:textId="3E639923" w:rsidR="001D30BD" w:rsidRPr="00DA105A" w:rsidRDefault="001D30BD" w:rsidP="001D30BD">
            <w:pPr>
              <w:spacing w:line="240" w:lineRule="exact"/>
              <w:rPr>
                <w:ins w:id="1234" w:author="犬伏" w:date="2025-06-16T08:45:00Z"/>
                <w:sz w:val="16"/>
                <w:szCs w:val="16"/>
              </w:rPr>
            </w:pPr>
            <w:ins w:id="1235" w:author="犬伏" w:date="2025-06-16T08:56:00Z">
              <w:r w:rsidRPr="000D0F9E">
                <w:rPr>
                  <w:rFonts w:eastAsiaTheme="minorHAnsi" w:cs="ＭＳ Ｐゴシック" w:hint="eastAsia"/>
                  <w:color w:val="000000"/>
                  <w:kern w:val="0"/>
                  <w:sz w:val="16"/>
                  <w:szCs w:val="16"/>
                </w:rPr>
                <w:t>市民税第２課　垂水市税の窓口　税務マネージャー　志度　玉佳</w:t>
              </w:r>
            </w:ins>
          </w:p>
        </w:tc>
      </w:tr>
      <w:tr w:rsidR="001D30BD" w:rsidRPr="00C41465" w14:paraId="16F22E78" w14:textId="77777777" w:rsidTr="00735903">
        <w:trPr>
          <w:trHeight w:val="214"/>
          <w:jc w:val="center"/>
          <w:ins w:id="1236" w:author="犬伏" w:date="2025-06-16T08:45:00Z"/>
        </w:trPr>
        <w:tc>
          <w:tcPr>
            <w:tcW w:w="860" w:type="dxa"/>
            <w:vMerge/>
          </w:tcPr>
          <w:p w14:paraId="24462740" w14:textId="77777777" w:rsidR="001D30BD" w:rsidRPr="00DA105A" w:rsidRDefault="001D30BD" w:rsidP="001D30BD">
            <w:pPr>
              <w:spacing w:line="240" w:lineRule="exact"/>
              <w:jc w:val="center"/>
              <w:rPr>
                <w:ins w:id="1237" w:author="犬伏" w:date="2025-06-16T08:45:00Z"/>
                <w:sz w:val="16"/>
                <w:szCs w:val="16"/>
              </w:rPr>
            </w:pPr>
          </w:p>
        </w:tc>
        <w:tc>
          <w:tcPr>
            <w:tcW w:w="1572" w:type="dxa"/>
          </w:tcPr>
          <w:p w14:paraId="325C7EF1" w14:textId="77777777" w:rsidR="001D30BD" w:rsidRPr="00DA105A" w:rsidRDefault="001D30BD" w:rsidP="001D30BD">
            <w:pPr>
              <w:spacing w:line="240" w:lineRule="exact"/>
              <w:jc w:val="center"/>
              <w:rPr>
                <w:ins w:id="1238" w:author="犬伏" w:date="2025-06-16T08:45:00Z"/>
                <w:sz w:val="16"/>
                <w:szCs w:val="16"/>
              </w:rPr>
            </w:pPr>
            <w:ins w:id="1239" w:author="犬伏" w:date="2025-06-16T08:45:00Z">
              <w:r w:rsidRPr="00DA105A">
                <w:rPr>
                  <w:rFonts w:hint="eastAsia"/>
                  <w:sz w:val="16"/>
                  <w:szCs w:val="16"/>
                </w:rPr>
                <w:t>責任者</w:t>
              </w:r>
            </w:ins>
          </w:p>
        </w:tc>
        <w:tc>
          <w:tcPr>
            <w:tcW w:w="8195" w:type="dxa"/>
            <w:gridSpan w:val="9"/>
            <w:vAlign w:val="center"/>
          </w:tcPr>
          <w:p w14:paraId="217EC256" w14:textId="6109B3BF" w:rsidR="001D30BD" w:rsidRPr="00DA105A" w:rsidRDefault="001D30BD" w:rsidP="001D30BD">
            <w:pPr>
              <w:spacing w:line="240" w:lineRule="exact"/>
              <w:rPr>
                <w:ins w:id="1240" w:author="犬伏" w:date="2025-06-16T08:45:00Z"/>
                <w:sz w:val="16"/>
                <w:szCs w:val="16"/>
              </w:rPr>
            </w:pPr>
            <w:ins w:id="1241" w:author="犬伏" w:date="2025-06-16T08:56:00Z">
              <w:r w:rsidRPr="000D0F9E">
                <w:rPr>
                  <w:rFonts w:hint="eastAsia"/>
                  <w:sz w:val="16"/>
                  <w:szCs w:val="16"/>
                </w:rPr>
                <w:t>市民税第２課長　馬渕　滋（</w:t>
              </w:r>
              <w:r w:rsidRPr="000D0F9E">
                <w:rPr>
                  <w:sz w:val="16"/>
                  <w:szCs w:val="16"/>
                </w:rPr>
                <w:t>TEL）078-708-5151</w:t>
              </w:r>
            </w:ins>
          </w:p>
        </w:tc>
      </w:tr>
      <w:tr w:rsidR="001D30BD" w:rsidRPr="00C41465" w14:paraId="3B1BFA69" w14:textId="77777777" w:rsidTr="00735903">
        <w:trPr>
          <w:trHeight w:val="202"/>
          <w:jc w:val="center"/>
          <w:ins w:id="1242" w:author="犬伏" w:date="2025-06-16T08:45:00Z"/>
        </w:trPr>
        <w:tc>
          <w:tcPr>
            <w:tcW w:w="860" w:type="dxa"/>
            <w:vMerge w:val="restart"/>
            <w:textDirection w:val="tbRlV"/>
            <w:vAlign w:val="center"/>
          </w:tcPr>
          <w:p w14:paraId="63ED612C" w14:textId="77777777" w:rsidR="001D30BD" w:rsidRPr="0036686B" w:rsidRDefault="001D30BD" w:rsidP="001D30BD">
            <w:pPr>
              <w:spacing w:line="240" w:lineRule="exact"/>
              <w:ind w:left="113" w:right="113"/>
              <w:jc w:val="center"/>
              <w:rPr>
                <w:ins w:id="1243" w:author="犬伏" w:date="2025-06-16T08:45:00Z"/>
                <w:sz w:val="16"/>
                <w:szCs w:val="16"/>
              </w:rPr>
            </w:pPr>
            <w:ins w:id="1244" w:author="犬伏" w:date="2025-06-16T08:45:00Z">
              <w:r w:rsidRPr="0036686B">
                <w:rPr>
                  <w:rFonts w:hint="eastAsia"/>
                  <w:sz w:val="16"/>
                  <w:szCs w:val="16"/>
                </w:rPr>
                <w:t>派遣条件等</w:t>
              </w:r>
            </w:ins>
          </w:p>
        </w:tc>
        <w:tc>
          <w:tcPr>
            <w:tcW w:w="6574" w:type="dxa"/>
            <w:gridSpan w:val="8"/>
            <w:tcBorders>
              <w:right w:val="single" w:sz="4" w:space="0" w:color="auto"/>
            </w:tcBorders>
          </w:tcPr>
          <w:p w14:paraId="24B5BBF0" w14:textId="77777777" w:rsidR="001D30BD" w:rsidRPr="0036686B" w:rsidRDefault="001D30BD" w:rsidP="001D30BD">
            <w:pPr>
              <w:spacing w:line="240" w:lineRule="exact"/>
              <w:rPr>
                <w:ins w:id="1245" w:author="犬伏" w:date="2025-06-16T08:45:00Z"/>
                <w:sz w:val="16"/>
                <w:szCs w:val="16"/>
              </w:rPr>
            </w:pPr>
            <w:ins w:id="1246" w:author="犬伏" w:date="2025-06-16T08:45:00Z">
              <w:r w:rsidRPr="0036686B">
                <w:rPr>
                  <w:rFonts w:hint="eastAsia"/>
                  <w:sz w:val="16"/>
                  <w:szCs w:val="16"/>
                </w:rPr>
                <w:t>派遣労働者を無期雇用派遣労働者又は</w:t>
              </w:r>
              <w:r w:rsidRPr="0036686B">
                <w:rPr>
                  <w:sz w:val="16"/>
                  <w:szCs w:val="16"/>
                </w:rPr>
                <w:t xml:space="preserve">60歳以上の者に限定するか否か　</w:t>
              </w:r>
            </w:ins>
          </w:p>
        </w:tc>
        <w:tc>
          <w:tcPr>
            <w:tcW w:w="3193" w:type="dxa"/>
            <w:gridSpan w:val="2"/>
            <w:tcBorders>
              <w:left w:val="single" w:sz="4" w:space="0" w:color="auto"/>
            </w:tcBorders>
          </w:tcPr>
          <w:p w14:paraId="6AF7AFB1" w14:textId="77777777" w:rsidR="001D30BD" w:rsidRPr="0036686B" w:rsidRDefault="001D30BD" w:rsidP="001D30BD">
            <w:pPr>
              <w:spacing w:line="240" w:lineRule="exact"/>
              <w:rPr>
                <w:ins w:id="1247" w:author="犬伏" w:date="2025-06-16T08:45:00Z"/>
                <w:sz w:val="16"/>
                <w:szCs w:val="16"/>
              </w:rPr>
            </w:pPr>
            <w:ins w:id="1248" w:author="犬伏" w:date="2025-06-16T08:45:00Z">
              <w:r w:rsidRPr="0036686B">
                <w:rPr>
                  <w:rFonts w:hint="eastAsia"/>
                  <w:sz w:val="16"/>
                  <w:szCs w:val="16"/>
                </w:rPr>
                <w:t xml:space="preserve">□限定する　</w:t>
              </w:r>
              <w:r>
                <w:rPr>
                  <w:rFonts w:hint="eastAsia"/>
                  <w:sz w:val="16"/>
                  <w:szCs w:val="16"/>
                </w:rPr>
                <w:t>■</w:t>
              </w:r>
              <w:r w:rsidRPr="0036686B">
                <w:rPr>
                  <w:rFonts w:hint="eastAsia"/>
                  <w:sz w:val="16"/>
                  <w:szCs w:val="16"/>
                </w:rPr>
                <w:t>限定しない</w:t>
              </w:r>
            </w:ins>
          </w:p>
        </w:tc>
      </w:tr>
      <w:tr w:rsidR="001D30BD" w:rsidRPr="00C41465" w14:paraId="7A6AE5E1" w14:textId="77777777" w:rsidTr="00735903">
        <w:trPr>
          <w:trHeight w:val="202"/>
          <w:jc w:val="center"/>
          <w:ins w:id="1249" w:author="犬伏" w:date="2025-06-16T08:45:00Z"/>
        </w:trPr>
        <w:tc>
          <w:tcPr>
            <w:tcW w:w="860" w:type="dxa"/>
            <w:vMerge/>
          </w:tcPr>
          <w:p w14:paraId="3B625135" w14:textId="77777777" w:rsidR="001D30BD" w:rsidRPr="00DA105A" w:rsidRDefault="001D30BD" w:rsidP="001D30BD">
            <w:pPr>
              <w:spacing w:line="240" w:lineRule="exact"/>
              <w:jc w:val="center"/>
              <w:rPr>
                <w:ins w:id="1250" w:author="犬伏" w:date="2025-06-16T08:45:00Z"/>
                <w:sz w:val="16"/>
                <w:szCs w:val="16"/>
              </w:rPr>
            </w:pPr>
          </w:p>
        </w:tc>
        <w:tc>
          <w:tcPr>
            <w:tcW w:w="5500" w:type="dxa"/>
            <w:gridSpan w:val="6"/>
          </w:tcPr>
          <w:p w14:paraId="45D22789" w14:textId="77777777" w:rsidR="001D30BD" w:rsidRPr="00DA105A" w:rsidRDefault="001D30BD" w:rsidP="001D30BD">
            <w:pPr>
              <w:spacing w:line="240" w:lineRule="exact"/>
              <w:rPr>
                <w:ins w:id="1251" w:author="犬伏" w:date="2025-06-16T08:45:00Z"/>
                <w:sz w:val="16"/>
                <w:szCs w:val="16"/>
              </w:rPr>
            </w:pPr>
            <w:ins w:id="1252" w:author="犬伏" w:date="2025-06-16T08:45:00Z">
              <w:r w:rsidRPr="00DA105A">
                <w:rPr>
                  <w:rFonts w:hint="eastAsia"/>
                  <w:sz w:val="16"/>
                  <w:szCs w:val="16"/>
                </w:rPr>
                <w:t xml:space="preserve">期間制限を受けない業務について労働者派遣に関する事項　</w:t>
              </w:r>
            </w:ins>
          </w:p>
        </w:tc>
        <w:tc>
          <w:tcPr>
            <w:tcW w:w="4267" w:type="dxa"/>
            <w:gridSpan w:val="4"/>
          </w:tcPr>
          <w:p w14:paraId="2A437EF9" w14:textId="77777777" w:rsidR="001D30BD" w:rsidRPr="00DA105A" w:rsidRDefault="001D30BD" w:rsidP="001D30BD">
            <w:pPr>
              <w:spacing w:line="240" w:lineRule="exact"/>
              <w:rPr>
                <w:ins w:id="1253" w:author="犬伏" w:date="2025-06-16T08:45:00Z"/>
                <w:sz w:val="16"/>
                <w:szCs w:val="16"/>
              </w:rPr>
            </w:pPr>
          </w:p>
        </w:tc>
      </w:tr>
      <w:tr w:rsidR="001D30BD" w:rsidRPr="00C41465" w14:paraId="3CC56A37" w14:textId="77777777" w:rsidTr="00735903">
        <w:trPr>
          <w:trHeight w:val="214"/>
          <w:jc w:val="center"/>
          <w:ins w:id="1254" w:author="犬伏" w:date="2025-06-16T08:45:00Z"/>
        </w:trPr>
        <w:tc>
          <w:tcPr>
            <w:tcW w:w="860" w:type="dxa"/>
            <w:vMerge/>
          </w:tcPr>
          <w:p w14:paraId="7201D741" w14:textId="77777777" w:rsidR="001D30BD" w:rsidRPr="00DA105A" w:rsidRDefault="001D30BD" w:rsidP="001D30BD">
            <w:pPr>
              <w:spacing w:line="240" w:lineRule="exact"/>
              <w:jc w:val="center"/>
              <w:rPr>
                <w:ins w:id="1255" w:author="犬伏" w:date="2025-06-16T08:45:00Z"/>
                <w:sz w:val="16"/>
                <w:szCs w:val="16"/>
              </w:rPr>
            </w:pPr>
          </w:p>
        </w:tc>
        <w:tc>
          <w:tcPr>
            <w:tcW w:w="4555" w:type="dxa"/>
            <w:gridSpan w:val="4"/>
          </w:tcPr>
          <w:p w14:paraId="4BABD5D1" w14:textId="77777777" w:rsidR="001D30BD" w:rsidRPr="00DA105A" w:rsidRDefault="001D30BD" w:rsidP="001D30BD">
            <w:pPr>
              <w:spacing w:line="240" w:lineRule="exact"/>
              <w:rPr>
                <w:ins w:id="1256" w:author="犬伏" w:date="2025-06-16T08:45:00Z"/>
                <w:sz w:val="16"/>
                <w:szCs w:val="16"/>
              </w:rPr>
            </w:pPr>
            <w:ins w:id="1257" w:author="犬伏" w:date="2025-06-16T08:45:00Z">
              <w:r w:rsidRPr="00DA105A">
                <w:rPr>
                  <w:rFonts w:hint="eastAsia"/>
                  <w:sz w:val="16"/>
                  <w:szCs w:val="16"/>
                </w:rPr>
                <w:t xml:space="preserve">派遣労働者を協定対象労働者に限定するか否か　</w:t>
              </w:r>
            </w:ins>
          </w:p>
        </w:tc>
        <w:tc>
          <w:tcPr>
            <w:tcW w:w="5212" w:type="dxa"/>
            <w:gridSpan w:val="6"/>
          </w:tcPr>
          <w:p w14:paraId="1A36A0D9" w14:textId="77777777" w:rsidR="001D30BD" w:rsidRPr="00DA105A" w:rsidRDefault="001D30BD" w:rsidP="001D30BD">
            <w:pPr>
              <w:spacing w:line="240" w:lineRule="exact"/>
              <w:rPr>
                <w:ins w:id="1258" w:author="犬伏" w:date="2025-06-16T08:45:00Z"/>
                <w:sz w:val="16"/>
                <w:szCs w:val="16"/>
              </w:rPr>
            </w:pPr>
            <w:ins w:id="1259" w:author="犬伏" w:date="2025-06-16T08:45:00Z">
              <w:r w:rsidRPr="00DA105A">
                <w:rPr>
                  <w:rFonts w:hint="eastAsia"/>
                  <w:sz w:val="16"/>
                  <w:szCs w:val="16"/>
                </w:rPr>
                <w:t xml:space="preserve">□限定する　</w:t>
              </w:r>
              <w:r>
                <w:rPr>
                  <w:rFonts w:hint="eastAsia"/>
                  <w:sz w:val="16"/>
                  <w:szCs w:val="16"/>
                </w:rPr>
                <w:t>■</w:t>
              </w:r>
              <w:r w:rsidRPr="00DA105A">
                <w:rPr>
                  <w:rFonts w:hint="eastAsia"/>
                  <w:sz w:val="16"/>
                  <w:szCs w:val="16"/>
                </w:rPr>
                <w:t>限定しない</w:t>
              </w:r>
            </w:ins>
          </w:p>
        </w:tc>
      </w:tr>
      <w:tr w:rsidR="001D30BD" w:rsidRPr="00C41465" w14:paraId="6D824162" w14:textId="77777777" w:rsidTr="00735903">
        <w:trPr>
          <w:trHeight w:val="214"/>
          <w:jc w:val="center"/>
          <w:ins w:id="1260" w:author="犬伏" w:date="2025-06-16T08:45:00Z"/>
        </w:trPr>
        <w:tc>
          <w:tcPr>
            <w:tcW w:w="860" w:type="dxa"/>
            <w:vMerge/>
          </w:tcPr>
          <w:p w14:paraId="7C88A175" w14:textId="77777777" w:rsidR="001D30BD" w:rsidRPr="00DA105A" w:rsidRDefault="001D30BD" w:rsidP="001D30BD">
            <w:pPr>
              <w:spacing w:line="240" w:lineRule="exact"/>
              <w:jc w:val="center"/>
              <w:rPr>
                <w:ins w:id="1261" w:author="犬伏" w:date="2025-06-16T08:45:00Z"/>
                <w:sz w:val="16"/>
                <w:szCs w:val="16"/>
              </w:rPr>
            </w:pPr>
          </w:p>
        </w:tc>
        <w:tc>
          <w:tcPr>
            <w:tcW w:w="1572" w:type="dxa"/>
            <w:vMerge w:val="restart"/>
            <w:vAlign w:val="center"/>
          </w:tcPr>
          <w:p w14:paraId="20A711C6" w14:textId="77777777" w:rsidR="001D30BD" w:rsidRPr="00DA105A" w:rsidRDefault="001D30BD" w:rsidP="001D30BD">
            <w:pPr>
              <w:spacing w:line="240" w:lineRule="exact"/>
              <w:jc w:val="center"/>
              <w:rPr>
                <w:ins w:id="1262" w:author="犬伏" w:date="2025-06-16T08:45:00Z"/>
                <w:sz w:val="16"/>
                <w:szCs w:val="16"/>
              </w:rPr>
            </w:pPr>
            <w:ins w:id="1263" w:author="犬伏" w:date="2025-06-16T08:45:00Z">
              <w:r w:rsidRPr="00DA105A">
                <w:rPr>
                  <w:rFonts w:hint="eastAsia"/>
                  <w:sz w:val="16"/>
                  <w:szCs w:val="16"/>
                </w:rPr>
                <w:t>業務内容</w:t>
              </w:r>
            </w:ins>
          </w:p>
        </w:tc>
        <w:tc>
          <w:tcPr>
            <w:tcW w:w="8195" w:type="dxa"/>
            <w:gridSpan w:val="9"/>
            <w:vAlign w:val="center"/>
          </w:tcPr>
          <w:p w14:paraId="44618D9B" w14:textId="77777777" w:rsidR="001D30BD" w:rsidRPr="00DA105A" w:rsidRDefault="001D30BD" w:rsidP="001D30BD">
            <w:pPr>
              <w:spacing w:line="240" w:lineRule="exact"/>
              <w:rPr>
                <w:ins w:id="1264" w:author="犬伏" w:date="2025-06-16T08:45:00Z"/>
                <w:sz w:val="16"/>
                <w:szCs w:val="16"/>
              </w:rPr>
            </w:pPr>
            <w:ins w:id="1265" w:author="犬伏" w:date="2025-06-16T08:45:00Z">
              <w:r w:rsidRPr="004567C8">
                <w:rPr>
                  <w:rFonts w:hint="eastAsia"/>
                  <w:sz w:val="16"/>
                  <w:szCs w:val="16"/>
                </w:rPr>
                <w:t>各区市税の窓口業務</w:t>
              </w:r>
            </w:ins>
          </w:p>
        </w:tc>
      </w:tr>
      <w:tr w:rsidR="001D30BD" w:rsidRPr="00C41465" w14:paraId="1A21E9AF" w14:textId="77777777" w:rsidTr="00735903">
        <w:trPr>
          <w:trHeight w:val="202"/>
          <w:jc w:val="center"/>
          <w:ins w:id="1266" w:author="犬伏" w:date="2025-06-16T08:45:00Z"/>
        </w:trPr>
        <w:tc>
          <w:tcPr>
            <w:tcW w:w="860" w:type="dxa"/>
            <w:vMerge/>
          </w:tcPr>
          <w:p w14:paraId="391330C8" w14:textId="77777777" w:rsidR="001D30BD" w:rsidRPr="00DA105A" w:rsidRDefault="001D30BD" w:rsidP="001D30BD">
            <w:pPr>
              <w:spacing w:line="240" w:lineRule="exact"/>
              <w:jc w:val="center"/>
              <w:rPr>
                <w:ins w:id="1267" w:author="犬伏" w:date="2025-06-16T08:45:00Z"/>
                <w:sz w:val="16"/>
                <w:szCs w:val="16"/>
              </w:rPr>
            </w:pPr>
          </w:p>
        </w:tc>
        <w:tc>
          <w:tcPr>
            <w:tcW w:w="1572" w:type="dxa"/>
            <w:vMerge/>
          </w:tcPr>
          <w:p w14:paraId="30433CF4" w14:textId="77777777" w:rsidR="001D30BD" w:rsidRPr="00DA105A" w:rsidRDefault="001D30BD" w:rsidP="001D30BD">
            <w:pPr>
              <w:spacing w:line="240" w:lineRule="exact"/>
              <w:jc w:val="center"/>
              <w:rPr>
                <w:ins w:id="1268" w:author="犬伏" w:date="2025-06-16T08:45:00Z"/>
                <w:sz w:val="16"/>
                <w:szCs w:val="16"/>
              </w:rPr>
            </w:pPr>
          </w:p>
        </w:tc>
        <w:tc>
          <w:tcPr>
            <w:tcW w:w="8195" w:type="dxa"/>
            <w:gridSpan w:val="9"/>
            <w:vAlign w:val="center"/>
          </w:tcPr>
          <w:p w14:paraId="1E861D62" w14:textId="77777777" w:rsidR="001D30BD" w:rsidRPr="00DA105A" w:rsidRDefault="001D30BD" w:rsidP="001D30BD">
            <w:pPr>
              <w:spacing w:line="240" w:lineRule="exact"/>
              <w:rPr>
                <w:ins w:id="1269" w:author="犬伏" w:date="2025-06-16T08:45:00Z"/>
                <w:sz w:val="16"/>
                <w:szCs w:val="16"/>
              </w:rPr>
            </w:pPr>
            <w:ins w:id="1270" w:author="犬伏" w:date="2025-06-16T08:45:00Z">
              <w:r w:rsidRPr="00DA105A">
                <w:rPr>
                  <w:rFonts w:hint="eastAsia"/>
                  <w:sz w:val="16"/>
                  <w:szCs w:val="16"/>
                </w:rPr>
                <w:t>（詳細）</w:t>
              </w:r>
              <w:r w:rsidRPr="004567C8">
                <w:rPr>
                  <w:rFonts w:hint="eastAsia"/>
                  <w:sz w:val="16"/>
                  <w:szCs w:val="16"/>
                </w:rPr>
                <w:t>別添「仕様書」のとおり</w:t>
              </w:r>
            </w:ins>
          </w:p>
        </w:tc>
      </w:tr>
      <w:tr w:rsidR="001D30BD" w:rsidRPr="00C41465" w14:paraId="34672B38" w14:textId="77777777" w:rsidTr="00735903">
        <w:trPr>
          <w:trHeight w:val="277"/>
          <w:jc w:val="center"/>
          <w:ins w:id="1271" w:author="犬伏" w:date="2025-06-16T08:45:00Z"/>
        </w:trPr>
        <w:tc>
          <w:tcPr>
            <w:tcW w:w="860" w:type="dxa"/>
            <w:vMerge/>
          </w:tcPr>
          <w:p w14:paraId="220E9114" w14:textId="77777777" w:rsidR="001D30BD" w:rsidRPr="00DA105A" w:rsidRDefault="001D30BD" w:rsidP="001D30BD">
            <w:pPr>
              <w:spacing w:line="240" w:lineRule="exact"/>
              <w:jc w:val="center"/>
              <w:rPr>
                <w:ins w:id="1272" w:author="犬伏" w:date="2025-06-16T08:45:00Z"/>
                <w:sz w:val="16"/>
                <w:szCs w:val="16"/>
              </w:rPr>
            </w:pPr>
          </w:p>
        </w:tc>
        <w:tc>
          <w:tcPr>
            <w:tcW w:w="3166" w:type="dxa"/>
            <w:gridSpan w:val="2"/>
            <w:vMerge w:val="restart"/>
            <w:vAlign w:val="center"/>
          </w:tcPr>
          <w:p w14:paraId="23E07014" w14:textId="77777777" w:rsidR="001D30BD" w:rsidRPr="00DA105A" w:rsidRDefault="001D30BD" w:rsidP="001D30BD">
            <w:pPr>
              <w:spacing w:line="240" w:lineRule="exact"/>
              <w:jc w:val="center"/>
              <w:rPr>
                <w:ins w:id="1273" w:author="犬伏" w:date="2025-06-16T08:45:00Z"/>
                <w:sz w:val="16"/>
                <w:szCs w:val="16"/>
              </w:rPr>
            </w:pPr>
            <w:ins w:id="1274" w:author="犬伏" w:date="2025-06-16T08:45:00Z">
              <w:r w:rsidRPr="00DA105A">
                <w:rPr>
                  <w:rFonts w:hint="eastAsia"/>
                  <w:sz w:val="16"/>
                  <w:szCs w:val="16"/>
                </w:rPr>
                <w:t>従事する業務に伴う責任の程度</w:t>
              </w:r>
            </w:ins>
          </w:p>
        </w:tc>
        <w:tc>
          <w:tcPr>
            <w:tcW w:w="6601" w:type="dxa"/>
            <w:gridSpan w:val="8"/>
          </w:tcPr>
          <w:p w14:paraId="74387180" w14:textId="77777777" w:rsidR="001D30BD" w:rsidRPr="00DA105A" w:rsidRDefault="001D30BD" w:rsidP="001D30BD">
            <w:pPr>
              <w:spacing w:line="240" w:lineRule="exact"/>
              <w:rPr>
                <w:ins w:id="1275" w:author="犬伏" w:date="2025-06-16T08:45:00Z"/>
                <w:sz w:val="16"/>
                <w:szCs w:val="16"/>
              </w:rPr>
            </w:pPr>
            <w:ins w:id="1276" w:author="犬伏" w:date="2025-06-16T08:45:00Z">
              <w:r w:rsidRPr="00DA105A">
                <w:rPr>
                  <w:rFonts w:hint="eastAsia"/>
                  <w:sz w:val="16"/>
                  <w:szCs w:val="16"/>
                </w:rPr>
                <w:t xml:space="preserve">□役職あり　</w:t>
              </w:r>
              <w:r>
                <w:rPr>
                  <w:rFonts w:hint="eastAsia"/>
                  <w:sz w:val="16"/>
                  <w:szCs w:val="16"/>
                </w:rPr>
                <w:t>■</w:t>
              </w:r>
              <w:r w:rsidRPr="00DA105A">
                <w:rPr>
                  <w:rFonts w:hint="eastAsia"/>
                  <w:sz w:val="16"/>
                  <w:szCs w:val="16"/>
                </w:rPr>
                <w:t>役職なし</w:t>
              </w:r>
            </w:ins>
          </w:p>
        </w:tc>
      </w:tr>
      <w:tr w:rsidR="001D30BD" w:rsidRPr="00C41465" w14:paraId="733A737D" w14:textId="77777777" w:rsidTr="00735903">
        <w:trPr>
          <w:trHeight w:val="282"/>
          <w:jc w:val="center"/>
          <w:ins w:id="1277" w:author="犬伏" w:date="2025-06-16T08:45:00Z"/>
        </w:trPr>
        <w:tc>
          <w:tcPr>
            <w:tcW w:w="860" w:type="dxa"/>
            <w:vMerge/>
          </w:tcPr>
          <w:p w14:paraId="74F1D696" w14:textId="77777777" w:rsidR="001D30BD" w:rsidRPr="00DA105A" w:rsidRDefault="001D30BD" w:rsidP="001D30BD">
            <w:pPr>
              <w:spacing w:line="240" w:lineRule="exact"/>
              <w:jc w:val="center"/>
              <w:rPr>
                <w:ins w:id="1278" w:author="犬伏" w:date="2025-06-16T08:45:00Z"/>
                <w:sz w:val="16"/>
                <w:szCs w:val="16"/>
              </w:rPr>
            </w:pPr>
          </w:p>
        </w:tc>
        <w:tc>
          <w:tcPr>
            <w:tcW w:w="3166" w:type="dxa"/>
            <w:gridSpan w:val="2"/>
            <w:vMerge/>
            <w:vAlign w:val="center"/>
          </w:tcPr>
          <w:p w14:paraId="7CC23120" w14:textId="77777777" w:rsidR="001D30BD" w:rsidRPr="00DA105A" w:rsidRDefault="001D30BD" w:rsidP="001D30BD">
            <w:pPr>
              <w:spacing w:line="240" w:lineRule="exact"/>
              <w:jc w:val="center"/>
              <w:rPr>
                <w:ins w:id="1279" w:author="犬伏" w:date="2025-06-16T08:45:00Z"/>
                <w:sz w:val="16"/>
                <w:szCs w:val="16"/>
              </w:rPr>
            </w:pPr>
          </w:p>
        </w:tc>
        <w:tc>
          <w:tcPr>
            <w:tcW w:w="6601" w:type="dxa"/>
            <w:gridSpan w:val="8"/>
          </w:tcPr>
          <w:p w14:paraId="40E3838C" w14:textId="77777777" w:rsidR="001D30BD" w:rsidRPr="0036686B" w:rsidRDefault="001D30BD" w:rsidP="001D30BD">
            <w:pPr>
              <w:spacing w:line="240" w:lineRule="exact"/>
              <w:rPr>
                <w:ins w:id="1280" w:author="犬伏" w:date="2025-06-16T08:45:00Z"/>
                <w:sz w:val="16"/>
                <w:szCs w:val="16"/>
              </w:rPr>
            </w:pPr>
            <w:ins w:id="1281" w:author="犬伏" w:date="2025-06-16T08:45:00Z">
              <w:r w:rsidRPr="00DA105A">
                <w:rPr>
                  <w:rFonts w:hint="eastAsia"/>
                  <w:sz w:val="16"/>
                  <w:szCs w:val="16"/>
                </w:rPr>
                <w:t>（詳細）</w:t>
              </w:r>
            </w:ins>
          </w:p>
        </w:tc>
      </w:tr>
      <w:tr w:rsidR="001D30BD" w:rsidRPr="00C41465" w14:paraId="0C601F2C" w14:textId="77777777" w:rsidTr="00735903">
        <w:trPr>
          <w:trHeight w:val="202"/>
          <w:jc w:val="center"/>
          <w:ins w:id="1282" w:author="犬伏" w:date="2025-06-16T08:45:00Z"/>
        </w:trPr>
        <w:tc>
          <w:tcPr>
            <w:tcW w:w="860" w:type="dxa"/>
            <w:vMerge/>
          </w:tcPr>
          <w:p w14:paraId="246D7640" w14:textId="77777777" w:rsidR="001D30BD" w:rsidRPr="00DA105A" w:rsidRDefault="001D30BD" w:rsidP="001D30BD">
            <w:pPr>
              <w:spacing w:line="240" w:lineRule="exact"/>
              <w:jc w:val="center"/>
              <w:rPr>
                <w:ins w:id="1283" w:author="犬伏" w:date="2025-06-16T08:45:00Z"/>
                <w:sz w:val="16"/>
                <w:szCs w:val="16"/>
              </w:rPr>
            </w:pPr>
          </w:p>
        </w:tc>
        <w:tc>
          <w:tcPr>
            <w:tcW w:w="1572" w:type="dxa"/>
          </w:tcPr>
          <w:p w14:paraId="165E4833" w14:textId="77777777" w:rsidR="001D30BD" w:rsidRPr="00DA105A" w:rsidRDefault="001D30BD" w:rsidP="001D30BD">
            <w:pPr>
              <w:spacing w:line="240" w:lineRule="exact"/>
              <w:jc w:val="center"/>
              <w:rPr>
                <w:ins w:id="1284" w:author="犬伏" w:date="2025-06-16T08:45:00Z"/>
                <w:sz w:val="16"/>
                <w:szCs w:val="16"/>
              </w:rPr>
            </w:pPr>
            <w:ins w:id="1285" w:author="犬伏" w:date="2025-06-16T08:45:00Z">
              <w:r w:rsidRPr="00DA105A">
                <w:rPr>
                  <w:rFonts w:hint="eastAsia"/>
                  <w:sz w:val="16"/>
                  <w:szCs w:val="16"/>
                </w:rPr>
                <w:t>派遣期間</w:t>
              </w:r>
            </w:ins>
          </w:p>
        </w:tc>
        <w:tc>
          <w:tcPr>
            <w:tcW w:w="4481" w:type="dxa"/>
            <w:gridSpan w:val="6"/>
            <w:vAlign w:val="center"/>
          </w:tcPr>
          <w:p w14:paraId="3A0482ED" w14:textId="77777777" w:rsidR="001D30BD" w:rsidRDefault="001D30BD" w:rsidP="001D30BD">
            <w:pPr>
              <w:spacing w:line="240" w:lineRule="exact"/>
              <w:rPr>
                <w:ins w:id="1286" w:author="犬伏" w:date="2025-06-16T08:45:00Z"/>
                <w:sz w:val="16"/>
                <w:szCs w:val="16"/>
              </w:rPr>
            </w:pPr>
            <w:ins w:id="1287" w:author="犬伏" w:date="2025-06-16T08:45:00Z">
              <w:r w:rsidRPr="00DA105A">
                <w:rPr>
                  <w:rFonts w:hint="eastAsia"/>
                  <w:sz w:val="16"/>
                  <w:szCs w:val="16"/>
                </w:rPr>
                <w:t>令和</w:t>
              </w:r>
              <w:r>
                <w:rPr>
                  <w:rFonts w:hint="eastAsia"/>
                  <w:sz w:val="16"/>
                  <w:szCs w:val="16"/>
                </w:rPr>
                <w:t>７</w:t>
              </w:r>
              <w:r w:rsidRPr="00DA105A">
                <w:rPr>
                  <w:rFonts w:hint="eastAsia"/>
                  <w:sz w:val="16"/>
                  <w:szCs w:val="16"/>
                </w:rPr>
                <w:t>年</w:t>
              </w:r>
              <w:r>
                <w:rPr>
                  <w:rFonts w:hint="eastAsia"/>
                  <w:sz w:val="16"/>
                  <w:szCs w:val="16"/>
                </w:rPr>
                <w:t>1</w:t>
              </w:r>
              <w:r>
                <w:rPr>
                  <w:sz w:val="16"/>
                  <w:szCs w:val="16"/>
                </w:rPr>
                <w:t>0</w:t>
              </w:r>
              <w:r w:rsidRPr="00DA105A">
                <w:rPr>
                  <w:rFonts w:hint="eastAsia"/>
                  <w:sz w:val="16"/>
                  <w:szCs w:val="16"/>
                </w:rPr>
                <w:t>月</w:t>
              </w:r>
              <w:r>
                <w:rPr>
                  <w:rFonts w:hint="eastAsia"/>
                  <w:sz w:val="16"/>
                  <w:szCs w:val="16"/>
                </w:rPr>
                <w:t>１</w:t>
              </w:r>
              <w:r w:rsidRPr="00DA105A">
                <w:rPr>
                  <w:rFonts w:hint="eastAsia"/>
                  <w:sz w:val="16"/>
                  <w:szCs w:val="16"/>
                </w:rPr>
                <w:t>日～令和</w:t>
              </w:r>
              <w:r>
                <w:rPr>
                  <w:rFonts w:hint="eastAsia"/>
                  <w:sz w:val="16"/>
                  <w:szCs w:val="16"/>
                </w:rPr>
                <w:t>８</w:t>
              </w:r>
              <w:r w:rsidRPr="00DA105A">
                <w:rPr>
                  <w:rFonts w:hint="eastAsia"/>
                  <w:sz w:val="16"/>
                  <w:szCs w:val="16"/>
                </w:rPr>
                <w:t>年</w:t>
              </w:r>
              <w:r>
                <w:rPr>
                  <w:rFonts w:hint="eastAsia"/>
                  <w:sz w:val="16"/>
                  <w:szCs w:val="16"/>
                </w:rPr>
                <w:t>９</w:t>
              </w:r>
              <w:r w:rsidRPr="00DA105A">
                <w:rPr>
                  <w:rFonts w:hint="eastAsia"/>
                  <w:sz w:val="16"/>
                  <w:szCs w:val="16"/>
                </w:rPr>
                <w:t>月</w:t>
              </w:r>
              <w:r>
                <w:rPr>
                  <w:rFonts w:hint="eastAsia"/>
                  <w:sz w:val="16"/>
                  <w:szCs w:val="16"/>
                </w:rPr>
                <w:t>3</w:t>
              </w:r>
              <w:r>
                <w:rPr>
                  <w:sz w:val="16"/>
                  <w:szCs w:val="16"/>
                </w:rPr>
                <w:t>0</w:t>
              </w:r>
              <w:r w:rsidRPr="00DA105A">
                <w:rPr>
                  <w:rFonts w:hint="eastAsia"/>
                  <w:sz w:val="16"/>
                  <w:szCs w:val="16"/>
                </w:rPr>
                <w:t xml:space="preserve">日　　</w:t>
              </w:r>
            </w:ins>
          </w:p>
          <w:p w14:paraId="5A1F92FD" w14:textId="77777777" w:rsidR="001D30BD" w:rsidRPr="004567C8" w:rsidRDefault="001D30BD" w:rsidP="001D30BD">
            <w:pPr>
              <w:spacing w:line="240" w:lineRule="exact"/>
              <w:rPr>
                <w:ins w:id="1288" w:author="犬伏" w:date="2025-06-16T08:45:00Z"/>
                <w:sz w:val="16"/>
                <w:szCs w:val="16"/>
              </w:rPr>
            </w:pPr>
            <w:ins w:id="1289" w:author="犬伏" w:date="2025-06-16T08:45:00Z">
              <w:r w:rsidRPr="004567C8">
                <w:rPr>
                  <w:rFonts w:hint="eastAsia"/>
                  <w:sz w:val="16"/>
                  <w:szCs w:val="16"/>
                </w:rPr>
                <w:t>債務負担による複数年契約とする。そのため、契約締結の翌</w:t>
              </w:r>
            </w:ins>
          </w:p>
          <w:p w14:paraId="0856EC66" w14:textId="77777777" w:rsidR="001D30BD" w:rsidRPr="004567C8" w:rsidRDefault="001D30BD" w:rsidP="001D30BD">
            <w:pPr>
              <w:spacing w:line="240" w:lineRule="exact"/>
              <w:rPr>
                <w:ins w:id="1290" w:author="犬伏" w:date="2025-06-16T08:45:00Z"/>
                <w:sz w:val="16"/>
                <w:szCs w:val="16"/>
              </w:rPr>
            </w:pPr>
            <w:ins w:id="1291" w:author="犬伏" w:date="2025-06-16T08:45:00Z">
              <w:r w:rsidRPr="004567C8">
                <w:rPr>
                  <w:rFonts w:hint="eastAsia"/>
                  <w:sz w:val="16"/>
                  <w:szCs w:val="16"/>
                </w:rPr>
                <w:t>年度以降において当該契約にかかる予算の減額又は削除が</w:t>
              </w:r>
            </w:ins>
          </w:p>
          <w:p w14:paraId="09B7BB88" w14:textId="77777777" w:rsidR="001D30BD" w:rsidRPr="004567C8" w:rsidRDefault="001D30BD" w:rsidP="001D30BD">
            <w:pPr>
              <w:spacing w:line="240" w:lineRule="exact"/>
              <w:rPr>
                <w:ins w:id="1292" w:author="犬伏" w:date="2025-06-16T08:45:00Z"/>
                <w:sz w:val="16"/>
                <w:szCs w:val="16"/>
              </w:rPr>
            </w:pPr>
            <w:ins w:id="1293" w:author="犬伏" w:date="2025-06-16T08:45:00Z">
              <w:r w:rsidRPr="004567C8">
                <w:rPr>
                  <w:rFonts w:hint="eastAsia"/>
                  <w:sz w:val="16"/>
                  <w:szCs w:val="16"/>
                </w:rPr>
                <w:t>あった場合、本市は違約金、損害賠償金を支払うことなく当</w:t>
              </w:r>
            </w:ins>
          </w:p>
          <w:p w14:paraId="68A205E7" w14:textId="77777777" w:rsidR="001D30BD" w:rsidRPr="00DA105A" w:rsidRDefault="001D30BD" w:rsidP="001D30BD">
            <w:pPr>
              <w:spacing w:line="240" w:lineRule="exact"/>
              <w:rPr>
                <w:ins w:id="1294" w:author="犬伏" w:date="2025-06-16T08:45:00Z"/>
                <w:sz w:val="16"/>
                <w:szCs w:val="16"/>
              </w:rPr>
            </w:pPr>
            <w:ins w:id="1295" w:author="犬伏" w:date="2025-06-16T08:45:00Z">
              <w:r w:rsidRPr="004567C8">
                <w:rPr>
                  <w:rFonts w:hint="eastAsia"/>
                  <w:sz w:val="16"/>
                  <w:szCs w:val="16"/>
                </w:rPr>
                <w:t>該契約を変更又は解除することができる。</w:t>
              </w:r>
              <w:r w:rsidRPr="00DA105A">
                <w:rPr>
                  <w:rFonts w:hint="eastAsia"/>
                  <w:sz w:val="16"/>
                  <w:szCs w:val="16"/>
                </w:rPr>
                <w:t xml:space="preserve">　</w:t>
              </w:r>
            </w:ins>
          </w:p>
        </w:tc>
        <w:tc>
          <w:tcPr>
            <w:tcW w:w="1108" w:type="dxa"/>
            <w:gridSpan w:val="2"/>
            <w:vAlign w:val="center"/>
          </w:tcPr>
          <w:p w14:paraId="2AC96349" w14:textId="77777777" w:rsidR="001D30BD" w:rsidRPr="00DA105A" w:rsidRDefault="001D30BD" w:rsidP="001D30BD">
            <w:pPr>
              <w:spacing w:line="240" w:lineRule="exact"/>
              <w:rPr>
                <w:ins w:id="1296" w:author="犬伏" w:date="2025-06-16T08:45:00Z"/>
                <w:sz w:val="16"/>
                <w:szCs w:val="16"/>
              </w:rPr>
            </w:pPr>
            <w:ins w:id="1297" w:author="犬伏" w:date="2025-06-16T08:45:00Z">
              <w:r w:rsidRPr="00DA105A">
                <w:rPr>
                  <w:rFonts w:hint="eastAsia"/>
                  <w:sz w:val="16"/>
                  <w:szCs w:val="16"/>
                </w:rPr>
                <w:t xml:space="preserve">派遣人数　</w:t>
              </w:r>
            </w:ins>
          </w:p>
        </w:tc>
        <w:tc>
          <w:tcPr>
            <w:tcW w:w="2606" w:type="dxa"/>
            <w:vAlign w:val="center"/>
          </w:tcPr>
          <w:p w14:paraId="0AF29E5F" w14:textId="77777777" w:rsidR="001D30BD" w:rsidRPr="00C87866" w:rsidRDefault="001D30BD" w:rsidP="001D30BD">
            <w:pPr>
              <w:spacing w:line="240" w:lineRule="exact"/>
              <w:rPr>
                <w:ins w:id="1298" w:author="犬伏" w:date="2025-06-16T08:45:00Z"/>
                <w:sz w:val="16"/>
                <w:szCs w:val="16"/>
              </w:rPr>
            </w:pPr>
            <w:ins w:id="1299" w:author="犬伏" w:date="2025-06-16T08:45:00Z">
              <w:r>
                <w:rPr>
                  <w:rFonts w:hint="eastAsia"/>
                  <w:sz w:val="16"/>
                  <w:szCs w:val="16"/>
                </w:rPr>
                <w:t>詳細は</w:t>
              </w:r>
              <w:r w:rsidRPr="00403DE0">
                <w:rPr>
                  <w:rFonts w:hint="eastAsia"/>
                  <w:sz w:val="16"/>
                  <w:szCs w:val="16"/>
                </w:rPr>
                <w:t>別添仕様書の通り</w:t>
              </w:r>
              <w:r w:rsidRPr="00C87866">
                <w:rPr>
                  <w:rFonts w:hint="eastAsia"/>
                  <w:sz w:val="16"/>
                  <w:szCs w:val="16"/>
                </w:rPr>
                <w:t>。</w:t>
              </w:r>
              <w:r w:rsidRPr="00403DE0">
                <w:rPr>
                  <w:rFonts w:hint="eastAsia"/>
                  <w:sz w:val="16"/>
                  <w:szCs w:val="16"/>
                </w:rPr>
                <w:t xml:space="preserve">　</w:t>
              </w:r>
            </w:ins>
          </w:p>
          <w:p w14:paraId="18B2547E" w14:textId="77777777" w:rsidR="001D30BD" w:rsidRPr="00DA105A" w:rsidRDefault="001D30BD" w:rsidP="001D30BD">
            <w:pPr>
              <w:spacing w:line="240" w:lineRule="exact"/>
              <w:rPr>
                <w:ins w:id="1300" w:author="犬伏" w:date="2025-06-16T08:45:00Z"/>
                <w:sz w:val="16"/>
                <w:szCs w:val="16"/>
              </w:rPr>
            </w:pPr>
            <w:ins w:id="1301" w:author="犬伏" w:date="2025-06-16T08:45:00Z">
              <w:r w:rsidRPr="00403DE0">
                <w:rPr>
                  <w:rFonts w:hint="eastAsia"/>
                  <w:sz w:val="16"/>
                  <w:szCs w:val="16"/>
                </w:rPr>
                <w:t>なお、具体的な人数については隔月ごとに協議すること。</w:t>
              </w:r>
            </w:ins>
          </w:p>
        </w:tc>
      </w:tr>
      <w:tr w:rsidR="001D30BD" w:rsidRPr="00C41465" w14:paraId="38942219" w14:textId="77777777" w:rsidTr="00735903">
        <w:trPr>
          <w:trHeight w:val="214"/>
          <w:jc w:val="center"/>
          <w:ins w:id="1302" w:author="犬伏" w:date="2025-06-16T08:45:00Z"/>
        </w:trPr>
        <w:tc>
          <w:tcPr>
            <w:tcW w:w="860" w:type="dxa"/>
            <w:vMerge/>
          </w:tcPr>
          <w:p w14:paraId="5E9893B4" w14:textId="77777777" w:rsidR="001D30BD" w:rsidRPr="00DA105A" w:rsidRDefault="001D30BD" w:rsidP="001D30BD">
            <w:pPr>
              <w:spacing w:line="240" w:lineRule="exact"/>
              <w:jc w:val="center"/>
              <w:rPr>
                <w:ins w:id="1303" w:author="犬伏" w:date="2025-06-16T08:45:00Z"/>
                <w:sz w:val="16"/>
                <w:szCs w:val="16"/>
              </w:rPr>
            </w:pPr>
          </w:p>
        </w:tc>
        <w:tc>
          <w:tcPr>
            <w:tcW w:w="1572" w:type="dxa"/>
          </w:tcPr>
          <w:p w14:paraId="1E674D7D" w14:textId="77777777" w:rsidR="001D30BD" w:rsidRPr="00DA105A" w:rsidRDefault="001D30BD" w:rsidP="001D30BD">
            <w:pPr>
              <w:spacing w:line="240" w:lineRule="exact"/>
              <w:jc w:val="center"/>
              <w:rPr>
                <w:ins w:id="1304" w:author="犬伏" w:date="2025-06-16T08:45:00Z"/>
                <w:sz w:val="16"/>
                <w:szCs w:val="16"/>
              </w:rPr>
            </w:pPr>
            <w:ins w:id="1305" w:author="犬伏" w:date="2025-06-16T08:45:00Z">
              <w:r w:rsidRPr="00DA105A">
                <w:rPr>
                  <w:rFonts w:hint="eastAsia"/>
                  <w:sz w:val="16"/>
                  <w:szCs w:val="16"/>
                </w:rPr>
                <w:t>就業日</w:t>
              </w:r>
            </w:ins>
          </w:p>
        </w:tc>
        <w:tc>
          <w:tcPr>
            <w:tcW w:w="8195" w:type="dxa"/>
            <w:gridSpan w:val="9"/>
            <w:vAlign w:val="center"/>
          </w:tcPr>
          <w:p w14:paraId="7C1479DE" w14:textId="77777777" w:rsidR="001D30BD" w:rsidRPr="00DA105A" w:rsidRDefault="001D30BD" w:rsidP="001D30BD">
            <w:pPr>
              <w:spacing w:line="240" w:lineRule="exact"/>
              <w:rPr>
                <w:ins w:id="1306" w:author="犬伏" w:date="2025-06-16T08:45:00Z"/>
                <w:sz w:val="16"/>
                <w:szCs w:val="16"/>
              </w:rPr>
            </w:pPr>
            <w:ins w:id="1307" w:author="犬伏" w:date="2025-06-16T08:45:00Z">
              <w:r w:rsidRPr="00DA105A">
                <w:rPr>
                  <w:rFonts w:hint="eastAsia"/>
                  <w:sz w:val="16"/>
                  <w:szCs w:val="16"/>
                </w:rPr>
                <w:t>月～金曜日</w:t>
              </w:r>
            </w:ins>
          </w:p>
        </w:tc>
      </w:tr>
      <w:tr w:rsidR="001D30BD" w:rsidRPr="00C41465" w14:paraId="2BDE7139" w14:textId="77777777" w:rsidTr="00735903">
        <w:trPr>
          <w:trHeight w:val="214"/>
          <w:jc w:val="center"/>
          <w:ins w:id="1308" w:author="犬伏" w:date="2025-06-16T08:45:00Z"/>
        </w:trPr>
        <w:tc>
          <w:tcPr>
            <w:tcW w:w="860" w:type="dxa"/>
            <w:vMerge/>
          </w:tcPr>
          <w:p w14:paraId="25ECFB04" w14:textId="77777777" w:rsidR="001D30BD" w:rsidRPr="00DA105A" w:rsidRDefault="001D30BD" w:rsidP="001D30BD">
            <w:pPr>
              <w:spacing w:line="240" w:lineRule="exact"/>
              <w:jc w:val="center"/>
              <w:rPr>
                <w:ins w:id="1309" w:author="犬伏" w:date="2025-06-16T08:45:00Z"/>
                <w:sz w:val="16"/>
                <w:szCs w:val="16"/>
              </w:rPr>
            </w:pPr>
          </w:p>
        </w:tc>
        <w:tc>
          <w:tcPr>
            <w:tcW w:w="1572" w:type="dxa"/>
            <w:vMerge w:val="restart"/>
            <w:vAlign w:val="center"/>
          </w:tcPr>
          <w:p w14:paraId="0F668B71" w14:textId="77777777" w:rsidR="001D30BD" w:rsidRPr="00DA105A" w:rsidRDefault="001D30BD" w:rsidP="001D30BD">
            <w:pPr>
              <w:spacing w:line="240" w:lineRule="exact"/>
              <w:jc w:val="center"/>
              <w:rPr>
                <w:ins w:id="1310" w:author="犬伏" w:date="2025-06-16T08:45:00Z"/>
                <w:sz w:val="16"/>
                <w:szCs w:val="16"/>
              </w:rPr>
            </w:pPr>
            <w:ins w:id="1311" w:author="犬伏" w:date="2025-06-16T08:45:00Z">
              <w:r w:rsidRPr="00DA105A">
                <w:rPr>
                  <w:rFonts w:hint="eastAsia"/>
                  <w:sz w:val="16"/>
                  <w:szCs w:val="16"/>
                </w:rPr>
                <w:t>就業時間</w:t>
              </w:r>
            </w:ins>
          </w:p>
        </w:tc>
        <w:tc>
          <w:tcPr>
            <w:tcW w:w="8195" w:type="dxa"/>
            <w:gridSpan w:val="9"/>
            <w:vAlign w:val="center"/>
          </w:tcPr>
          <w:p w14:paraId="6C00305C" w14:textId="77777777" w:rsidR="001D30BD" w:rsidRDefault="001D30BD" w:rsidP="001D30BD">
            <w:pPr>
              <w:spacing w:line="240" w:lineRule="exact"/>
              <w:rPr>
                <w:ins w:id="1312" w:author="犬伏" w:date="2025-06-16T08:45:00Z"/>
                <w:sz w:val="16"/>
                <w:szCs w:val="16"/>
              </w:rPr>
            </w:pPr>
            <w:ins w:id="1313" w:author="犬伏" w:date="2025-06-16T08:45:00Z">
              <w:r w:rsidRPr="00DA105A">
                <w:rPr>
                  <w:rFonts w:hint="eastAsia"/>
                  <w:sz w:val="16"/>
                  <w:szCs w:val="16"/>
                </w:rPr>
                <w:t>（就業時間）</w:t>
              </w:r>
              <w:r w:rsidRPr="00DA105A">
                <w:rPr>
                  <w:sz w:val="16"/>
                  <w:szCs w:val="16"/>
                </w:rPr>
                <w:t>8：45～17：30　　7時間45分</w:t>
              </w:r>
            </w:ins>
          </w:p>
          <w:p w14:paraId="5E4C301B" w14:textId="77777777" w:rsidR="001D30BD" w:rsidRPr="00DA105A" w:rsidRDefault="001D30BD" w:rsidP="001D30BD">
            <w:pPr>
              <w:spacing w:line="240" w:lineRule="exact"/>
              <w:ind w:firstLineChars="50" w:firstLine="78"/>
              <w:rPr>
                <w:ins w:id="1314" w:author="犬伏" w:date="2025-06-16T08:45:00Z"/>
                <w:sz w:val="16"/>
                <w:szCs w:val="16"/>
              </w:rPr>
            </w:pPr>
            <w:ins w:id="1315" w:author="犬伏" w:date="2025-06-16T08:45:00Z">
              <w:r w:rsidRPr="00D7476D">
                <w:rPr>
                  <w:rFonts w:hint="eastAsia"/>
                  <w:sz w:val="16"/>
                  <w:szCs w:val="16"/>
                </w:rPr>
                <w:t>なお庁舎の開庁・閉庁時間と合わせて、契約期間中に勤務時間が変更となる可能性がある。</w:t>
              </w:r>
            </w:ins>
          </w:p>
        </w:tc>
      </w:tr>
      <w:tr w:rsidR="001D30BD" w:rsidRPr="00C41465" w14:paraId="04439D04" w14:textId="77777777" w:rsidTr="00735903">
        <w:trPr>
          <w:trHeight w:val="202"/>
          <w:jc w:val="center"/>
          <w:ins w:id="1316" w:author="犬伏" w:date="2025-06-16T08:45:00Z"/>
        </w:trPr>
        <w:tc>
          <w:tcPr>
            <w:tcW w:w="860" w:type="dxa"/>
            <w:vMerge/>
          </w:tcPr>
          <w:p w14:paraId="0FAA6363" w14:textId="77777777" w:rsidR="001D30BD" w:rsidRPr="00DA105A" w:rsidRDefault="001D30BD" w:rsidP="001D30BD">
            <w:pPr>
              <w:spacing w:line="240" w:lineRule="exact"/>
              <w:jc w:val="center"/>
              <w:rPr>
                <w:ins w:id="1317" w:author="犬伏" w:date="2025-06-16T08:45:00Z"/>
                <w:sz w:val="16"/>
                <w:szCs w:val="16"/>
              </w:rPr>
            </w:pPr>
          </w:p>
        </w:tc>
        <w:tc>
          <w:tcPr>
            <w:tcW w:w="1572" w:type="dxa"/>
            <w:vMerge/>
          </w:tcPr>
          <w:p w14:paraId="16B391FA" w14:textId="77777777" w:rsidR="001D30BD" w:rsidRPr="00DA105A" w:rsidRDefault="001D30BD" w:rsidP="001D30BD">
            <w:pPr>
              <w:spacing w:line="240" w:lineRule="exact"/>
              <w:jc w:val="center"/>
              <w:rPr>
                <w:ins w:id="1318" w:author="犬伏" w:date="2025-06-16T08:45:00Z"/>
                <w:sz w:val="16"/>
                <w:szCs w:val="16"/>
              </w:rPr>
            </w:pPr>
          </w:p>
        </w:tc>
        <w:tc>
          <w:tcPr>
            <w:tcW w:w="8195" w:type="dxa"/>
            <w:gridSpan w:val="9"/>
            <w:vAlign w:val="center"/>
          </w:tcPr>
          <w:p w14:paraId="01F3E277" w14:textId="61C93E44" w:rsidR="001D30BD" w:rsidRPr="00DA105A" w:rsidRDefault="001D30BD" w:rsidP="001D30BD">
            <w:pPr>
              <w:spacing w:line="240" w:lineRule="exact"/>
              <w:rPr>
                <w:ins w:id="1319" w:author="犬伏" w:date="2025-06-16T08:45:00Z"/>
                <w:sz w:val="16"/>
                <w:szCs w:val="16"/>
              </w:rPr>
            </w:pPr>
            <w:ins w:id="1320" w:author="犬伏" w:date="2025-06-16T08:57:00Z">
              <w:r w:rsidRPr="00375ED2">
                <w:rPr>
                  <w:rFonts w:hint="eastAsia"/>
                  <w:sz w:val="16"/>
                  <w:szCs w:val="16"/>
                </w:rPr>
                <w:t>（休憩時間）</w:t>
              </w:r>
              <w:r w:rsidRPr="003C5DAE">
                <w:rPr>
                  <w:sz w:val="16"/>
                  <w:szCs w:val="16"/>
                </w:rPr>
                <w:t>1時間</w:t>
              </w:r>
              <w:r w:rsidRPr="003C5DAE">
                <w:rPr>
                  <w:rFonts w:hint="eastAsia"/>
                  <w:sz w:val="16"/>
                  <w:szCs w:val="16"/>
                </w:rPr>
                <w:t xml:space="preserve">　　詳細は別添仕様書のとおり</w:t>
              </w:r>
            </w:ins>
          </w:p>
        </w:tc>
      </w:tr>
      <w:tr w:rsidR="001D30BD" w:rsidRPr="00C41465" w14:paraId="6FD5709F" w14:textId="77777777" w:rsidTr="00735903">
        <w:trPr>
          <w:trHeight w:val="662"/>
          <w:jc w:val="center"/>
          <w:ins w:id="1321" w:author="犬伏" w:date="2025-06-16T08:45:00Z"/>
        </w:trPr>
        <w:tc>
          <w:tcPr>
            <w:tcW w:w="860" w:type="dxa"/>
            <w:vMerge/>
          </w:tcPr>
          <w:p w14:paraId="30EB5542" w14:textId="77777777" w:rsidR="001D30BD" w:rsidRPr="00DA105A" w:rsidRDefault="001D30BD" w:rsidP="001D30BD">
            <w:pPr>
              <w:spacing w:line="240" w:lineRule="exact"/>
              <w:jc w:val="center"/>
              <w:rPr>
                <w:ins w:id="1322" w:author="犬伏" w:date="2025-06-16T08:45:00Z"/>
                <w:sz w:val="16"/>
                <w:szCs w:val="16"/>
              </w:rPr>
            </w:pPr>
          </w:p>
        </w:tc>
        <w:tc>
          <w:tcPr>
            <w:tcW w:w="1572" w:type="dxa"/>
            <w:vAlign w:val="center"/>
          </w:tcPr>
          <w:p w14:paraId="4F32954A" w14:textId="77777777" w:rsidR="001D30BD" w:rsidRPr="00DA105A" w:rsidRDefault="001D30BD" w:rsidP="001D30BD">
            <w:pPr>
              <w:spacing w:line="240" w:lineRule="exact"/>
              <w:jc w:val="center"/>
              <w:rPr>
                <w:ins w:id="1323" w:author="犬伏" w:date="2025-06-16T08:45:00Z"/>
                <w:sz w:val="16"/>
                <w:szCs w:val="16"/>
              </w:rPr>
            </w:pPr>
            <w:ins w:id="1324" w:author="犬伏" w:date="2025-06-16T08:45:00Z">
              <w:r w:rsidRPr="00DA105A">
                <w:rPr>
                  <w:rFonts w:hint="eastAsia"/>
                  <w:sz w:val="16"/>
                  <w:szCs w:val="16"/>
                </w:rPr>
                <w:t>時間外・休日労働</w:t>
              </w:r>
            </w:ins>
          </w:p>
        </w:tc>
        <w:tc>
          <w:tcPr>
            <w:tcW w:w="8195" w:type="dxa"/>
            <w:gridSpan w:val="9"/>
            <w:vAlign w:val="center"/>
          </w:tcPr>
          <w:p w14:paraId="62961E0C" w14:textId="77777777" w:rsidR="001D30BD" w:rsidRPr="00DA105A" w:rsidRDefault="001D30BD" w:rsidP="001D30BD">
            <w:pPr>
              <w:spacing w:line="240" w:lineRule="exact"/>
              <w:rPr>
                <w:ins w:id="1325" w:author="犬伏" w:date="2025-06-16T08:45:00Z"/>
                <w:sz w:val="16"/>
                <w:szCs w:val="16"/>
              </w:rPr>
            </w:pPr>
            <w:ins w:id="1326" w:author="犬伏" w:date="2025-06-16T08:45:00Z">
              <w:r w:rsidRPr="00DA105A">
                <w:rPr>
                  <w:rFonts w:hint="eastAsia"/>
                  <w:sz w:val="16"/>
                  <w:szCs w:val="16"/>
                </w:rPr>
                <w:t>派遣元事業主と派遣労働者との間の労働契約又は派遣元事業場における以下の</w:t>
              </w:r>
              <w:r w:rsidRPr="00DA105A">
                <w:rPr>
                  <w:sz w:val="16"/>
                  <w:szCs w:val="16"/>
                </w:rPr>
                <w:t>36協定により定められている範囲内でなければならない。</w:t>
              </w:r>
            </w:ins>
          </w:p>
          <w:p w14:paraId="340B9291" w14:textId="77777777" w:rsidR="001D30BD" w:rsidRPr="00DA105A" w:rsidRDefault="001D30BD" w:rsidP="001D30BD">
            <w:pPr>
              <w:spacing w:line="240" w:lineRule="exact"/>
              <w:rPr>
                <w:ins w:id="1327" w:author="犬伏" w:date="2025-06-16T08:45:00Z"/>
                <w:sz w:val="16"/>
                <w:szCs w:val="16"/>
              </w:rPr>
            </w:pPr>
            <w:ins w:id="1328" w:author="犬伏" w:date="2025-06-16T08:45:00Z">
              <w:r w:rsidRPr="00DA105A">
                <w:rPr>
                  <w:rFonts w:hint="eastAsia"/>
                  <w:sz w:val="16"/>
                  <w:szCs w:val="16"/>
                </w:rPr>
                <w:t>就業時間外の労働は１日</w:t>
              </w:r>
              <w:r>
                <w:rPr>
                  <w:rFonts w:hint="eastAsia"/>
                  <w:sz w:val="16"/>
                  <w:szCs w:val="16"/>
                </w:rPr>
                <w:t>５</w:t>
              </w:r>
              <w:r w:rsidRPr="00DA105A">
                <w:rPr>
                  <w:rFonts w:hint="eastAsia"/>
                  <w:sz w:val="16"/>
                  <w:szCs w:val="16"/>
                </w:rPr>
                <w:t>時間、１か月</w:t>
              </w:r>
              <w:r>
                <w:rPr>
                  <w:rFonts w:hint="eastAsia"/>
                  <w:sz w:val="16"/>
                  <w:szCs w:val="16"/>
                </w:rPr>
                <w:t>4</w:t>
              </w:r>
              <w:r>
                <w:rPr>
                  <w:sz w:val="16"/>
                  <w:szCs w:val="16"/>
                </w:rPr>
                <w:t>5</w:t>
              </w:r>
              <w:r w:rsidRPr="00DA105A">
                <w:rPr>
                  <w:rFonts w:hint="eastAsia"/>
                  <w:sz w:val="16"/>
                  <w:szCs w:val="16"/>
                </w:rPr>
                <w:t>時間、１年</w:t>
              </w:r>
              <w:r>
                <w:rPr>
                  <w:rFonts w:hint="eastAsia"/>
                  <w:sz w:val="16"/>
                  <w:szCs w:val="16"/>
                </w:rPr>
                <w:t>3</w:t>
              </w:r>
              <w:r>
                <w:rPr>
                  <w:sz w:val="16"/>
                  <w:szCs w:val="16"/>
                </w:rPr>
                <w:t>60</w:t>
              </w:r>
              <w:r w:rsidRPr="00DA105A">
                <w:rPr>
                  <w:rFonts w:hint="eastAsia"/>
                  <w:sz w:val="16"/>
                  <w:szCs w:val="16"/>
                </w:rPr>
                <w:t>時間の範囲内</w:t>
              </w:r>
            </w:ins>
          </w:p>
          <w:p w14:paraId="3B02A735" w14:textId="77777777" w:rsidR="001D30BD" w:rsidRPr="00DA105A" w:rsidRDefault="001D30BD" w:rsidP="001D30BD">
            <w:pPr>
              <w:spacing w:line="240" w:lineRule="exact"/>
              <w:rPr>
                <w:ins w:id="1329" w:author="犬伏" w:date="2025-06-16T08:45:00Z"/>
                <w:sz w:val="16"/>
                <w:szCs w:val="16"/>
              </w:rPr>
            </w:pPr>
            <w:ins w:id="1330" w:author="犬伏" w:date="2025-06-16T08:45:00Z">
              <w:r w:rsidRPr="00DA105A">
                <w:rPr>
                  <w:rFonts w:hint="eastAsia"/>
                  <w:sz w:val="16"/>
                  <w:szCs w:val="16"/>
                </w:rPr>
                <w:t>法定休日の勤務は１か月</w:t>
              </w:r>
              <w:r>
                <w:rPr>
                  <w:rFonts w:hint="eastAsia"/>
                  <w:sz w:val="16"/>
                  <w:szCs w:val="16"/>
                </w:rPr>
                <w:t>２</w:t>
              </w:r>
              <w:r w:rsidRPr="00DA105A">
                <w:rPr>
                  <w:rFonts w:hint="eastAsia"/>
                  <w:sz w:val="16"/>
                  <w:szCs w:val="16"/>
                </w:rPr>
                <w:t>日の範囲内</w:t>
              </w:r>
            </w:ins>
          </w:p>
        </w:tc>
      </w:tr>
      <w:tr w:rsidR="001D30BD" w:rsidRPr="00C41465" w14:paraId="6986603E" w14:textId="77777777" w:rsidTr="00735903">
        <w:trPr>
          <w:trHeight w:val="807"/>
          <w:jc w:val="center"/>
          <w:ins w:id="1331" w:author="犬伏" w:date="2025-06-16T08:45:00Z"/>
        </w:trPr>
        <w:tc>
          <w:tcPr>
            <w:tcW w:w="860" w:type="dxa"/>
            <w:vMerge/>
          </w:tcPr>
          <w:p w14:paraId="6A4E71D4" w14:textId="77777777" w:rsidR="001D30BD" w:rsidRPr="00DA105A" w:rsidRDefault="001D30BD" w:rsidP="001D30BD">
            <w:pPr>
              <w:spacing w:line="240" w:lineRule="exact"/>
              <w:jc w:val="center"/>
              <w:rPr>
                <w:ins w:id="1332" w:author="犬伏" w:date="2025-06-16T08:45:00Z"/>
                <w:sz w:val="16"/>
                <w:szCs w:val="16"/>
              </w:rPr>
            </w:pPr>
          </w:p>
        </w:tc>
        <w:tc>
          <w:tcPr>
            <w:tcW w:w="1572" w:type="dxa"/>
            <w:vAlign w:val="center"/>
          </w:tcPr>
          <w:p w14:paraId="5E71CBC6" w14:textId="77777777" w:rsidR="001D30BD" w:rsidRPr="00876379" w:rsidRDefault="001D30BD" w:rsidP="001D30BD">
            <w:pPr>
              <w:spacing w:line="240" w:lineRule="exact"/>
              <w:jc w:val="center"/>
              <w:rPr>
                <w:ins w:id="1333" w:author="犬伏" w:date="2025-06-16T08:45:00Z"/>
                <w:sz w:val="16"/>
                <w:szCs w:val="16"/>
              </w:rPr>
            </w:pPr>
            <w:ins w:id="1334" w:author="犬伏" w:date="2025-06-16T08:45:00Z">
              <w:r w:rsidRPr="00DA105A">
                <w:rPr>
                  <w:rFonts w:hint="eastAsia"/>
                  <w:sz w:val="16"/>
                  <w:szCs w:val="16"/>
                </w:rPr>
                <w:t>安全衛生</w:t>
              </w:r>
            </w:ins>
          </w:p>
        </w:tc>
        <w:tc>
          <w:tcPr>
            <w:tcW w:w="8195" w:type="dxa"/>
            <w:gridSpan w:val="9"/>
            <w:vAlign w:val="center"/>
          </w:tcPr>
          <w:p w14:paraId="4EA34B23" w14:textId="77777777" w:rsidR="001D30BD" w:rsidRPr="00876379" w:rsidRDefault="001D30BD" w:rsidP="001D30BD">
            <w:pPr>
              <w:spacing w:line="240" w:lineRule="exact"/>
              <w:rPr>
                <w:ins w:id="1335" w:author="犬伏" w:date="2025-06-16T08:45:00Z"/>
                <w:sz w:val="16"/>
                <w:szCs w:val="16"/>
              </w:rPr>
            </w:pPr>
            <w:ins w:id="1336" w:author="犬伏" w:date="2025-06-16T08:45:00Z">
              <w:r w:rsidRPr="00876379">
                <w:rPr>
                  <w:rFonts w:hint="eastAsia"/>
                  <w:sz w:val="16"/>
                  <w:szCs w:val="16"/>
                </w:rPr>
                <w:t>派遣先及び派遣元は、労働者派遣法第</w:t>
              </w:r>
              <w:r w:rsidRPr="00876379">
                <w:rPr>
                  <w:sz w:val="16"/>
                  <w:szCs w:val="16"/>
                </w:rPr>
                <w:t>44条から第47条の</w:t>
              </w:r>
              <w:r>
                <w:rPr>
                  <w:rFonts w:hint="eastAsia"/>
                  <w:sz w:val="16"/>
                  <w:szCs w:val="16"/>
                </w:rPr>
                <w:t>４</w:t>
              </w:r>
              <w:r w:rsidRPr="00876379">
                <w:rPr>
                  <w:sz w:val="16"/>
                  <w:szCs w:val="16"/>
                </w:rPr>
                <w:t>までの規定により課された各法令を遵守し、自己に課された法令上の責任を負う。なお、派遣就業中の安全衛生については、派遣先の安全衛生に関する規定を適用することと</w:t>
              </w:r>
              <w:r w:rsidRPr="00876379">
                <w:rPr>
                  <w:rFonts w:hint="eastAsia"/>
                  <w:sz w:val="16"/>
                  <w:szCs w:val="16"/>
                </w:rPr>
                <w:t>し、その他の事については、派遣元の安全衛生に関する規定を適用する。</w:t>
              </w:r>
            </w:ins>
          </w:p>
        </w:tc>
      </w:tr>
      <w:tr w:rsidR="001D30BD" w:rsidRPr="00C41465" w14:paraId="5DDD826E" w14:textId="77777777" w:rsidTr="00735903">
        <w:trPr>
          <w:trHeight w:val="227"/>
          <w:jc w:val="center"/>
          <w:ins w:id="1337" w:author="犬伏" w:date="2025-06-16T08:45:00Z"/>
        </w:trPr>
        <w:tc>
          <w:tcPr>
            <w:tcW w:w="860" w:type="dxa"/>
            <w:vMerge/>
          </w:tcPr>
          <w:p w14:paraId="63272541" w14:textId="77777777" w:rsidR="001D30BD" w:rsidRPr="00DA105A" w:rsidRDefault="001D30BD" w:rsidP="001D30BD">
            <w:pPr>
              <w:spacing w:line="240" w:lineRule="exact"/>
              <w:jc w:val="center"/>
              <w:rPr>
                <w:ins w:id="1338" w:author="犬伏" w:date="2025-06-16T08:45:00Z"/>
                <w:sz w:val="16"/>
                <w:szCs w:val="16"/>
              </w:rPr>
            </w:pPr>
          </w:p>
        </w:tc>
        <w:tc>
          <w:tcPr>
            <w:tcW w:w="1572" w:type="dxa"/>
            <w:vAlign w:val="center"/>
          </w:tcPr>
          <w:p w14:paraId="6FCD1CAE" w14:textId="77777777" w:rsidR="001D30BD" w:rsidRPr="00DA105A" w:rsidRDefault="001D30BD" w:rsidP="001D30BD">
            <w:pPr>
              <w:spacing w:line="240" w:lineRule="exact"/>
              <w:jc w:val="center"/>
              <w:rPr>
                <w:ins w:id="1339" w:author="犬伏" w:date="2025-06-16T08:45:00Z"/>
                <w:sz w:val="16"/>
                <w:szCs w:val="16"/>
              </w:rPr>
            </w:pPr>
            <w:ins w:id="1340" w:author="犬伏" w:date="2025-06-16T08:45:00Z">
              <w:r w:rsidRPr="00DA105A">
                <w:rPr>
                  <w:rFonts w:hint="eastAsia"/>
                  <w:sz w:val="16"/>
                  <w:szCs w:val="16"/>
                </w:rPr>
                <w:t>便宜供与</w:t>
              </w:r>
            </w:ins>
          </w:p>
        </w:tc>
        <w:tc>
          <w:tcPr>
            <w:tcW w:w="8195" w:type="dxa"/>
            <w:gridSpan w:val="9"/>
            <w:vAlign w:val="center"/>
          </w:tcPr>
          <w:p w14:paraId="2AD238E5" w14:textId="77777777" w:rsidR="001D30BD" w:rsidRPr="00DA105A" w:rsidRDefault="001D30BD" w:rsidP="001D30BD">
            <w:pPr>
              <w:spacing w:line="240" w:lineRule="exact"/>
              <w:rPr>
                <w:ins w:id="1341" w:author="犬伏" w:date="2025-06-16T08:45:00Z"/>
                <w:sz w:val="16"/>
                <w:szCs w:val="16"/>
              </w:rPr>
            </w:pPr>
            <w:ins w:id="1342" w:author="犬伏" w:date="2025-06-16T08:45:00Z">
              <w:r w:rsidRPr="00DA105A">
                <w:rPr>
                  <w:rFonts w:hint="eastAsia"/>
                  <w:sz w:val="16"/>
                  <w:szCs w:val="16"/>
                </w:rPr>
                <w:t>派遣労働者に対して、甲が雇用する労働者が利用する福利厚生施設、設備等について必要に応じて派遣労働者が利用する機会を与えることとする。</w:t>
              </w:r>
            </w:ins>
          </w:p>
        </w:tc>
      </w:tr>
      <w:tr w:rsidR="001D30BD" w:rsidRPr="00C41465" w14:paraId="21B085DE" w14:textId="77777777" w:rsidTr="00735903">
        <w:trPr>
          <w:trHeight w:val="1499"/>
          <w:jc w:val="center"/>
          <w:ins w:id="1343" w:author="犬伏" w:date="2025-06-16T08:45:00Z"/>
        </w:trPr>
        <w:tc>
          <w:tcPr>
            <w:tcW w:w="860" w:type="dxa"/>
            <w:vMerge/>
          </w:tcPr>
          <w:p w14:paraId="15E19C9E" w14:textId="77777777" w:rsidR="001D30BD" w:rsidRPr="00DA105A" w:rsidRDefault="001D30BD" w:rsidP="001D30BD">
            <w:pPr>
              <w:spacing w:line="240" w:lineRule="exact"/>
              <w:jc w:val="center"/>
              <w:rPr>
                <w:ins w:id="1344" w:author="犬伏" w:date="2025-06-16T08:45:00Z"/>
                <w:sz w:val="16"/>
                <w:szCs w:val="16"/>
              </w:rPr>
            </w:pPr>
          </w:p>
        </w:tc>
        <w:tc>
          <w:tcPr>
            <w:tcW w:w="1572" w:type="dxa"/>
            <w:vAlign w:val="center"/>
          </w:tcPr>
          <w:p w14:paraId="0B420709" w14:textId="77777777" w:rsidR="001D30BD" w:rsidRDefault="001D30BD" w:rsidP="001D30BD">
            <w:pPr>
              <w:spacing w:line="240" w:lineRule="exact"/>
              <w:jc w:val="center"/>
              <w:rPr>
                <w:ins w:id="1345" w:author="犬伏" w:date="2025-06-16T08:45:00Z"/>
                <w:sz w:val="16"/>
                <w:szCs w:val="16"/>
              </w:rPr>
            </w:pPr>
            <w:ins w:id="1346" w:author="犬伏" w:date="2025-06-16T08:45:00Z">
              <w:r w:rsidRPr="00DA105A">
                <w:rPr>
                  <w:rFonts w:hint="eastAsia"/>
                  <w:sz w:val="16"/>
                  <w:szCs w:val="16"/>
                </w:rPr>
                <w:t>苦情処理</w:t>
              </w:r>
            </w:ins>
          </w:p>
          <w:p w14:paraId="7F148921" w14:textId="77777777" w:rsidR="001D30BD" w:rsidRPr="00892B62" w:rsidRDefault="001D30BD" w:rsidP="001D30BD">
            <w:pPr>
              <w:spacing w:line="240" w:lineRule="exact"/>
              <w:jc w:val="center"/>
              <w:rPr>
                <w:ins w:id="1347" w:author="犬伏" w:date="2025-06-16T08:45:00Z"/>
                <w:sz w:val="16"/>
                <w:szCs w:val="16"/>
              </w:rPr>
            </w:pPr>
            <w:ins w:id="1348" w:author="犬伏" w:date="2025-06-16T08:45:00Z">
              <w:r>
                <w:rPr>
                  <w:rFonts w:hint="eastAsia"/>
                  <w:sz w:val="16"/>
                  <w:szCs w:val="16"/>
                </w:rPr>
                <w:t>（苦情の申出を受ける者）</w:t>
              </w:r>
            </w:ins>
          </w:p>
        </w:tc>
        <w:tc>
          <w:tcPr>
            <w:tcW w:w="8195" w:type="dxa"/>
            <w:gridSpan w:val="9"/>
            <w:vAlign w:val="center"/>
          </w:tcPr>
          <w:p w14:paraId="51DDC547" w14:textId="77777777" w:rsidR="001D30BD" w:rsidRPr="00892B62" w:rsidRDefault="001D30BD" w:rsidP="001D30BD">
            <w:pPr>
              <w:spacing w:line="240" w:lineRule="exact"/>
              <w:rPr>
                <w:ins w:id="1349" w:author="犬伏" w:date="2025-06-16T08:45:00Z"/>
                <w:sz w:val="16"/>
                <w:szCs w:val="16"/>
              </w:rPr>
            </w:pPr>
            <w:ins w:id="1350" w:author="犬伏" w:date="2025-06-16T08:45:00Z">
              <w:r w:rsidRPr="00892B62">
                <w:rPr>
                  <w:rFonts w:hint="eastAsia"/>
                  <w:sz w:val="16"/>
                  <w:szCs w:val="16"/>
                </w:rPr>
                <w:t>１　苦情の申出を受ける者</w:t>
              </w:r>
            </w:ins>
          </w:p>
          <w:p w14:paraId="43E60C3C" w14:textId="07CCE203" w:rsidR="001D30BD" w:rsidRPr="00892B62" w:rsidRDefault="001D30BD" w:rsidP="001D30BD">
            <w:pPr>
              <w:spacing w:line="240" w:lineRule="exact"/>
              <w:rPr>
                <w:ins w:id="1351" w:author="犬伏" w:date="2025-06-16T08:45:00Z"/>
                <w:sz w:val="16"/>
                <w:szCs w:val="16"/>
              </w:rPr>
            </w:pPr>
            <w:ins w:id="1352" w:author="犬伏" w:date="2025-06-16T08:45:00Z">
              <w:r w:rsidRPr="00892B62">
                <w:rPr>
                  <w:rFonts w:hint="eastAsia"/>
                  <w:sz w:val="16"/>
                  <w:szCs w:val="16"/>
                </w:rPr>
                <w:t>【派遣先】</w:t>
              </w:r>
            </w:ins>
            <w:ins w:id="1353" w:author="犬伏" w:date="2025-06-16T08:56:00Z">
              <w:r w:rsidRPr="000D0F9E">
                <w:rPr>
                  <w:rFonts w:hint="eastAsia"/>
                  <w:sz w:val="16"/>
                  <w:szCs w:val="16"/>
                </w:rPr>
                <w:t>行財政局税務部市民税第</w:t>
              </w:r>
              <w:r w:rsidRPr="000D0F9E">
                <w:rPr>
                  <w:sz w:val="16"/>
                  <w:szCs w:val="16"/>
                </w:rPr>
                <w:t>2課長　馬渕　滋（TEL）078-708-5151</w:t>
              </w:r>
            </w:ins>
          </w:p>
          <w:p w14:paraId="6B7032A9" w14:textId="77777777" w:rsidR="001D30BD" w:rsidRPr="00892B62" w:rsidRDefault="001D30BD" w:rsidP="001D30BD">
            <w:pPr>
              <w:spacing w:line="240" w:lineRule="exact"/>
              <w:rPr>
                <w:ins w:id="1354" w:author="犬伏" w:date="2025-06-16T08:45:00Z"/>
                <w:sz w:val="16"/>
                <w:szCs w:val="16"/>
              </w:rPr>
            </w:pPr>
            <w:ins w:id="1355" w:author="犬伏" w:date="2025-06-16T08:45:00Z">
              <w:r w:rsidRPr="00892B62">
                <w:rPr>
                  <w:rFonts w:hint="eastAsia"/>
                  <w:sz w:val="16"/>
                  <w:szCs w:val="16"/>
                </w:rPr>
                <w:t>【派遣元】△△部△△課長　△△　△△（</w:t>
              </w:r>
              <w:r w:rsidRPr="00892B62">
                <w:rPr>
                  <w:sz w:val="16"/>
                  <w:szCs w:val="16"/>
                </w:rPr>
                <w:t>TEL）078-×××-××××</w:t>
              </w:r>
            </w:ins>
          </w:p>
          <w:p w14:paraId="4A546791" w14:textId="77777777" w:rsidR="001D30BD" w:rsidRPr="00876379" w:rsidRDefault="001D30BD" w:rsidP="001D30BD">
            <w:pPr>
              <w:spacing w:line="240" w:lineRule="exact"/>
              <w:rPr>
                <w:ins w:id="1356" w:author="犬伏" w:date="2025-06-16T08:45:00Z"/>
                <w:sz w:val="16"/>
                <w:szCs w:val="16"/>
              </w:rPr>
            </w:pPr>
            <w:ins w:id="1357" w:author="犬伏" w:date="2025-06-16T08:45:00Z">
              <w:r w:rsidRPr="00892B62">
                <w:rPr>
                  <w:rFonts w:hint="eastAsia"/>
                  <w:sz w:val="16"/>
                  <w:szCs w:val="16"/>
                </w:rPr>
                <w:t>２　苦情処理方法・連携体制</w:t>
              </w:r>
            </w:ins>
          </w:p>
          <w:p w14:paraId="23160E5A" w14:textId="77777777" w:rsidR="001D30BD" w:rsidRPr="00876379" w:rsidRDefault="001D30BD" w:rsidP="001D30BD">
            <w:pPr>
              <w:spacing w:line="240" w:lineRule="exact"/>
              <w:rPr>
                <w:ins w:id="1358" w:author="犬伏" w:date="2025-06-16T08:45:00Z"/>
                <w:sz w:val="16"/>
                <w:szCs w:val="16"/>
              </w:rPr>
            </w:pPr>
            <w:ins w:id="1359" w:author="犬伏" w:date="2025-06-16T08:45:00Z">
              <w:r w:rsidRPr="00876379">
                <w:rPr>
                  <w:rFonts w:hint="eastAsia"/>
                  <w:sz w:val="16"/>
                  <w:szCs w:val="16"/>
                </w:rPr>
                <w:t>甲及び乙において、１で記載の者が苦情の申出を受けたときは、直ちに責任者へ連絡することとし、当該責任者が中心となって誠意をもって遅滞なく当該苦情の適切かつ迅速な処理を図りその結果について必ず派遣労働者に通知することとする。</w:t>
              </w:r>
            </w:ins>
          </w:p>
          <w:p w14:paraId="20316305" w14:textId="77777777" w:rsidR="001D30BD" w:rsidRPr="00876379" w:rsidRDefault="001D30BD" w:rsidP="001D30BD">
            <w:pPr>
              <w:spacing w:line="240" w:lineRule="exact"/>
              <w:rPr>
                <w:ins w:id="1360" w:author="犬伏" w:date="2025-06-16T08:45:00Z"/>
                <w:sz w:val="16"/>
                <w:szCs w:val="16"/>
              </w:rPr>
            </w:pPr>
            <w:ins w:id="1361" w:author="犬伏" w:date="2025-06-16T08:45:00Z">
              <w:r w:rsidRPr="00876379">
                <w:rPr>
                  <w:rFonts w:hint="eastAsia"/>
                  <w:sz w:val="16"/>
                  <w:szCs w:val="16"/>
                </w:rPr>
                <w:t>派遣先及び派遣元責任者は自らでその解決が容易であり、即時に処理した苦情の他は、相互に遅滞なく通知するとともに、密接に連絡調整を行いつつ、その解決を図ることとする。</w:t>
              </w:r>
            </w:ins>
          </w:p>
        </w:tc>
      </w:tr>
      <w:tr w:rsidR="001D30BD" w:rsidRPr="00C41465" w14:paraId="57141C23" w14:textId="77777777" w:rsidTr="00735903">
        <w:trPr>
          <w:trHeight w:val="372"/>
          <w:jc w:val="center"/>
          <w:ins w:id="1362" w:author="犬伏" w:date="2025-06-16T08:45:00Z"/>
        </w:trPr>
        <w:tc>
          <w:tcPr>
            <w:tcW w:w="860" w:type="dxa"/>
            <w:vMerge/>
          </w:tcPr>
          <w:p w14:paraId="0C0C6154" w14:textId="77777777" w:rsidR="001D30BD" w:rsidRPr="00DA105A" w:rsidRDefault="001D30BD" w:rsidP="001D30BD">
            <w:pPr>
              <w:spacing w:line="240" w:lineRule="exact"/>
              <w:jc w:val="center"/>
              <w:rPr>
                <w:ins w:id="1363" w:author="犬伏" w:date="2025-06-16T08:45:00Z"/>
                <w:sz w:val="16"/>
                <w:szCs w:val="16"/>
              </w:rPr>
            </w:pPr>
          </w:p>
        </w:tc>
        <w:tc>
          <w:tcPr>
            <w:tcW w:w="1572" w:type="dxa"/>
            <w:vAlign w:val="center"/>
          </w:tcPr>
          <w:p w14:paraId="51FE9886" w14:textId="77777777" w:rsidR="001D30BD" w:rsidRPr="00876379" w:rsidRDefault="001D30BD" w:rsidP="001D30BD">
            <w:pPr>
              <w:spacing w:line="240" w:lineRule="exact"/>
              <w:jc w:val="center"/>
              <w:rPr>
                <w:ins w:id="1364" w:author="犬伏" w:date="2025-06-16T08:45:00Z"/>
                <w:sz w:val="16"/>
                <w:szCs w:val="16"/>
              </w:rPr>
            </w:pPr>
            <w:ins w:id="1365" w:author="犬伏" w:date="2025-06-16T08:45:00Z">
              <w:r w:rsidRPr="00DA105A">
                <w:rPr>
                  <w:rFonts w:hint="eastAsia"/>
                  <w:sz w:val="16"/>
                  <w:szCs w:val="16"/>
                </w:rPr>
                <w:t>派遣労働者の雇用の安定を図るために必要な措置</w:t>
              </w:r>
            </w:ins>
          </w:p>
        </w:tc>
        <w:tc>
          <w:tcPr>
            <w:tcW w:w="8195" w:type="dxa"/>
            <w:gridSpan w:val="9"/>
          </w:tcPr>
          <w:p w14:paraId="2F2E31AF" w14:textId="77777777" w:rsidR="001D30BD" w:rsidRPr="00876379" w:rsidRDefault="001D30BD" w:rsidP="001D30BD">
            <w:pPr>
              <w:spacing w:line="240" w:lineRule="exact"/>
              <w:rPr>
                <w:ins w:id="1366" w:author="犬伏" w:date="2025-06-16T08:45:00Z"/>
                <w:sz w:val="16"/>
                <w:szCs w:val="16"/>
              </w:rPr>
            </w:pPr>
            <w:ins w:id="1367" w:author="犬伏" w:date="2025-06-16T08:45:00Z">
              <w:r w:rsidRPr="00876379">
                <w:rPr>
                  <w:rFonts w:hint="eastAsia"/>
                  <w:sz w:val="16"/>
                  <w:szCs w:val="16"/>
                </w:rPr>
                <w:t>１　労働者派遣契約の解除の事前の申し入れ</w:t>
              </w:r>
            </w:ins>
          </w:p>
          <w:p w14:paraId="1A34DAB9" w14:textId="77777777" w:rsidR="001D30BD" w:rsidRPr="00876379" w:rsidRDefault="001D30BD" w:rsidP="001D30BD">
            <w:pPr>
              <w:spacing w:line="240" w:lineRule="exact"/>
              <w:rPr>
                <w:ins w:id="1368" w:author="犬伏" w:date="2025-06-16T08:45:00Z"/>
                <w:sz w:val="16"/>
                <w:szCs w:val="16"/>
              </w:rPr>
            </w:pPr>
            <w:ins w:id="1369" w:author="犬伏" w:date="2025-06-16T08:45:00Z">
              <w:r w:rsidRPr="00876379">
                <w:rPr>
                  <w:rFonts w:hint="eastAsia"/>
                  <w:sz w:val="16"/>
                  <w:szCs w:val="16"/>
                </w:rPr>
                <w:t>甲は専ら甲に起因する事由により労働者派遣契約の契約期間が満了する前の解除を行おうとする場合には、乙の合意を得ることはもとより、</w:t>
              </w:r>
              <w:r w:rsidRPr="00970799">
                <w:rPr>
                  <w:rFonts w:hint="eastAsia"/>
                  <w:bCs/>
                  <w:sz w:val="16"/>
                  <w:szCs w:val="16"/>
                </w:rPr>
                <w:t>少なくとも３０日前</w:t>
              </w:r>
              <w:r w:rsidRPr="00876379">
                <w:rPr>
                  <w:rFonts w:hint="eastAsia"/>
                  <w:sz w:val="16"/>
                  <w:szCs w:val="16"/>
                </w:rPr>
                <w:t>をもって乙に解除の申し入れを行うこととする。</w:t>
              </w:r>
            </w:ins>
          </w:p>
          <w:p w14:paraId="78B79E01" w14:textId="77777777" w:rsidR="001D30BD" w:rsidRPr="00876379" w:rsidRDefault="001D30BD" w:rsidP="001D30BD">
            <w:pPr>
              <w:spacing w:line="240" w:lineRule="exact"/>
              <w:rPr>
                <w:ins w:id="1370" w:author="犬伏" w:date="2025-06-16T08:45:00Z"/>
                <w:sz w:val="16"/>
                <w:szCs w:val="16"/>
              </w:rPr>
            </w:pPr>
            <w:ins w:id="1371" w:author="犬伏" w:date="2025-06-16T08:45:00Z">
              <w:r>
                <w:rPr>
                  <w:rFonts w:hint="eastAsia"/>
                  <w:sz w:val="16"/>
                  <w:szCs w:val="16"/>
                </w:rPr>
                <w:t>２</w:t>
              </w:r>
              <w:r w:rsidRPr="00876379">
                <w:rPr>
                  <w:rFonts w:hint="eastAsia"/>
                  <w:sz w:val="16"/>
                  <w:szCs w:val="16"/>
                </w:rPr>
                <w:t xml:space="preserve">　損害賠償に係る適切な措置</w:t>
              </w:r>
            </w:ins>
          </w:p>
          <w:p w14:paraId="37359269" w14:textId="77777777" w:rsidR="001D30BD" w:rsidRPr="005F5FD0" w:rsidRDefault="001D30BD" w:rsidP="001D30BD">
            <w:pPr>
              <w:spacing w:line="240" w:lineRule="exact"/>
              <w:rPr>
                <w:ins w:id="1372" w:author="犬伏" w:date="2025-06-16T08:45:00Z"/>
                <w:strike/>
                <w:sz w:val="16"/>
                <w:szCs w:val="16"/>
              </w:rPr>
            </w:pPr>
            <w:ins w:id="1373" w:author="犬伏" w:date="2025-06-16T08:45:00Z">
              <w:r w:rsidRPr="00876379">
                <w:rPr>
                  <w:rFonts w:hint="eastAsia"/>
                  <w:sz w:val="16"/>
                  <w:szCs w:val="16"/>
                </w:rPr>
                <w:t>甲は、甲の責めに帰すべき事由により労働者派遣契約の契約期間が満了する前に労働者派遣契約の解除を行おうとする場合には、派遣労働者の新たな就業機会の確保を図ることとし、これができないときには、少なくとも当該労働者派遣契約の解除に伴い、乙が当該労働者派遣に係る派遣労働者を休業させること等を余儀なくされたことに生じた損害賠償を行わなければならない。その他、甲と乙は十分に協議したうえで適切な方策を講ずることとする。また、甲及び乙の双方の責めに帰すべき事由がある場合には、甲及び乙のそれぞれの責に帰すべき部分の割合についても十分に考慮する。</w:t>
              </w:r>
            </w:ins>
          </w:p>
          <w:p w14:paraId="1D3E9E56" w14:textId="77777777" w:rsidR="001D30BD" w:rsidRPr="00876379" w:rsidRDefault="001D30BD" w:rsidP="001D30BD">
            <w:pPr>
              <w:spacing w:line="240" w:lineRule="exact"/>
              <w:rPr>
                <w:ins w:id="1374" w:author="犬伏" w:date="2025-06-16T08:45:00Z"/>
                <w:sz w:val="16"/>
                <w:szCs w:val="16"/>
              </w:rPr>
            </w:pPr>
            <w:ins w:id="1375" w:author="犬伏" w:date="2025-06-16T08:45:00Z">
              <w:r>
                <w:rPr>
                  <w:rFonts w:hint="eastAsia"/>
                  <w:sz w:val="16"/>
                  <w:szCs w:val="16"/>
                </w:rPr>
                <w:t>３</w:t>
              </w:r>
              <w:r w:rsidRPr="00876379">
                <w:rPr>
                  <w:rFonts w:hint="eastAsia"/>
                  <w:sz w:val="16"/>
                  <w:szCs w:val="16"/>
                </w:rPr>
                <w:t xml:space="preserve">　労働者派遣契約の解除の理由の明示</w:t>
              </w:r>
            </w:ins>
          </w:p>
          <w:p w14:paraId="064D1B11" w14:textId="77777777" w:rsidR="001D30BD" w:rsidRPr="00876379" w:rsidRDefault="001D30BD" w:rsidP="001D30BD">
            <w:pPr>
              <w:spacing w:line="240" w:lineRule="exact"/>
              <w:rPr>
                <w:ins w:id="1376" w:author="犬伏" w:date="2025-06-16T08:45:00Z"/>
                <w:sz w:val="16"/>
                <w:szCs w:val="16"/>
              </w:rPr>
            </w:pPr>
            <w:ins w:id="1377" w:author="犬伏" w:date="2025-06-16T08:45:00Z">
              <w:r w:rsidRPr="00876379">
                <w:rPr>
                  <w:rFonts w:hint="eastAsia"/>
                  <w:sz w:val="16"/>
                  <w:szCs w:val="16"/>
                </w:rPr>
                <w:t>甲は労働者派遣契約期間が満了する前に労働者派遣契約の解除を行おうとする場合であって、乙から請求があったときは、労働者派遣契約の解除を行った理由を乙に対して明らかにすることとする。</w:t>
              </w:r>
            </w:ins>
          </w:p>
        </w:tc>
      </w:tr>
      <w:tr w:rsidR="001D30BD" w:rsidRPr="00C41465" w14:paraId="340D223A" w14:textId="77777777" w:rsidTr="00735903">
        <w:trPr>
          <w:trHeight w:val="372"/>
          <w:jc w:val="center"/>
          <w:ins w:id="1378" w:author="犬伏" w:date="2025-06-16T08:45:00Z"/>
        </w:trPr>
        <w:tc>
          <w:tcPr>
            <w:tcW w:w="860" w:type="dxa"/>
            <w:vMerge/>
          </w:tcPr>
          <w:p w14:paraId="39885710" w14:textId="77777777" w:rsidR="001D30BD" w:rsidRPr="00DA105A" w:rsidRDefault="001D30BD" w:rsidP="001D30BD">
            <w:pPr>
              <w:spacing w:line="240" w:lineRule="exact"/>
              <w:jc w:val="center"/>
              <w:rPr>
                <w:ins w:id="1379" w:author="犬伏" w:date="2025-06-16T08:45:00Z"/>
                <w:sz w:val="16"/>
                <w:szCs w:val="16"/>
              </w:rPr>
            </w:pPr>
          </w:p>
        </w:tc>
        <w:tc>
          <w:tcPr>
            <w:tcW w:w="1572" w:type="dxa"/>
            <w:vAlign w:val="center"/>
          </w:tcPr>
          <w:p w14:paraId="3E80CD51" w14:textId="77777777" w:rsidR="001D30BD" w:rsidRPr="00DA105A" w:rsidRDefault="001D30BD" w:rsidP="001D30BD">
            <w:pPr>
              <w:spacing w:line="240" w:lineRule="exact"/>
              <w:jc w:val="center"/>
              <w:rPr>
                <w:ins w:id="1380" w:author="犬伏" w:date="2025-06-16T08:45:00Z"/>
                <w:sz w:val="16"/>
                <w:szCs w:val="16"/>
              </w:rPr>
            </w:pPr>
            <w:ins w:id="1381" w:author="犬伏" w:date="2025-06-16T08:45:00Z">
              <w:r>
                <w:rPr>
                  <w:rFonts w:hint="eastAsia"/>
                  <w:sz w:val="16"/>
                  <w:szCs w:val="16"/>
                </w:rPr>
                <w:t>派遣先が派遣労働者を雇用する場合の紛争防止措置</w:t>
              </w:r>
            </w:ins>
          </w:p>
        </w:tc>
        <w:tc>
          <w:tcPr>
            <w:tcW w:w="8195" w:type="dxa"/>
            <w:gridSpan w:val="9"/>
          </w:tcPr>
          <w:p w14:paraId="6E51615B" w14:textId="77777777" w:rsidR="001D30BD" w:rsidRDefault="001D30BD" w:rsidP="001D30BD">
            <w:pPr>
              <w:spacing w:line="240" w:lineRule="exact"/>
              <w:rPr>
                <w:ins w:id="1382" w:author="犬伏" w:date="2025-06-16T08:45:00Z"/>
                <w:sz w:val="16"/>
                <w:szCs w:val="16"/>
              </w:rPr>
            </w:pPr>
            <w:ins w:id="1383" w:author="犬伏" w:date="2025-06-16T08:45:00Z">
              <w:r w:rsidRPr="00923E7E">
                <w:rPr>
                  <w:rFonts w:hint="eastAsia"/>
                  <w:sz w:val="16"/>
                  <w:szCs w:val="16"/>
                </w:rPr>
                <w:t>労働者派遣の役務の提供の終了後、当該派遣労働者を甲が雇用する場合には、甲が事前に乙に通知することとする。</w:t>
              </w:r>
            </w:ins>
          </w:p>
          <w:p w14:paraId="4310E475" w14:textId="77777777" w:rsidR="001D30BD" w:rsidRPr="00D6536C" w:rsidRDefault="001D30BD" w:rsidP="001D30BD">
            <w:pPr>
              <w:spacing w:line="240" w:lineRule="exact"/>
              <w:rPr>
                <w:ins w:id="1384" w:author="犬伏" w:date="2025-06-16T08:45:00Z"/>
                <w:color w:val="00B0F0"/>
                <w:sz w:val="16"/>
                <w:szCs w:val="16"/>
              </w:rPr>
            </w:pPr>
            <w:ins w:id="1385" w:author="犬伏" w:date="2025-06-16T08:45:00Z">
              <w:r w:rsidRPr="00D6536C">
                <w:rPr>
                  <w:rFonts w:hint="eastAsia"/>
                  <w:color w:val="00B0F0"/>
                  <w:sz w:val="16"/>
                  <w:szCs w:val="16"/>
                </w:rPr>
                <w:t>※以下は派遣</w:t>
              </w:r>
              <w:r>
                <w:rPr>
                  <w:rFonts w:hint="eastAsia"/>
                  <w:color w:val="00B0F0"/>
                  <w:sz w:val="16"/>
                  <w:szCs w:val="16"/>
                </w:rPr>
                <w:t>元</w:t>
              </w:r>
              <w:r w:rsidRPr="00D6536C">
                <w:rPr>
                  <w:rFonts w:hint="eastAsia"/>
                  <w:color w:val="00B0F0"/>
                  <w:sz w:val="16"/>
                  <w:szCs w:val="16"/>
                </w:rPr>
                <w:t>が職業紹介事業の許可を受けている場合</w:t>
              </w:r>
            </w:ins>
          </w:p>
          <w:p w14:paraId="7A1934D7" w14:textId="77777777" w:rsidR="001D30BD" w:rsidRPr="00876379" w:rsidRDefault="001D30BD" w:rsidP="001D30BD">
            <w:pPr>
              <w:spacing w:line="240" w:lineRule="exact"/>
              <w:rPr>
                <w:ins w:id="1386" w:author="犬伏" w:date="2025-06-16T08:45:00Z"/>
                <w:sz w:val="16"/>
                <w:szCs w:val="16"/>
              </w:rPr>
            </w:pPr>
            <w:ins w:id="1387" w:author="犬伏" w:date="2025-06-16T08:45:00Z">
              <w:r>
                <w:rPr>
                  <w:rFonts w:hint="eastAsia"/>
                  <w:sz w:val="16"/>
                  <w:szCs w:val="16"/>
                </w:rPr>
                <w:t>乙が有料の職業紹介事業の許可を受けている場合は、職業紹介を経由して行うこととし、紹介手数料については別途協議するものとする。</w:t>
              </w:r>
            </w:ins>
          </w:p>
        </w:tc>
      </w:tr>
      <w:tr w:rsidR="001D30BD" w:rsidRPr="00C41465" w14:paraId="110D0A7F" w14:textId="77777777" w:rsidTr="00735903">
        <w:trPr>
          <w:trHeight w:val="282"/>
          <w:jc w:val="center"/>
          <w:ins w:id="1388" w:author="犬伏" w:date="2025-06-16T08:45:00Z"/>
        </w:trPr>
        <w:tc>
          <w:tcPr>
            <w:tcW w:w="860" w:type="dxa"/>
            <w:vMerge/>
            <w:tcBorders>
              <w:top w:val="nil"/>
            </w:tcBorders>
          </w:tcPr>
          <w:p w14:paraId="76E6EA4D" w14:textId="77777777" w:rsidR="001D30BD" w:rsidRPr="00C41465" w:rsidRDefault="001D30BD" w:rsidP="001D30BD">
            <w:pPr>
              <w:spacing w:line="240" w:lineRule="exact"/>
              <w:jc w:val="center"/>
              <w:rPr>
                <w:ins w:id="1389" w:author="犬伏" w:date="2025-06-16T08:45:00Z"/>
                <w:sz w:val="16"/>
                <w:szCs w:val="16"/>
              </w:rPr>
            </w:pPr>
          </w:p>
        </w:tc>
        <w:tc>
          <w:tcPr>
            <w:tcW w:w="1572" w:type="dxa"/>
            <w:tcBorders>
              <w:top w:val="nil"/>
            </w:tcBorders>
            <w:vAlign w:val="center"/>
          </w:tcPr>
          <w:p w14:paraId="13B78702" w14:textId="77777777" w:rsidR="001D30BD" w:rsidRPr="00C41465" w:rsidRDefault="001D30BD" w:rsidP="001D30BD">
            <w:pPr>
              <w:spacing w:line="240" w:lineRule="exact"/>
              <w:jc w:val="center"/>
              <w:rPr>
                <w:ins w:id="1390" w:author="犬伏" w:date="2025-06-16T08:45:00Z"/>
                <w:sz w:val="16"/>
                <w:szCs w:val="16"/>
              </w:rPr>
            </w:pPr>
            <w:ins w:id="1391" w:author="犬伏" w:date="2025-06-16T08:45:00Z">
              <w:r w:rsidRPr="0036686B">
                <w:rPr>
                  <w:rFonts w:hint="eastAsia"/>
                  <w:sz w:val="16"/>
                  <w:szCs w:val="16"/>
                </w:rPr>
                <w:t>契約金額</w:t>
              </w:r>
            </w:ins>
          </w:p>
        </w:tc>
        <w:tc>
          <w:tcPr>
            <w:tcW w:w="8195" w:type="dxa"/>
            <w:gridSpan w:val="9"/>
            <w:tcBorders>
              <w:top w:val="nil"/>
            </w:tcBorders>
            <w:vAlign w:val="center"/>
          </w:tcPr>
          <w:p w14:paraId="02C31519" w14:textId="77777777" w:rsidR="001D30BD" w:rsidRPr="00C41465" w:rsidRDefault="001D30BD" w:rsidP="001D30BD">
            <w:pPr>
              <w:spacing w:line="240" w:lineRule="exact"/>
              <w:rPr>
                <w:ins w:id="1392" w:author="犬伏" w:date="2025-06-16T08:45:00Z"/>
                <w:sz w:val="16"/>
                <w:szCs w:val="16"/>
              </w:rPr>
            </w:pPr>
            <w:ins w:id="1393" w:author="犬伏" w:date="2025-06-16T08:45:00Z">
              <w:r>
                <w:rPr>
                  <w:rFonts w:hint="eastAsia"/>
                  <w:sz w:val="16"/>
                  <w:szCs w:val="16"/>
                </w:rPr>
                <w:t>１時間あたり　　　　　　円（税抜）</w:t>
              </w:r>
            </w:ins>
          </w:p>
        </w:tc>
      </w:tr>
      <w:tr w:rsidR="001D30BD" w:rsidRPr="00C41465" w14:paraId="4FC569B8" w14:textId="77777777" w:rsidTr="00735903">
        <w:trPr>
          <w:trHeight w:val="356"/>
          <w:jc w:val="center"/>
          <w:ins w:id="1394" w:author="犬伏" w:date="2025-06-16T08:45:00Z"/>
        </w:trPr>
        <w:tc>
          <w:tcPr>
            <w:tcW w:w="860" w:type="dxa"/>
            <w:vMerge/>
          </w:tcPr>
          <w:p w14:paraId="3C585646" w14:textId="77777777" w:rsidR="001D30BD" w:rsidRPr="00DA105A" w:rsidRDefault="001D30BD" w:rsidP="001D30BD">
            <w:pPr>
              <w:spacing w:line="240" w:lineRule="exact"/>
              <w:jc w:val="center"/>
              <w:rPr>
                <w:ins w:id="1395" w:author="犬伏" w:date="2025-06-16T08:45:00Z"/>
                <w:sz w:val="16"/>
                <w:szCs w:val="16"/>
              </w:rPr>
            </w:pPr>
          </w:p>
        </w:tc>
        <w:tc>
          <w:tcPr>
            <w:tcW w:w="1572" w:type="dxa"/>
            <w:tcBorders>
              <w:top w:val="nil"/>
            </w:tcBorders>
            <w:vAlign w:val="center"/>
          </w:tcPr>
          <w:p w14:paraId="23F28563" w14:textId="77777777" w:rsidR="001D30BD" w:rsidRPr="00DA105A" w:rsidRDefault="001D30BD" w:rsidP="001D30BD">
            <w:pPr>
              <w:spacing w:line="240" w:lineRule="exact"/>
              <w:jc w:val="center"/>
              <w:rPr>
                <w:ins w:id="1396" w:author="犬伏" w:date="2025-06-16T08:45:00Z"/>
                <w:sz w:val="16"/>
                <w:szCs w:val="16"/>
              </w:rPr>
            </w:pPr>
            <w:ins w:id="1397" w:author="犬伏" w:date="2025-06-16T08:45:00Z">
              <w:r w:rsidRPr="00DA105A">
                <w:rPr>
                  <w:rFonts w:hint="eastAsia"/>
                  <w:sz w:val="16"/>
                  <w:szCs w:val="16"/>
                </w:rPr>
                <w:t>支払い条件（交通費含む）</w:t>
              </w:r>
            </w:ins>
          </w:p>
        </w:tc>
        <w:tc>
          <w:tcPr>
            <w:tcW w:w="8195" w:type="dxa"/>
            <w:gridSpan w:val="9"/>
            <w:tcBorders>
              <w:top w:val="nil"/>
            </w:tcBorders>
          </w:tcPr>
          <w:p w14:paraId="29F3E528" w14:textId="77777777" w:rsidR="001D30BD" w:rsidRDefault="001D30BD" w:rsidP="001D30BD">
            <w:pPr>
              <w:spacing w:line="240" w:lineRule="exact"/>
              <w:rPr>
                <w:ins w:id="1398" w:author="犬伏" w:date="2025-06-16T08:45:00Z"/>
                <w:sz w:val="16"/>
                <w:szCs w:val="16"/>
              </w:rPr>
            </w:pPr>
            <w:ins w:id="1399" w:author="犬伏" w:date="2025-06-16T08:45:00Z">
              <w:r w:rsidRPr="00DA105A">
                <w:rPr>
                  <w:rFonts w:hint="eastAsia"/>
                  <w:sz w:val="16"/>
                  <w:szCs w:val="16"/>
                </w:rPr>
                <w:t>派遣料金には、交通費その他すべての必要経費を含むこととし、派遣料金以外の支払いは原則、行わない。</w:t>
              </w:r>
            </w:ins>
          </w:p>
          <w:p w14:paraId="0CAB003C" w14:textId="77777777" w:rsidR="001D30BD" w:rsidRPr="004567C8" w:rsidRDefault="001D30BD" w:rsidP="001D30BD">
            <w:pPr>
              <w:spacing w:line="240" w:lineRule="exact"/>
              <w:rPr>
                <w:ins w:id="1400" w:author="犬伏" w:date="2025-06-16T08:45:00Z"/>
                <w:sz w:val="16"/>
                <w:szCs w:val="16"/>
              </w:rPr>
            </w:pPr>
            <w:ins w:id="1401" w:author="犬伏" w:date="2025-06-16T08:45:00Z">
              <w:r w:rsidRPr="004567C8">
                <w:rPr>
                  <w:rFonts w:hint="eastAsia"/>
                  <w:sz w:val="16"/>
                  <w:szCs w:val="16"/>
                </w:rPr>
                <w:t>ただし、研修等により通常の就業場所とは異なる場所へ移動するために支出した交通費については、目的地まで合理的な経路の経費について、本市が別途支払う。</w:t>
              </w:r>
              <w:r w:rsidRPr="004567C8">
                <w:rPr>
                  <w:sz w:val="16"/>
                  <w:szCs w:val="16"/>
                </w:rPr>
                <w:t xml:space="preserve"> </w:t>
              </w:r>
            </w:ins>
          </w:p>
          <w:p w14:paraId="1734A2F7" w14:textId="77777777" w:rsidR="001D30BD" w:rsidRPr="00DA105A" w:rsidRDefault="001D30BD" w:rsidP="001D30BD">
            <w:pPr>
              <w:spacing w:line="240" w:lineRule="exact"/>
              <w:rPr>
                <w:ins w:id="1402" w:author="犬伏" w:date="2025-06-16T08:45:00Z"/>
                <w:sz w:val="16"/>
                <w:szCs w:val="16"/>
              </w:rPr>
            </w:pPr>
            <w:ins w:id="1403" w:author="犬伏" w:date="2025-06-16T08:45:00Z">
              <w:r w:rsidRPr="004567C8">
                <w:rPr>
                  <w:rFonts w:hint="eastAsia"/>
                  <w:sz w:val="16"/>
                  <w:szCs w:val="16"/>
                </w:rPr>
                <w:t>また、災害等による公共交通機関の遮断時のタクシー利用については、都度協議するものとし、それに係る費用については原則として本市が支払う。</w:t>
              </w:r>
            </w:ins>
          </w:p>
          <w:p w14:paraId="595C94CD" w14:textId="77777777" w:rsidR="001D30BD" w:rsidRPr="00DA105A" w:rsidRDefault="001D30BD" w:rsidP="001D30BD">
            <w:pPr>
              <w:spacing w:line="240" w:lineRule="exact"/>
              <w:rPr>
                <w:ins w:id="1404" w:author="犬伏" w:date="2025-06-16T08:45:00Z"/>
                <w:sz w:val="16"/>
                <w:szCs w:val="16"/>
              </w:rPr>
            </w:pPr>
            <w:ins w:id="1405" w:author="犬伏" w:date="2025-06-16T08:45:00Z">
              <w:r w:rsidRPr="00DA105A">
                <w:rPr>
                  <w:rFonts w:hint="eastAsia"/>
                  <w:sz w:val="16"/>
                  <w:szCs w:val="16"/>
                </w:rPr>
                <w:t>支払方法は</w:t>
              </w:r>
              <w:r w:rsidRPr="000A4885">
                <w:rPr>
                  <w:rFonts w:hint="eastAsia"/>
                  <w:sz w:val="16"/>
                  <w:szCs w:val="16"/>
                </w:rPr>
                <w:t>毎月１日から末日までの</w:t>
              </w:r>
              <w:r w:rsidRPr="000A4885">
                <w:rPr>
                  <w:sz w:val="16"/>
                  <w:szCs w:val="16"/>
                </w:rPr>
                <w:t>1ヶ月を単位とし、</w:t>
              </w:r>
              <w:r w:rsidRPr="00DA105A">
                <w:rPr>
                  <w:rFonts w:hint="eastAsia"/>
                  <w:sz w:val="16"/>
                  <w:szCs w:val="16"/>
                </w:rPr>
                <w:t>適正な請求書を受理した日から</w:t>
              </w:r>
              <w:r w:rsidRPr="00DA105A">
                <w:rPr>
                  <w:sz w:val="16"/>
                  <w:szCs w:val="16"/>
                </w:rPr>
                <w:t>30日以内に支払う。</w:t>
              </w:r>
            </w:ins>
          </w:p>
        </w:tc>
      </w:tr>
      <w:tr w:rsidR="001D30BD" w:rsidRPr="00C41465" w14:paraId="4CE3DA94" w14:textId="77777777" w:rsidTr="00735903">
        <w:trPr>
          <w:trHeight w:val="329"/>
          <w:jc w:val="center"/>
          <w:ins w:id="1406" w:author="犬伏" w:date="2025-06-16T08:45:00Z"/>
        </w:trPr>
        <w:tc>
          <w:tcPr>
            <w:tcW w:w="860" w:type="dxa"/>
            <w:vMerge/>
          </w:tcPr>
          <w:p w14:paraId="63758B3D" w14:textId="77777777" w:rsidR="001D30BD" w:rsidRPr="00C41465" w:rsidRDefault="001D30BD" w:rsidP="001D30BD">
            <w:pPr>
              <w:spacing w:line="240" w:lineRule="exact"/>
              <w:jc w:val="center"/>
              <w:rPr>
                <w:ins w:id="1407" w:author="犬伏" w:date="2025-06-16T08:45:00Z"/>
                <w:sz w:val="16"/>
                <w:szCs w:val="16"/>
              </w:rPr>
            </w:pPr>
          </w:p>
        </w:tc>
        <w:tc>
          <w:tcPr>
            <w:tcW w:w="1572" w:type="dxa"/>
            <w:tcBorders>
              <w:top w:val="nil"/>
            </w:tcBorders>
            <w:vAlign w:val="center"/>
          </w:tcPr>
          <w:p w14:paraId="2F6B835F" w14:textId="77777777" w:rsidR="001D30BD" w:rsidRPr="00C41465" w:rsidRDefault="001D30BD" w:rsidP="001D30BD">
            <w:pPr>
              <w:spacing w:line="240" w:lineRule="exact"/>
              <w:jc w:val="center"/>
              <w:rPr>
                <w:ins w:id="1408" w:author="犬伏" w:date="2025-06-16T08:45:00Z"/>
                <w:sz w:val="16"/>
                <w:szCs w:val="16"/>
              </w:rPr>
            </w:pPr>
            <w:ins w:id="1409" w:author="犬伏" w:date="2025-06-16T08:45:00Z">
              <w:r w:rsidRPr="0036686B">
                <w:rPr>
                  <w:rFonts w:hint="eastAsia"/>
                  <w:sz w:val="16"/>
                  <w:szCs w:val="16"/>
                </w:rPr>
                <w:t>契約保証金</w:t>
              </w:r>
            </w:ins>
          </w:p>
        </w:tc>
        <w:tc>
          <w:tcPr>
            <w:tcW w:w="8195" w:type="dxa"/>
            <w:gridSpan w:val="9"/>
            <w:tcBorders>
              <w:top w:val="nil"/>
            </w:tcBorders>
            <w:vAlign w:val="center"/>
          </w:tcPr>
          <w:p w14:paraId="4A9B8FAE" w14:textId="77777777" w:rsidR="001D30BD" w:rsidRPr="00C41465" w:rsidRDefault="001D30BD" w:rsidP="001D30BD">
            <w:pPr>
              <w:spacing w:line="240" w:lineRule="exact"/>
              <w:rPr>
                <w:ins w:id="1410" w:author="犬伏" w:date="2025-06-16T08:45:00Z"/>
                <w:sz w:val="16"/>
                <w:szCs w:val="16"/>
              </w:rPr>
            </w:pPr>
            <w:ins w:id="1411" w:author="犬伏" w:date="2025-06-16T08:45:00Z">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円　　　　　　　</w:t>
              </w:r>
              <w:r>
                <w:rPr>
                  <w:rFonts w:hint="eastAsia"/>
                  <w:sz w:val="16"/>
                  <w:szCs w:val="16"/>
                </w:rPr>
                <w:t>■</w:t>
              </w:r>
              <w:r w:rsidRPr="00C41465">
                <w:rPr>
                  <w:rFonts w:hint="eastAsia"/>
                  <w:sz w:val="16"/>
                  <w:szCs w:val="16"/>
                </w:rPr>
                <w:t>免除</w:t>
              </w:r>
            </w:ins>
          </w:p>
        </w:tc>
      </w:tr>
      <w:tr w:rsidR="001D30BD" w:rsidRPr="00BE7CD9" w14:paraId="2ED021F5" w14:textId="77777777" w:rsidTr="00735903">
        <w:trPr>
          <w:trHeight w:val="235"/>
          <w:jc w:val="center"/>
          <w:ins w:id="1412" w:author="犬伏" w:date="2025-06-16T08:45:00Z"/>
        </w:trPr>
        <w:tc>
          <w:tcPr>
            <w:tcW w:w="860" w:type="dxa"/>
            <w:vMerge/>
          </w:tcPr>
          <w:p w14:paraId="5C454DD5" w14:textId="77777777" w:rsidR="001D30BD" w:rsidRPr="00DA105A" w:rsidRDefault="001D30BD" w:rsidP="001D30BD">
            <w:pPr>
              <w:spacing w:line="240" w:lineRule="exact"/>
              <w:jc w:val="center"/>
              <w:rPr>
                <w:ins w:id="1413" w:author="犬伏" w:date="2025-06-16T08:45:00Z"/>
                <w:sz w:val="16"/>
                <w:szCs w:val="16"/>
              </w:rPr>
            </w:pPr>
          </w:p>
        </w:tc>
        <w:tc>
          <w:tcPr>
            <w:tcW w:w="1572" w:type="dxa"/>
            <w:tcBorders>
              <w:top w:val="nil"/>
            </w:tcBorders>
            <w:vAlign w:val="center"/>
          </w:tcPr>
          <w:p w14:paraId="69C7DE0F" w14:textId="77777777" w:rsidR="001D30BD" w:rsidRPr="0036686B" w:rsidRDefault="001D30BD" w:rsidP="001D30BD">
            <w:pPr>
              <w:spacing w:line="240" w:lineRule="atLeast"/>
              <w:jc w:val="center"/>
              <w:rPr>
                <w:ins w:id="1414" w:author="犬伏" w:date="2025-06-16T08:45:00Z"/>
                <w:sz w:val="16"/>
                <w:szCs w:val="16"/>
              </w:rPr>
            </w:pPr>
            <w:ins w:id="1415" w:author="犬伏" w:date="2025-06-16T08:45:00Z">
              <w:r w:rsidRPr="00C41465">
                <w:rPr>
                  <w:rFonts w:hint="eastAsia"/>
                  <w:sz w:val="16"/>
                  <w:szCs w:val="16"/>
                </w:rPr>
                <w:t>その他</w:t>
              </w:r>
            </w:ins>
          </w:p>
        </w:tc>
        <w:tc>
          <w:tcPr>
            <w:tcW w:w="8195" w:type="dxa"/>
            <w:gridSpan w:val="9"/>
            <w:tcBorders>
              <w:top w:val="nil"/>
            </w:tcBorders>
            <w:vAlign w:val="center"/>
          </w:tcPr>
          <w:p w14:paraId="339EE50E" w14:textId="77777777" w:rsidR="001D30BD" w:rsidRDefault="001D30BD" w:rsidP="001D30BD">
            <w:pPr>
              <w:spacing w:line="240" w:lineRule="exact"/>
              <w:rPr>
                <w:ins w:id="1416" w:author="犬伏" w:date="2025-06-16T08:45:00Z"/>
                <w:sz w:val="16"/>
                <w:szCs w:val="16"/>
              </w:rPr>
            </w:pPr>
            <w:ins w:id="1417" w:author="犬伏" w:date="2025-06-16T08:45:00Z">
              <w:r>
                <w:rPr>
                  <w:rFonts w:hint="eastAsia"/>
                  <w:sz w:val="16"/>
                  <w:szCs w:val="16"/>
                </w:rPr>
                <w:t>１　神戸市イントラネット環境利用</w:t>
              </w:r>
            </w:ins>
          </w:p>
          <w:p w14:paraId="71C60A5F" w14:textId="77777777" w:rsidR="001D30BD" w:rsidRDefault="001D30BD" w:rsidP="001D30BD">
            <w:pPr>
              <w:spacing w:line="240" w:lineRule="exact"/>
              <w:rPr>
                <w:ins w:id="1418" w:author="犬伏" w:date="2025-06-16T08:45:00Z"/>
                <w:sz w:val="16"/>
                <w:szCs w:val="16"/>
              </w:rPr>
            </w:pPr>
            <w:ins w:id="1419" w:author="犬伏" w:date="2025-06-16T08:45:00Z">
              <w:r>
                <w:rPr>
                  <w:rFonts w:hint="eastAsia"/>
                  <w:sz w:val="16"/>
                  <w:szCs w:val="16"/>
                </w:rPr>
                <w:t>派遣労働者が神戸市イントラネット環境を利用する場合には、イントラネット環境に損害を与えることのないように必要な措置を講じ、その講じた措置に関しては派遣先に報告しなければならない。また、知り得たイントラネットの情報を、在職中及び退職後において、正当な理由なく他人に知らせ、又は不当な目的に使用することのないように必要な措置を講じ、その講じた措置に関しては派遣先に報告しなければならない。</w:t>
              </w:r>
            </w:ins>
          </w:p>
          <w:p w14:paraId="5588D8DE" w14:textId="77777777" w:rsidR="001D30BD" w:rsidRDefault="001D30BD" w:rsidP="001D30BD">
            <w:pPr>
              <w:spacing w:line="240" w:lineRule="exact"/>
              <w:rPr>
                <w:ins w:id="1420" w:author="犬伏" w:date="2025-06-16T08:45:00Z"/>
                <w:sz w:val="16"/>
                <w:szCs w:val="16"/>
              </w:rPr>
            </w:pPr>
            <w:ins w:id="1421" w:author="犬伏" w:date="2025-06-16T08:45:00Z">
              <w:r>
                <w:rPr>
                  <w:rFonts w:hint="eastAsia"/>
                  <w:sz w:val="16"/>
                  <w:szCs w:val="16"/>
                </w:rPr>
                <w:t>２　出張旅費</w:t>
              </w:r>
            </w:ins>
          </w:p>
          <w:p w14:paraId="7DF4AE50" w14:textId="77777777" w:rsidR="001D30BD" w:rsidRPr="0036686B" w:rsidRDefault="001D30BD" w:rsidP="001D30BD">
            <w:pPr>
              <w:spacing w:line="240" w:lineRule="exact"/>
              <w:rPr>
                <w:ins w:id="1422" w:author="犬伏" w:date="2025-06-16T08:45:00Z"/>
                <w:sz w:val="16"/>
                <w:szCs w:val="16"/>
              </w:rPr>
            </w:pPr>
            <w:ins w:id="1423" w:author="犬伏" w:date="2025-06-16T08:45:00Z">
              <w:r>
                <w:rPr>
                  <w:rFonts w:hint="eastAsia"/>
                  <w:sz w:val="16"/>
                  <w:szCs w:val="16"/>
                </w:rPr>
                <w:t>やむを得ず出張する場合は、</w:t>
              </w:r>
              <w:r w:rsidRPr="00FA567B">
                <w:rPr>
                  <w:rFonts w:hint="eastAsia"/>
                  <w:sz w:val="16"/>
                  <w:szCs w:val="16"/>
                </w:rPr>
                <w:t>負担した交通費実費について派遣職員から派遣元に報告し、派遣元から派遣料に含めて派遣先に請求する。</w:t>
              </w:r>
            </w:ins>
          </w:p>
        </w:tc>
      </w:tr>
      <w:tr w:rsidR="001D30BD" w:rsidRPr="00C41465" w14:paraId="68DAE2A3" w14:textId="77777777" w:rsidTr="00735903">
        <w:trPr>
          <w:cantSplit/>
          <w:trHeight w:val="336"/>
          <w:jc w:val="center"/>
          <w:ins w:id="1424" w:author="犬伏" w:date="2025-06-16T08:45:00Z"/>
        </w:trPr>
        <w:tc>
          <w:tcPr>
            <w:tcW w:w="860" w:type="dxa"/>
            <w:vMerge w:val="restart"/>
            <w:tcBorders>
              <w:top w:val="nil"/>
            </w:tcBorders>
            <w:textDirection w:val="tbRlV"/>
            <w:vAlign w:val="center"/>
          </w:tcPr>
          <w:p w14:paraId="01B38741" w14:textId="77777777" w:rsidR="001D30BD" w:rsidRPr="0036686B" w:rsidRDefault="001D30BD" w:rsidP="001D30BD">
            <w:pPr>
              <w:ind w:left="113" w:right="113"/>
              <w:jc w:val="center"/>
              <w:rPr>
                <w:ins w:id="1425" w:author="犬伏" w:date="2025-06-16T08:45:00Z"/>
                <w:sz w:val="16"/>
                <w:szCs w:val="16"/>
              </w:rPr>
            </w:pPr>
            <w:ins w:id="1426" w:author="犬伏" w:date="2025-06-16T08:45:00Z">
              <w:r w:rsidRPr="0036686B">
                <w:rPr>
                  <w:rFonts w:hint="eastAsia"/>
                  <w:sz w:val="16"/>
                  <w:szCs w:val="16"/>
                </w:rPr>
                <w:t>派遣元</w:t>
              </w:r>
            </w:ins>
          </w:p>
        </w:tc>
        <w:tc>
          <w:tcPr>
            <w:tcW w:w="1572" w:type="dxa"/>
          </w:tcPr>
          <w:p w14:paraId="5F587485" w14:textId="77777777" w:rsidR="001D30BD" w:rsidRPr="0036686B" w:rsidRDefault="001D30BD" w:rsidP="001D30BD">
            <w:pPr>
              <w:jc w:val="center"/>
              <w:rPr>
                <w:ins w:id="1427" w:author="犬伏" w:date="2025-06-16T08:45:00Z"/>
                <w:sz w:val="16"/>
                <w:szCs w:val="16"/>
              </w:rPr>
            </w:pPr>
            <w:ins w:id="1428" w:author="犬伏" w:date="2025-06-16T08:45:00Z">
              <w:r w:rsidRPr="0036686B">
                <w:rPr>
                  <w:rFonts w:hint="eastAsia"/>
                  <w:sz w:val="16"/>
                  <w:szCs w:val="16"/>
                </w:rPr>
                <w:t>名称</w:t>
              </w:r>
            </w:ins>
          </w:p>
        </w:tc>
        <w:tc>
          <w:tcPr>
            <w:tcW w:w="2721" w:type="dxa"/>
            <w:gridSpan w:val="2"/>
            <w:tcBorders>
              <w:bottom w:val="nil"/>
            </w:tcBorders>
            <w:vAlign w:val="center"/>
          </w:tcPr>
          <w:p w14:paraId="5F7AFD17" w14:textId="77777777" w:rsidR="001D30BD" w:rsidRPr="0036686B" w:rsidRDefault="001D30BD" w:rsidP="001D30BD">
            <w:pPr>
              <w:rPr>
                <w:ins w:id="1429" w:author="犬伏" w:date="2025-06-16T08:45:00Z"/>
                <w:sz w:val="16"/>
                <w:szCs w:val="16"/>
              </w:rPr>
            </w:pPr>
            <w:ins w:id="1430" w:author="犬伏" w:date="2025-06-16T08:45:00Z">
              <w:r w:rsidRPr="0036686B">
                <w:rPr>
                  <w:rFonts w:hint="eastAsia"/>
                  <w:sz w:val="16"/>
                  <w:szCs w:val="16"/>
                </w:rPr>
                <w:t xml:space="preserve">△△株式会社　△△営業所　</w:t>
              </w:r>
            </w:ins>
          </w:p>
        </w:tc>
        <w:tc>
          <w:tcPr>
            <w:tcW w:w="1108" w:type="dxa"/>
            <w:gridSpan w:val="2"/>
            <w:vAlign w:val="center"/>
          </w:tcPr>
          <w:p w14:paraId="0C4C45FB" w14:textId="77777777" w:rsidR="001D30BD" w:rsidRPr="0036686B" w:rsidRDefault="001D30BD" w:rsidP="001D30BD">
            <w:pPr>
              <w:rPr>
                <w:ins w:id="1431" w:author="犬伏" w:date="2025-06-16T08:45:00Z"/>
                <w:sz w:val="16"/>
                <w:szCs w:val="16"/>
              </w:rPr>
            </w:pPr>
            <w:ins w:id="1432" w:author="犬伏" w:date="2025-06-16T08:45:00Z">
              <w:r w:rsidRPr="0036686B">
                <w:rPr>
                  <w:rFonts w:hint="eastAsia"/>
                  <w:sz w:val="16"/>
                  <w:szCs w:val="16"/>
                </w:rPr>
                <w:t xml:space="preserve">許可番号　</w:t>
              </w:r>
            </w:ins>
          </w:p>
        </w:tc>
        <w:tc>
          <w:tcPr>
            <w:tcW w:w="4366" w:type="dxa"/>
            <w:gridSpan w:val="5"/>
            <w:vAlign w:val="center"/>
          </w:tcPr>
          <w:p w14:paraId="652573DD" w14:textId="77777777" w:rsidR="001D30BD" w:rsidRPr="0036686B" w:rsidRDefault="001D30BD" w:rsidP="001D30BD">
            <w:pPr>
              <w:rPr>
                <w:ins w:id="1433" w:author="犬伏" w:date="2025-06-16T08:45:00Z"/>
                <w:sz w:val="16"/>
                <w:szCs w:val="16"/>
              </w:rPr>
            </w:pPr>
            <w:ins w:id="1434" w:author="犬伏" w:date="2025-06-16T08:45:00Z">
              <w:r w:rsidRPr="0036686B">
                <w:rPr>
                  <w:rFonts w:hint="eastAsia"/>
                  <w:sz w:val="16"/>
                  <w:szCs w:val="16"/>
                </w:rPr>
                <w:t>派××</w:t>
              </w:r>
              <w:r w:rsidRPr="0036686B">
                <w:rPr>
                  <w:sz w:val="16"/>
                  <w:szCs w:val="16"/>
                </w:rPr>
                <w:t>-××××××</w:t>
              </w:r>
            </w:ins>
          </w:p>
        </w:tc>
      </w:tr>
      <w:tr w:rsidR="001D30BD" w:rsidRPr="00C41465" w14:paraId="779EFCB9" w14:textId="77777777" w:rsidTr="00735903">
        <w:trPr>
          <w:trHeight w:val="317"/>
          <w:jc w:val="center"/>
          <w:ins w:id="1435" w:author="犬伏" w:date="2025-06-16T08:45:00Z"/>
        </w:trPr>
        <w:tc>
          <w:tcPr>
            <w:tcW w:w="860" w:type="dxa"/>
            <w:vMerge/>
            <w:vAlign w:val="center"/>
          </w:tcPr>
          <w:p w14:paraId="303582FF" w14:textId="77777777" w:rsidR="001D30BD" w:rsidRPr="00DA105A" w:rsidRDefault="001D30BD" w:rsidP="001D30BD">
            <w:pPr>
              <w:jc w:val="center"/>
              <w:rPr>
                <w:ins w:id="1436" w:author="犬伏" w:date="2025-06-16T08:45:00Z"/>
                <w:sz w:val="16"/>
                <w:szCs w:val="16"/>
              </w:rPr>
            </w:pPr>
          </w:p>
        </w:tc>
        <w:tc>
          <w:tcPr>
            <w:tcW w:w="1572" w:type="dxa"/>
          </w:tcPr>
          <w:p w14:paraId="0FEF4D2D" w14:textId="77777777" w:rsidR="001D30BD" w:rsidRPr="00DA105A" w:rsidRDefault="001D30BD" w:rsidP="001D30BD">
            <w:pPr>
              <w:jc w:val="center"/>
              <w:rPr>
                <w:ins w:id="1437" w:author="犬伏" w:date="2025-06-16T08:45:00Z"/>
                <w:sz w:val="16"/>
                <w:szCs w:val="16"/>
              </w:rPr>
            </w:pPr>
            <w:ins w:id="1438" w:author="犬伏" w:date="2025-06-16T08:45:00Z">
              <w:r w:rsidRPr="00DA105A">
                <w:rPr>
                  <w:rFonts w:hint="eastAsia"/>
                  <w:sz w:val="16"/>
                  <w:szCs w:val="16"/>
                </w:rPr>
                <w:t>住所</w:t>
              </w:r>
            </w:ins>
          </w:p>
        </w:tc>
        <w:tc>
          <w:tcPr>
            <w:tcW w:w="8195" w:type="dxa"/>
            <w:gridSpan w:val="9"/>
            <w:vAlign w:val="center"/>
          </w:tcPr>
          <w:p w14:paraId="6A707756" w14:textId="77777777" w:rsidR="001D30BD" w:rsidRPr="00DA105A" w:rsidRDefault="001D30BD" w:rsidP="001D30BD">
            <w:pPr>
              <w:rPr>
                <w:ins w:id="1439" w:author="犬伏" w:date="2025-06-16T08:45:00Z"/>
                <w:sz w:val="16"/>
                <w:szCs w:val="16"/>
              </w:rPr>
            </w:pPr>
            <w:ins w:id="1440" w:author="犬伏" w:date="2025-06-16T08:45:00Z">
              <w:r w:rsidRPr="00DA105A">
                <w:rPr>
                  <w:rFonts w:hint="eastAsia"/>
                  <w:sz w:val="16"/>
                  <w:szCs w:val="16"/>
                </w:rPr>
                <w:t>神戸市〇〇区〇〇町〇丁目〇番地〇</w:t>
              </w:r>
            </w:ins>
          </w:p>
        </w:tc>
      </w:tr>
      <w:tr w:rsidR="001D30BD" w:rsidRPr="00C41465" w14:paraId="5F0173B8" w14:textId="77777777" w:rsidTr="00735903">
        <w:trPr>
          <w:trHeight w:val="304"/>
          <w:jc w:val="center"/>
          <w:ins w:id="1441" w:author="犬伏" w:date="2025-06-16T08:45:00Z"/>
        </w:trPr>
        <w:tc>
          <w:tcPr>
            <w:tcW w:w="860" w:type="dxa"/>
            <w:vMerge/>
          </w:tcPr>
          <w:p w14:paraId="29524749" w14:textId="77777777" w:rsidR="001D30BD" w:rsidRPr="00DA105A" w:rsidRDefault="001D30BD" w:rsidP="001D30BD">
            <w:pPr>
              <w:rPr>
                <w:ins w:id="1442" w:author="犬伏" w:date="2025-06-16T08:45:00Z"/>
                <w:sz w:val="16"/>
                <w:szCs w:val="16"/>
              </w:rPr>
            </w:pPr>
          </w:p>
        </w:tc>
        <w:tc>
          <w:tcPr>
            <w:tcW w:w="1572" w:type="dxa"/>
          </w:tcPr>
          <w:p w14:paraId="54857B95" w14:textId="77777777" w:rsidR="001D30BD" w:rsidRPr="00DA105A" w:rsidRDefault="001D30BD" w:rsidP="001D30BD">
            <w:pPr>
              <w:jc w:val="center"/>
              <w:rPr>
                <w:ins w:id="1443" w:author="犬伏" w:date="2025-06-16T08:45:00Z"/>
                <w:sz w:val="16"/>
                <w:szCs w:val="16"/>
              </w:rPr>
            </w:pPr>
            <w:ins w:id="1444" w:author="犬伏" w:date="2025-06-16T08:45:00Z">
              <w:r w:rsidRPr="00DA105A">
                <w:rPr>
                  <w:rFonts w:hint="eastAsia"/>
                  <w:sz w:val="16"/>
                  <w:szCs w:val="16"/>
                </w:rPr>
                <w:t>責任者</w:t>
              </w:r>
            </w:ins>
          </w:p>
        </w:tc>
        <w:tc>
          <w:tcPr>
            <w:tcW w:w="8195" w:type="dxa"/>
            <w:gridSpan w:val="9"/>
            <w:vAlign w:val="center"/>
          </w:tcPr>
          <w:p w14:paraId="1FE2E896" w14:textId="77777777" w:rsidR="001D30BD" w:rsidRPr="00DA105A" w:rsidRDefault="001D30BD" w:rsidP="001D30BD">
            <w:pPr>
              <w:rPr>
                <w:ins w:id="1445" w:author="犬伏" w:date="2025-06-16T08:45:00Z"/>
                <w:sz w:val="16"/>
                <w:szCs w:val="16"/>
              </w:rPr>
            </w:pPr>
            <w:ins w:id="1446" w:author="犬伏" w:date="2025-06-16T08:45:00Z">
              <w:r w:rsidRPr="00DA105A">
                <w:rPr>
                  <w:rFonts w:hint="eastAsia"/>
                  <w:sz w:val="16"/>
                  <w:szCs w:val="16"/>
                </w:rPr>
                <w:t>〇〇課長　〇〇　〇〇　（</w:t>
              </w:r>
              <w:r w:rsidRPr="00DA105A">
                <w:rPr>
                  <w:sz w:val="16"/>
                  <w:szCs w:val="16"/>
                </w:rPr>
                <w:t>TEL）078-×××-××××</w:t>
              </w:r>
            </w:ins>
          </w:p>
        </w:tc>
      </w:tr>
    </w:tbl>
    <w:p w14:paraId="55C140A5" w14:textId="77777777" w:rsidR="00735903" w:rsidRDefault="00735903" w:rsidP="00735903">
      <w:pPr>
        <w:jc w:val="left"/>
        <w:rPr>
          <w:ins w:id="1447" w:author="犬伏" w:date="2025-06-16T08:45:00Z"/>
          <w:rFonts w:ascii="ＭＳ 明朝" w:hAnsi="ＭＳ 明朝"/>
          <w:color w:val="00B0F0"/>
          <w:sz w:val="16"/>
          <w:szCs w:val="16"/>
        </w:rPr>
      </w:pPr>
    </w:p>
    <w:p w14:paraId="31C292B9" w14:textId="75B3F59B" w:rsidR="00735903" w:rsidRDefault="00735903" w:rsidP="00735903">
      <w:pPr>
        <w:widowControl/>
        <w:jc w:val="left"/>
        <w:rPr>
          <w:ins w:id="1448" w:author="犬伏" w:date="2025-06-16T08:44:00Z"/>
          <w:rFonts w:ascii="ＭＳ 明朝" w:hAnsi="ＭＳ 明朝"/>
          <w:color w:val="00B0F0"/>
          <w:sz w:val="16"/>
          <w:szCs w:val="16"/>
        </w:rPr>
      </w:pPr>
      <w:ins w:id="1449" w:author="犬伏" w:date="2025-06-16T08:45:00Z">
        <w:r>
          <w:rPr>
            <w:rFonts w:ascii="ＭＳ 明朝" w:hAnsi="ＭＳ 明朝"/>
            <w:color w:val="00B0F0"/>
            <w:sz w:val="16"/>
            <w:szCs w:val="16"/>
          </w:rPr>
          <w:br w:type="page"/>
        </w:r>
      </w:ins>
    </w:p>
    <w:p w14:paraId="314BA8BF" w14:textId="506E47BA" w:rsidR="00B90F6D" w:rsidRDefault="00776754" w:rsidP="00A8299E">
      <w:pPr>
        <w:jc w:val="left"/>
        <w:rPr>
          <w:sz w:val="16"/>
          <w:szCs w:val="16"/>
        </w:rPr>
      </w:pPr>
      <w:r w:rsidRPr="002F5471">
        <w:rPr>
          <w:rFonts w:ascii="ＭＳ 明朝" w:hAnsi="ＭＳ 明朝" w:hint="eastAsia"/>
          <w:color w:val="00B0F0"/>
          <w:sz w:val="16"/>
          <w:szCs w:val="16"/>
        </w:rPr>
        <w:lastRenderedPageBreak/>
        <w:t>〔紙契約の場合〕</w:t>
      </w:r>
      <w:r w:rsidR="00B90F6D" w:rsidRPr="0036686B">
        <w:rPr>
          <w:rFonts w:hint="eastAsia"/>
          <w:sz w:val="16"/>
          <w:szCs w:val="16"/>
        </w:rPr>
        <w:t>この契約の締結を証するため、本書２通を作成し、甲乙記名押印のうえ各自その１通を保有する。</w:t>
      </w:r>
    </w:p>
    <w:p w14:paraId="71BD01E8" w14:textId="77777777" w:rsidR="00776754" w:rsidRDefault="00776754" w:rsidP="00A8299E">
      <w:pPr>
        <w:autoSpaceDE w:val="0"/>
        <w:autoSpaceDN w:val="0"/>
        <w:ind w:leftChars="12" w:left="25"/>
        <w:rPr>
          <w:rFonts w:ascii="ＭＳ 明朝" w:hAnsi="ＭＳ 明朝"/>
          <w:color w:val="000000"/>
          <w:sz w:val="22"/>
        </w:rPr>
      </w:pPr>
      <w:r w:rsidRPr="002F5471">
        <w:rPr>
          <w:rFonts w:ascii="ＭＳ 明朝" w:hAnsi="ＭＳ 明朝" w:hint="eastAsia"/>
          <w:color w:val="00B0F0"/>
          <w:sz w:val="16"/>
          <w:szCs w:val="16"/>
        </w:rPr>
        <w:t>〔電子契約の場合〕</w:t>
      </w:r>
      <w:r w:rsidRPr="00103041">
        <w:rPr>
          <w:rFonts w:ascii="ＭＳ 明朝" w:hAnsi="ＭＳ 明朝" w:hint="eastAsia"/>
          <w:color w:val="000000"/>
          <w:sz w:val="16"/>
          <w:szCs w:val="16"/>
        </w:rPr>
        <w:t>この契約の締結を証するため、甲と乙は、本電子契約書ファイルを作成し、それぞれで電子署名を行う。なお、本契約においては電子データである本電子契約書ファイルを原本として扱うものとし、同ファイルを印刷した文書はその控えとする。</w:t>
      </w:r>
    </w:p>
    <w:p w14:paraId="6BF98DE7" w14:textId="77777777" w:rsidR="00776754" w:rsidRPr="00103041" w:rsidRDefault="00776754" w:rsidP="00103041">
      <w:pPr>
        <w:autoSpaceDE w:val="0"/>
        <w:autoSpaceDN w:val="0"/>
        <w:ind w:firstLineChars="100" w:firstLine="156"/>
        <w:rPr>
          <w:rFonts w:ascii="ＭＳ 明朝" w:hAnsi="ＭＳ 明朝"/>
          <w:color w:val="000000"/>
          <w:sz w:val="16"/>
          <w:szCs w:val="16"/>
        </w:rPr>
      </w:pPr>
    </w:p>
    <w:p w14:paraId="63558757" w14:textId="77777777" w:rsidR="00776754" w:rsidRPr="00776754" w:rsidRDefault="00776754" w:rsidP="00B90F6D">
      <w:pPr>
        <w:ind w:firstLineChars="100" w:firstLine="156"/>
        <w:jc w:val="left"/>
        <w:rPr>
          <w:sz w:val="16"/>
          <w:szCs w:val="16"/>
        </w:rPr>
      </w:pPr>
    </w:p>
    <w:p w14:paraId="3E956F51" w14:textId="136AEE62" w:rsidR="00B90F6D" w:rsidRDefault="00B90F6D" w:rsidP="00B90F6D">
      <w:pPr>
        <w:ind w:firstLineChars="100" w:firstLine="156"/>
        <w:rPr>
          <w:sz w:val="16"/>
          <w:szCs w:val="16"/>
        </w:rPr>
      </w:pPr>
      <w:r w:rsidRPr="0036686B">
        <w:rPr>
          <w:rFonts w:hint="eastAsia"/>
          <w:sz w:val="16"/>
          <w:szCs w:val="16"/>
        </w:rPr>
        <w:t xml:space="preserve">　令和</w:t>
      </w:r>
      <w:ins w:id="1450" w:author="犬伏" w:date="2025-06-16T09:19:00Z">
        <w:r w:rsidR="003144C0">
          <w:rPr>
            <w:rFonts w:hint="eastAsia"/>
            <w:sz w:val="16"/>
            <w:szCs w:val="16"/>
          </w:rPr>
          <w:t>７</w:t>
        </w:r>
      </w:ins>
      <w:del w:id="1451" w:author="犬伏" w:date="2025-06-16T09:19:00Z">
        <w:r w:rsidRPr="0036686B" w:rsidDel="003144C0">
          <w:rPr>
            <w:rFonts w:hint="eastAsia"/>
            <w:sz w:val="16"/>
            <w:szCs w:val="16"/>
          </w:rPr>
          <w:delText>〇</w:delText>
        </w:r>
      </w:del>
      <w:r w:rsidRPr="0036686B">
        <w:rPr>
          <w:rFonts w:hint="eastAsia"/>
          <w:sz w:val="16"/>
          <w:szCs w:val="16"/>
        </w:rPr>
        <w:t>年</w:t>
      </w:r>
      <w:ins w:id="1452" w:author="犬伏" w:date="2025-06-16T09:19:00Z">
        <w:r w:rsidR="003144C0">
          <w:rPr>
            <w:rFonts w:hint="eastAsia"/>
            <w:sz w:val="16"/>
            <w:szCs w:val="16"/>
          </w:rPr>
          <w:t>1</w:t>
        </w:r>
        <w:r w:rsidR="003144C0">
          <w:rPr>
            <w:sz w:val="16"/>
            <w:szCs w:val="16"/>
          </w:rPr>
          <w:t>0</w:t>
        </w:r>
      </w:ins>
      <w:del w:id="1453" w:author="犬伏" w:date="2025-06-16T09:19:00Z">
        <w:r w:rsidRPr="0036686B" w:rsidDel="003144C0">
          <w:rPr>
            <w:rFonts w:hint="eastAsia"/>
            <w:sz w:val="16"/>
            <w:szCs w:val="16"/>
          </w:rPr>
          <w:delText>〇</w:delText>
        </w:r>
      </w:del>
      <w:r w:rsidRPr="0036686B">
        <w:rPr>
          <w:rFonts w:hint="eastAsia"/>
          <w:sz w:val="16"/>
          <w:szCs w:val="16"/>
        </w:rPr>
        <w:t>月</w:t>
      </w:r>
      <w:ins w:id="1454" w:author="犬伏" w:date="2025-06-16T09:19:00Z">
        <w:r w:rsidR="003144C0">
          <w:rPr>
            <w:rFonts w:hint="eastAsia"/>
            <w:sz w:val="16"/>
            <w:szCs w:val="16"/>
          </w:rPr>
          <w:t>１</w:t>
        </w:r>
      </w:ins>
      <w:del w:id="1455" w:author="犬伏" w:date="2025-06-16T09:19:00Z">
        <w:r w:rsidRPr="0036686B" w:rsidDel="003144C0">
          <w:rPr>
            <w:rFonts w:hint="eastAsia"/>
            <w:sz w:val="16"/>
            <w:szCs w:val="16"/>
          </w:rPr>
          <w:delText>〇</w:delText>
        </w:r>
      </w:del>
      <w:r w:rsidRPr="0036686B">
        <w:rPr>
          <w:rFonts w:hint="eastAsia"/>
          <w:sz w:val="16"/>
          <w:szCs w:val="16"/>
        </w:rPr>
        <w:t>日</w:t>
      </w:r>
    </w:p>
    <w:p w14:paraId="05DC5EA8" w14:textId="0F212BA2" w:rsidR="00B90F6D" w:rsidRDefault="00B90F6D" w:rsidP="00B90F6D">
      <w:pPr>
        <w:ind w:firstLineChars="100" w:firstLine="156"/>
        <w:rPr>
          <w:sz w:val="16"/>
          <w:szCs w:val="16"/>
        </w:rPr>
      </w:pPr>
    </w:p>
    <w:p w14:paraId="069399C8" w14:textId="7E8088AC" w:rsidR="00DD7DBA" w:rsidRPr="00C93C91" w:rsidDel="003144C0" w:rsidRDefault="00281B12">
      <w:pPr>
        <w:jc w:val="left"/>
        <w:rPr>
          <w:del w:id="1456" w:author="犬伏" w:date="2025-06-16T09:19:00Z"/>
          <w:rFonts w:asciiTheme="minorEastAsia" w:hAnsiTheme="minorEastAsia"/>
          <w:color w:val="00B0F0"/>
          <w:sz w:val="16"/>
          <w:szCs w:val="16"/>
        </w:rPr>
      </w:pPr>
      <w:del w:id="1457" w:author="犬伏" w:date="2025-06-16T09:19:00Z">
        <w:r w:rsidDel="003144C0">
          <w:rPr>
            <w:rFonts w:asciiTheme="minorEastAsia" w:hAnsiTheme="minorEastAsia" w:hint="eastAsia"/>
            <w:color w:val="00B0F0"/>
            <w:sz w:val="16"/>
            <w:szCs w:val="16"/>
          </w:rPr>
          <w:delText>※契約締結権の事務委任の有無によって、いずれかの契約締結者名・公印を選択</w:delText>
        </w:r>
        <w:r w:rsidR="00DD7DBA" w:rsidRPr="00C93C91" w:rsidDel="003144C0">
          <w:rPr>
            <w:rFonts w:asciiTheme="minorEastAsia" w:hAnsiTheme="minorEastAsia" w:hint="eastAsia"/>
            <w:color w:val="00B0F0"/>
            <w:sz w:val="16"/>
            <w:szCs w:val="16"/>
          </w:rPr>
          <w:delText>し、異なる方を削除すること。</w:delText>
        </w:r>
      </w:del>
    </w:p>
    <w:p w14:paraId="6ACF3885" w14:textId="35960269" w:rsidR="00DD7DBA" w:rsidRPr="00C93C91" w:rsidDel="003144C0" w:rsidRDefault="00DD7DBA">
      <w:pPr>
        <w:jc w:val="left"/>
        <w:rPr>
          <w:del w:id="1458" w:author="犬伏" w:date="2025-06-16T09:19:00Z"/>
          <w:rFonts w:asciiTheme="minorEastAsia" w:hAnsiTheme="minorEastAsia"/>
          <w:color w:val="00B0F0"/>
          <w:sz w:val="16"/>
          <w:szCs w:val="16"/>
        </w:rPr>
        <w:pPrChange w:id="1459" w:author="犬伏" w:date="2025-06-16T09:19:00Z">
          <w:pPr>
            <w:ind w:firstLineChars="100" w:firstLine="156"/>
            <w:jc w:val="left"/>
          </w:pPr>
        </w:pPrChange>
      </w:pPr>
      <w:del w:id="1460" w:author="犬伏" w:date="2025-06-16T09:19:00Z">
        <w:r w:rsidRPr="00C93C91" w:rsidDel="003144C0">
          <w:rPr>
            <w:rFonts w:asciiTheme="minorEastAsia" w:hAnsiTheme="minorEastAsia" w:hint="eastAsia"/>
            <w:color w:val="00B0F0"/>
            <w:sz w:val="16"/>
            <w:szCs w:val="16"/>
          </w:rPr>
          <w:delText>＜事務委任されていない契約の場合＞</w:delText>
        </w:r>
      </w:del>
    </w:p>
    <w:p w14:paraId="4983DA2C" w14:textId="56E7433F" w:rsidR="00DD7DBA" w:rsidRPr="00DD7DBA" w:rsidDel="003144C0" w:rsidRDefault="00DD7DBA">
      <w:pPr>
        <w:jc w:val="left"/>
        <w:rPr>
          <w:del w:id="1461" w:author="犬伏" w:date="2025-06-16T09:19:00Z"/>
          <w:sz w:val="16"/>
          <w:szCs w:val="16"/>
        </w:rPr>
        <w:pPrChange w:id="1462" w:author="犬伏" w:date="2025-06-16T09:19:00Z">
          <w:pPr>
            <w:ind w:firstLineChars="100" w:firstLine="156"/>
          </w:pPr>
        </w:pPrChange>
      </w:pPr>
    </w:p>
    <w:p w14:paraId="7227F98B" w14:textId="77556F6B" w:rsidR="00B90F6D" w:rsidRPr="00C41465" w:rsidDel="003144C0" w:rsidRDefault="00B90F6D">
      <w:pPr>
        <w:jc w:val="left"/>
        <w:rPr>
          <w:del w:id="1463" w:author="犬伏" w:date="2025-06-16T09:19:00Z"/>
          <w:sz w:val="16"/>
          <w:szCs w:val="16"/>
        </w:rPr>
        <w:pPrChange w:id="1464" w:author="犬伏" w:date="2025-06-16T09:19:00Z">
          <w:pPr>
            <w:ind w:firstLineChars="3000" w:firstLine="4687"/>
          </w:pPr>
        </w:pPrChange>
      </w:pPr>
      <w:del w:id="1465" w:author="犬伏" w:date="2025-06-16T09:19:00Z">
        <w:r w:rsidDel="003144C0">
          <w:rPr>
            <w:rFonts w:hint="eastAsia"/>
            <w:sz w:val="16"/>
            <w:szCs w:val="16"/>
          </w:rPr>
          <w:delText xml:space="preserve">　</w:delText>
        </w:r>
        <w:r w:rsidRPr="00C41465" w:rsidDel="003144C0">
          <w:rPr>
            <w:rFonts w:hint="eastAsia"/>
            <w:sz w:val="16"/>
            <w:szCs w:val="16"/>
          </w:rPr>
          <w:delText xml:space="preserve">甲　　</w:delText>
        </w:r>
        <w:r w:rsidR="00DD7DBA" w:rsidDel="003144C0">
          <w:rPr>
            <w:rFonts w:hint="eastAsia"/>
            <w:sz w:val="16"/>
            <w:szCs w:val="16"/>
          </w:rPr>
          <w:delText xml:space="preserve">　　　　</w:delText>
        </w:r>
        <w:r w:rsidRPr="00C41465" w:rsidDel="003144C0">
          <w:rPr>
            <w:rFonts w:hint="eastAsia"/>
            <w:sz w:val="16"/>
            <w:szCs w:val="16"/>
          </w:rPr>
          <w:delText>神戸市中央区加納町６丁目５番１号</w:delText>
        </w:r>
      </w:del>
    </w:p>
    <w:p w14:paraId="029D3147" w14:textId="728A3696" w:rsidR="00B90F6D" w:rsidRPr="00C41465" w:rsidDel="003144C0" w:rsidRDefault="00B90F6D">
      <w:pPr>
        <w:jc w:val="left"/>
        <w:rPr>
          <w:del w:id="1466" w:author="犬伏" w:date="2025-06-16T09:19:00Z"/>
          <w:sz w:val="16"/>
          <w:szCs w:val="16"/>
        </w:rPr>
        <w:pPrChange w:id="1467" w:author="犬伏" w:date="2025-06-16T09:19:00Z">
          <w:pPr/>
        </w:pPrChange>
      </w:pPr>
      <w:del w:id="1468" w:author="犬伏" w:date="2025-06-16T09:19:00Z">
        <w:r w:rsidRPr="00C41465" w:rsidDel="003144C0">
          <w:rPr>
            <w:rFonts w:hint="eastAsia"/>
            <w:sz w:val="16"/>
            <w:szCs w:val="16"/>
          </w:rPr>
          <w:delText xml:space="preserve">　　　　　　　　　　　　　　　　　　　　　　　　　　　　　　　　　</w:delText>
        </w:r>
        <w:r w:rsidDel="003144C0">
          <w:rPr>
            <w:rFonts w:hint="eastAsia"/>
            <w:sz w:val="16"/>
            <w:szCs w:val="16"/>
          </w:rPr>
          <w:delText xml:space="preserve">　　　　　</w:delText>
        </w:r>
        <w:r w:rsidRPr="00C41465" w:rsidDel="003144C0">
          <w:rPr>
            <w:rFonts w:hint="eastAsia"/>
            <w:sz w:val="16"/>
            <w:szCs w:val="16"/>
          </w:rPr>
          <w:delText>神戸市</w:delText>
        </w:r>
      </w:del>
    </w:p>
    <w:p w14:paraId="4F175435" w14:textId="40B95B32" w:rsidR="00281B12" w:rsidRDefault="00B90F6D">
      <w:pPr>
        <w:jc w:val="left"/>
        <w:rPr>
          <w:sz w:val="16"/>
          <w:szCs w:val="16"/>
        </w:rPr>
        <w:pPrChange w:id="1469" w:author="犬伏" w:date="2025-06-16T09:19:00Z">
          <w:pPr/>
        </w:pPrChange>
      </w:pPr>
      <w:del w:id="1470" w:author="犬伏" w:date="2025-06-16T09:19:00Z">
        <w:r w:rsidRPr="00C41465" w:rsidDel="003144C0">
          <w:rPr>
            <w:rFonts w:hint="eastAsia"/>
            <w:sz w:val="16"/>
            <w:szCs w:val="16"/>
          </w:rPr>
          <w:delText xml:space="preserve">　　　　　　　　　　　　　　　　　　　　　　　</w:delText>
        </w:r>
        <w:r w:rsidR="00281B12" w:rsidDel="003144C0">
          <w:rPr>
            <w:rFonts w:hint="eastAsia"/>
            <w:sz w:val="16"/>
            <w:szCs w:val="16"/>
          </w:rPr>
          <w:delText xml:space="preserve">　　　</w:delText>
        </w:r>
        <w:r w:rsidRPr="00C41465" w:rsidDel="003144C0">
          <w:rPr>
            <w:rFonts w:hint="eastAsia"/>
            <w:sz w:val="16"/>
            <w:szCs w:val="16"/>
          </w:rPr>
          <w:delText xml:space="preserve">　　　　　　　</w:delText>
        </w:r>
        <w:r w:rsidDel="003144C0">
          <w:rPr>
            <w:rFonts w:hint="eastAsia"/>
            <w:sz w:val="16"/>
            <w:szCs w:val="16"/>
          </w:rPr>
          <w:delText xml:space="preserve">　　　　　</w:delText>
        </w:r>
        <w:r w:rsidRPr="00C41465" w:rsidDel="003144C0">
          <w:rPr>
            <w:rFonts w:hint="eastAsia"/>
            <w:sz w:val="16"/>
            <w:szCs w:val="16"/>
          </w:rPr>
          <w:delText>代表者　神戸市長　久　元　喜　造　　印</w:delText>
        </w:r>
      </w:del>
    </w:p>
    <w:p w14:paraId="5B9D5081" w14:textId="63EF9A8E" w:rsidR="00DD7DBA" w:rsidRPr="00C93C91" w:rsidDel="003144C0" w:rsidRDefault="00DD7DBA" w:rsidP="00C93C91">
      <w:pPr>
        <w:rPr>
          <w:del w:id="1471" w:author="犬伏" w:date="2025-06-16T09:20:00Z"/>
          <w:sz w:val="16"/>
          <w:szCs w:val="16"/>
        </w:rPr>
      </w:pPr>
      <w:del w:id="1472" w:author="犬伏" w:date="2025-06-16T09:20:00Z">
        <w:r w:rsidRPr="00C93C91" w:rsidDel="003144C0">
          <w:rPr>
            <w:rFonts w:asciiTheme="minorEastAsia" w:hAnsiTheme="minorEastAsia" w:hint="eastAsia"/>
            <w:color w:val="00B0F0"/>
            <w:sz w:val="16"/>
            <w:szCs w:val="16"/>
          </w:rPr>
          <w:delText>＜事務委任されている契約の場合（</w:delText>
        </w:r>
        <w:r w:rsidRPr="00C93C91" w:rsidDel="003144C0">
          <w:rPr>
            <w:rFonts w:asciiTheme="minorEastAsia" w:hAnsiTheme="minorEastAsia"/>
            <w:color w:val="00B0F0"/>
            <w:sz w:val="16"/>
            <w:szCs w:val="16"/>
          </w:rPr>
          <w:delText>以下は局長に委任されている例）</w:delText>
        </w:r>
        <w:r w:rsidRPr="00C93C91" w:rsidDel="003144C0">
          <w:rPr>
            <w:rFonts w:asciiTheme="minorEastAsia" w:hAnsiTheme="minorEastAsia" w:hint="eastAsia"/>
            <w:color w:val="00B0F0"/>
            <w:sz w:val="16"/>
            <w:szCs w:val="16"/>
          </w:rPr>
          <w:delText>＞</w:delText>
        </w:r>
      </w:del>
    </w:p>
    <w:p w14:paraId="43B66A46" w14:textId="77777777" w:rsidR="00DD7DBA" w:rsidRPr="00C41465" w:rsidRDefault="00DD7DBA" w:rsidP="00C93C91">
      <w:pPr>
        <w:ind w:firstLineChars="3100" w:firstLine="4843"/>
        <w:rPr>
          <w:sz w:val="16"/>
          <w:szCs w:val="16"/>
        </w:rPr>
      </w:pPr>
      <w:r w:rsidRPr="00C41465">
        <w:rPr>
          <w:rFonts w:hint="eastAsia"/>
          <w:sz w:val="16"/>
          <w:szCs w:val="16"/>
        </w:rPr>
        <w:t xml:space="preserve">甲　　</w:t>
      </w:r>
      <w:r>
        <w:rPr>
          <w:rFonts w:hint="eastAsia"/>
          <w:sz w:val="16"/>
          <w:szCs w:val="16"/>
        </w:rPr>
        <w:t xml:space="preserve">　　　　</w:t>
      </w:r>
      <w:r w:rsidRPr="00C41465">
        <w:rPr>
          <w:rFonts w:hint="eastAsia"/>
          <w:sz w:val="16"/>
          <w:szCs w:val="16"/>
        </w:rPr>
        <w:t>神戸市中央区加納町６丁目５番１号</w:t>
      </w:r>
    </w:p>
    <w:p w14:paraId="4817CC28" w14:textId="77777777" w:rsidR="00DD7DBA" w:rsidRPr="00C41465" w:rsidRDefault="00DD7DBA" w:rsidP="00DD7DBA">
      <w:pPr>
        <w:rPr>
          <w:sz w:val="16"/>
          <w:szCs w:val="16"/>
        </w:rPr>
      </w:pPr>
      <w:r w:rsidRPr="00C41465">
        <w:rPr>
          <w:rFonts w:hint="eastAsia"/>
          <w:sz w:val="16"/>
          <w:szCs w:val="16"/>
        </w:rPr>
        <w:t xml:space="preserve">　　　　　　　　　　　　　　　　　　　　　　　　　　　　　　　　　</w:t>
      </w:r>
      <w:r>
        <w:rPr>
          <w:rFonts w:hint="eastAsia"/>
          <w:sz w:val="16"/>
          <w:szCs w:val="16"/>
        </w:rPr>
        <w:t xml:space="preserve">　　　　　</w:t>
      </w:r>
      <w:r w:rsidRPr="00C41465">
        <w:rPr>
          <w:rFonts w:hint="eastAsia"/>
          <w:sz w:val="16"/>
          <w:szCs w:val="16"/>
        </w:rPr>
        <w:t>神戸市</w:t>
      </w:r>
    </w:p>
    <w:p w14:paraId="4F0A5E07" w14:textId="6141FCCF" w:rsidR="008F5B29" w:rsidRPr="00DD7DBA" w:rsidRDefault="00DD7DBA">
      <w:pPr>
        <w:rPr>
          <w:sz w:val="16"/>
          <w:szCs w:val="16"/>
        </w:rPr>
      </w:pPr>
      <w:r w:rsidRPr="00C41465">
        <w:rPr>
          <w:rFonts w:hint="eastAsia"/>
          <w:sz w:val="16"/>
          <w:szCs w:val="16"/>
        </w:rPr>
        <w:t xml:space="preserve">　　　　　　　　　　　　　　　　　　　　　　　　　　　　　　　　　</w:t>
      </w:r>
      <w:r>
        <w:rPr>
          <w:rFonts w:hint="eastAsia"/>
          <w:sz w:val="16"/>
          <w:szCs w:val="16"/>
        </w:rPr>
        <w:t xml:space="preserve">　　　　　契約担当者　</w:t>
      </w:r>
      <w:ins w:id="1473" w:author="犬伏" w:date="2025-06-16T09:20:00Z">
        <w:r w:rsidR="003144C0">
          <w:rPr>
            <w:rFonts w:hint="eastAsia"/>
            <w:sz w:val="16"/>
            <w:szCs w:val="16"/>
          </w:rPr>
          <w:t>行財政</w:t>
        </w:r>
      </w:ins>
      <w:del w:id="1474" w:author="犬伏" w:date="2025-06-16T09:20:00Z">
        <w:r w:rsidDel="003144C0">
          <w:rPr>
            <w:rFonts w:hint="eastAsia"/>
            <w:sz w:val="16"/>
            <w:szCs w:val="16"/>
          </w:rPr>
          <w:delText>〇〇</w:delText>
        </w:r>
      </w:del>
      <w:r>
        <w:rPr>
          <w:rFonts w:hint="eastAsia"/>
          <w:sz w:val="16"/>
          <w:szCs w:val="16"/>
        </w:rPr>
        <w:t>局長</w:t>
      </w:r>
      <w:r w:rsidRPr="00C41465">
        <w:rPr>
          <w:rFonts w:hint="eastAsia"/>
          <w:sz w:val="16"/>
          <w:szCs w:val="16"/>
        </w:rPr>
        <w:t xml:space="preserve">　</w:t>
      </w:r>
      <w:del w:id="1475" w:author="犬伏" w:date="2025-06-16T09:20:00Z">
        <w:r w:rsidDel="003144C0">
          <w:rPr>
            <w:rFonts w:hint="eastAsia"/>
            <w:sz w:val="16"/>
            <w:szCs w:val="16"/>
          </w:rPr>
          <w:delText>〇〇　〇〇</w:delText>
        </w:r>
      </w:del>
      <w:ins w:id="1476" w:author="犬伏" w:date="2025-06-16T09:20:00Z">
        <w:r w:rsidR="003144C0">
          <w:rPr>
            <w:rFonts w:hint="eastAsia"/>
            <w:sz w:val="16"/>
            <w:szCs w:val="16"/>
          </w:rPr>
          <w:t>正木　祐輔</w:t>
        </w:r>
      </w:ins>
      <w:r w:rsidRPr="00C41465">
        <w:rPr>
          <w:rFonts w:hint="eastAsia"/>
          <w:sz w:val="16"/>
          <w:szCs w:val="16"/>
        </w:rPr>
        <w:t xml:space="preserve">　　印</w:t>
      </w:r>
    </w:p>
    <w:p w14:paraId="19415F3F" w14:textId="489EEF85" w:rsidR="008F5B29" w:rsidRPr="008F5B29" w:rsidRDefault="008F5B29">
      <w:pPr>
        <w:rPr>
          <w:sz w:val="16"/>
          <w:szCs w:val="16"/>
        </w:rPr>
      </w:pPr>
      <w:r>
        <w:rPr>
          <w:rFonts w:hint="eastAsia"/>
          <w:sz w:val="16"/>
          <w:szCs w:val="16"/>
        </w:rPr>
        <w:t xml:space="preserve">　　　　　　　　　　　　　　　　　　　　　　　　　　　　　　　　　</w:t>
      </w:r>
    </w:p>
    <w:p w14:paraId="4A631FDA" w14:textId="77777777" w:rsidR="004D19E6" w:rsidRPr="002F5471" w:rsidRDefault="004D19E6" w:rsidP="004D19E6">
      <w:pPr>
        <w:wordWrap w:val="0"/>
        <w:ind w:right="640" w:firstLineChars="4400" w:firstLine="6874"/>
        <w:rPr>
          <w:color w:val="00B0F0"/>
          <w:sz w:val="16"/>
          <w:szCs w:val="16"/>
        </w:rPr>
      </w:pPr>
      <w:r w:rsidRPr="002F5471">
        <w:rPr>
          <w:rFonts w:hint="eastAsia"/>
          <w:color w:val="00B0F0"/>
          <w:sz w:val="16"/>
          <w:szCs w:val="16"/>
        </w:rPr>
        <w:t>※電子契約の場合は「印」は削除する。</w:t>
      </w:r>
    </w:p>
    <w:p w14:paraId="771F9891" w14:textId="77777777" w:rsidR="004D19E6" w:rsidRPr="004D19E6" w:rsidRDefault="004D19E6" w:rsidP="002D4753">
      <w:pPr>
        <w:jc w:val="right"/>
        <w:rPr>
          <w:sz w:val="16"/>
          <w:szCs w:val="16"/>
        </w:rPr>
      </w:pPr>
    </w:p>
    <w:p w14:paraId="10A198F0" w14:textId="74AC8AD3" w:rsidR="00B90F6D" w:rsidRPr="00C41465" w:rsidRDefault="00B90F6D" w:rsidP="00382C47">
      <w:pPr>
        <w:ind w:right="1120" w:firstLineChars="3100" w:firstLine="4843"/>
        <w:rPr>
          <w:sz w:val="16"/>
          <w:szCs w:val="16"/>
        </w:rPr>
      </w:pPr>
      <w:r w:rsidRPr="00C41465">
        <w:rPr>
          <w:rFonts w:hint="eastAsia"/>
          <w:sz w:val="16"/>
          <w:szCs w:val="16"/>
        </w:rPr>
        <w:t xml:space="preserve">乙　　</w:t>
      </w:r>
    </w:p>
    <w:p w14:paraId="7EB5966C" w14:textId="282B65EC" w:rsidR="004D19E6" w:rsidRPr="00C41465" w:rsidRDefault="004D19E6" w:rsidP="00B90F6D">
      <w:pPr>
        <w:jc w:val="right"/>
        <w:rPr>
          <w:sz w:val="16"/>
          <w:szCs w:val="16"/>
        </w:rPr>
      </w:pPr>
    </w:p>
    <w:p w14:paraId="7931050A" w14:textId="55E08475" w:rsidR="00B90F6D" w:rsidRDefault="00B90F6D" w:rsidP="00B90F6D">
      <w:pPr>
        <w:ind w:right="800"/>
        <w:jc w:val="center"/>
        <w:rPr>
          <w:sz w:val="16"/>
          <w:szCs w:val="16"/>
        </w:rPr>
      </w:pPr>
      <w:r w:rsidRPr="00C41465">
        <w:rPr>
          <w:rFonts w:hint="eastAsia"/>
          <w:sz w:val="16"/>
          <w:szCs w:val="16"/>
        </w:rPr>
        <w:t xml:space="preserve">　　　　　　　　　　　　　　　　　</w:t>
      </w:r>
      <w:r>
        <w:rPr>
          <w:rFonts w:hint="eastAsia"/>
          <w:sz w:val="16"/>
          <w:szCs w:val="16"/>
        </w:rPr>
        <w:t xml:space="preserve">　　　　　　　　　　　　　　　　　　　　</w:t>
      </w:r>
      <w:r w:rsidRPr="00C41465">
        <w:rPr>
          <w:rFonts w:hint="eastAsia"/>
          <w:sz w:val="16"/>
          <w:szCs w:val="16"/>
        </w:rPr>
        <w:t xml:space="preserve">　</w:t>
      </w:r>
      <w:r>
        <w:rPr>
          <w:rFonts w:hint="eastAsia"/>
          <w:sz w:val="16"/>
          <w:szCs w:val="16"/>
        </w:rPr>
        <w:t xml:space="preserve">　　　　　　　　　　　　</w:t>
      </w:r>
      <w:r w:rsidR="00B904EC">
        <w:rPr>
          <w:rFonts w:hint="eastAsia"/>
          <w:sz w:val="16"/>
          <w:szCs w:val="16"/>
        </w:rPr>
        <w:t xml:space="preserve">　　　</w:t>
      </w:r>
      <w:r w:rsidRPr="00C41465">
        <w:rPr>
          <w:rFonts w:hint="eastAsia"/>
          <w:sz w:val="16"/>
          <w:szCs w:val="16"/>
        </w:rPr>
        <w:t>印</w:t>
      </w:r>
    </w:p>
    <w:p w14:paraId="17A2BB0A" w14:textId="7943ECDB" w:rsidR="004D19E6" w:rsidRDefault="004D19E6" w:rsidP="004D19E6">
      <w:pPr>
        <w:wordWrap w:val="0"/>
        <w:ind w:right="640" w:firstLineChars="4400" w:firstLine="6874"/>
        <w:rPr>
          <w:color w:val="00B0F0"/>
          <w:sz w:val="16"/>
          <w:szCs w:val="16"/>
        </w:rPr>
      </w:pPr>
      <w:r w:rsidRPr="002F5471">
        <w:rPr>
          <w:rFonts w:hint="eastAsia"/>
          <w:color w:val="00B0F0"/>
          <w:sz w:val="16"/>
          <w:szCs w:val="16"/>
        </w:rPr>
        <w:t>※電子契約の場合は「印」は削除する。</w:t>
      </w:r>
    </w:p>
    <w:p w14:paraId="3DE285E5" w14:textId="77777777" w:rsidR="00C93C91" w:rsidRDefault="00C93C91" w:rsidP="004D19E6">
      <w:pPr>
        <w:wordWrap w:val="0"/>
        <w:ind w:right="640" w:firstLineChars="4400" w:firstLine="6874"/>
        <w:rPr>
          <w:color w:val="00B0F0"/>
          <w:sz w:val="16"/>
          <w:szCs w:val="16"/>
        </w:rPr>
      </w:pPr>
    </w:p>
    <w:p w14:paraId="7CAC2B32" w14:textId="77777777" w:rsidR="002F5471" w:rsidRPr="002F5471" w:rsidRDefault="002F5471" w:rsidP="004D19E6">
      <w:pPr>
        <w:wordWrap w:val="0"/>
        <w:ind w:right="640" w:firstLineChars="4400" w:firstLine="6874"/>
        <w:rPr>
          <w:color w:val="00B0F0"/>
          <w:sz w:val="16"/>
          <w:szCs w:val="16"/>
        </w:rPr>
      </w:pPr>
    </w:p>
    <w:p w14:paraId="01E1E102" w14:textId="16C05C6D" w:rsidR="002F5471" w:rsidRPr="002F5471" w:rsidDel="003144C0" w:rsidRDefault="002F5471">
      <w:pPr>
        <w:rPr>
          <w:del w:id="1477" w:author="犬伏" w:date="2025-06-16T09:20:00Z"/>
          <w:color w:val="00B0F0"/>
          <w:sz w:val="16"/>
          <w:szCs w:val="16"/>
        </w:rPr>
      </w:pPr>
      <w:del w:id="1478" w:author="犬伏" w:date="2025-06-16T09:20:00Z">
        <w:r w:rsidRPr="002F5471" w:rsidDel="003144C0">
          <w:rPr>
            <w:rFonts w:hint="eastAsia"/>
            <w:color w:val="00B0F0"/>
            <w:sz w:val="16"/>
            <w:szCs w:val="16"/>
          </w:rPr>
          <w:delText>（以下注意書き）</w:delText>
        </w:r>
      </w:del>
    </w:p>
    <w:p w14:paraId="5181BF00" w14:textId="034C9009" w:rsidR="002F5471" w:rsidRPr="002F5471" w:rsidDel="003144C0" w:rsidRDefault="002F5471">
      <w:pPr>
        <w:rPr>
          <w:del w:id="1479" w:author="犬伏" w:date="2025-06-16T09:20:00Z"/>
          <w:color w:val="00B0F0"/>
          <w:sz w:val="16"/>
          <w:szCs w:val="16"/>
        </w:rPr>
      </w:pPr>
      <w:del w:id="1480" w:author="犬伏" w:date="2025-06-16T09:20:00Z">
        <w:r w:rsidRPr="002F5471" w:rsidDel="003144C0">
          <w:rPr>
            <w:rFonts w:hint="eastAsia"/>
            <w:color w:val="00B0F0"/>
            <w:sz w:val="16"/>
            <w:szCs w:val="16"/>
          </w:rPr>
          <w:delText>・青文字はすべて削除すること。</w:delText>
        </w:r>
      </w:del>
    </w:p>
    <w:p w14:paraId="7DFC8AC7" w14:textId="1CC6E521" w:rsidR="002F5471" w:rsidRPr="002F5471" w:rsidDel="003144C0" w:rsidRDefault="002F5471">
      <w:pPr>
        <w:rPr>
          <w:del w:id="1481" w:author="犬伏" w:date="2025-06-16T09:20:00Z"/>
          <w:rFonts w:ascii="ＭＳ 明朝" w:hAnsi="ＭＳ 明朝"/>
          <w:color w:val="00B0F0"/>
          <w:sz w:val="16"/>
          <w:szCs w:val="16"/>
        </w:rPr>
        <w:pPrChange w:id="1482" w:author="犬伏" w:date="2025-06-16T09:20:00Z">
          <w:pPr>
            <w:autoSpaceDE w:val="0"/>
            <w:autoSpaceDN w:val="0"/>
          </w:pPr>
        </w:pPrChange>
      </w:pPr>
      <w:del w:id="1483" w:author="犬伏" w:date="2025-06-16T09:20:00Z">
        <w:r w:rsidRPr="002F5471" w:rsidDel="003144C0">
          <w:rPr>
            <w:rFonts w:hint="eastAsia"/>
            <w:color w:val="00B0F0"/>
            <w:sz w:val="16"/>
            <w:szCs w:val="16"/>
          </w:rPr>
          <w:delText>・紙契約を選択した場合は、</w:delText>
        </w:r>
        <w:r w:rsidRPr="002F5471" w:rsidDel="003144C0">
          <w:rPr>
            <w:rFonts w:ascii="ＭＳ 明朝" w:hAnsi="ＭＳ 明朝" w:hint="eastAsia"/>
            <w:color w:val="00B0F0"/>
            <w:sz w:val="16"/>
            <w:szCs w:val="16"/>
          </w:rPr>
          <w:delText>〔紙契約の場合〕と〔電子契約の場合〕以下を削除すること。</w:delText>
        </w:r>
      </w:del>
    </w:p>
    <w:p w14:paraId="5C64DF70" w14:textId="3B915EC4" w:rsidR="002F5471" w:rsidDel="003144C0" w:rsidRDefault="002F5471">
      <w:pPr>
        <w:rPr>
          <w:del w:id="1484" w:author="犬伏" w:date="2025-06-16T09:20:00Z"/>
          <w:rFonts w:ascii="ＭＳ 明朝" w:hAnsi="ＭＳ 明朝"/>
          <w:color w:val="00B0F0"/>
          <w:sz w:val="16"/>
          <w:szCs w:val="16"/>
        </w:rPr>
        <w:pPrChange w:id="1485" w:author="犬伏" w:date="2025-06-16T09:20:00Z">
          <w:pPr>
            <w:autoSpaceDE w:val="0"/>
            <w:autoSpaceDN w:val="0"/>
          </w:pPr>
        </w:pPrChange>
      </w:pPr>
      <w:del w:id="1486" w:author="犬伏" w:date="2025-06-16T09:20:00Z">
        <w:r w:rsidRPr="002F5471" w:rsidDel="003144C0">
          <w:rPr>
            <w:rFonts w:ascii="ＭＳ 明朝" w:hAnsi="ＭＳ 明朝" w:hint="eastAsia"/>
            <w:color w:val="00B0F0"/>
            <w:sz w:val="16"/>
            <w:szCs w:val="16"/>
          </w:rPr>
          <w:delText>（電子契約を選択した場合はその逆です。）</w:delText>
        </w:r>
      </w:del>
    </w:p>
    <w:p w14:paraId="6E27653E" w14:textId="6CA66FFA" w:rsidR="00730134" w:rsidRPr="005071BA" w:rsidRDefault="00DD38F8">
      <w:pPr>
        <w:rPr>
          <w:sz w:val="16"/>
          <w:szCs w:val="16"/>
        </w:rPr>
        <w:pPrChange w:id="1487" w:author="犬伏" w:date="2025-06-16T09:20:00Z">
          <w:pPr>
            <w:autoSpaceDE w:val="0"/>
            <w:autoSpaceDN w:val="0"/>
          </w:pPr>
        </w:pPrChange>
      </w:pPr>
      <w:del w:id="1488" w:author="犬伏" w:date="2025-06-16T09:20:00Z">
        <w:r w:rsidRPr="000307A4" w:rsidDel="003144C0">
          <w:rPr>
            <w:rFonts w:ascii="ＭＳ 明朝" w:hAnsi="ＭＳ 明朝" w:hint="eastAsia"/>
            <w:color w:val="00B0F0"/>
            <w:sz w:val="16"/>
            <w:szCs w:val="16"/>
          </w:rPr>
          <w:delText>・就業条件が２以上ある場合、適宜表を追加して作成してください。</w:delText>
        </w:r>
      </w:del>
    </w:p>
    <w:sectPr w:rsidR="00730134" w:rsidRPr="005071BA" w:rsidSect="00A31BA4">
      <w:headerReference w:type="default" r:id="rId7"/>
      <w:footerReference w:type="default" r:id="rId8"/>
      <w:pgSz w:w="11906" w:h="16838"/>
      <w:pgMar w:top="720" w:right="720" w:bottom="720" w:left="720" w:header="454" w:footer="850"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FE2BF" w14:textId="77777777" w:rsidR="00735903" w:rsidRDefault="00735903" w:rsidP="00B71CFB">
      <w:r>
        <w:separator/>
      </w:r>
    </w:p>
  </w:endnote>
  <w:endnote w:type="continuationSeparator" w:id="0">
    <w:p w14:paraId="06FEEBA6" w14:textId="77777777" w:rsidR="00735903" w:rsidRDefault="00735903" w:rsidP="00B7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41852"/>
      <w:docPartObj>
        <w:docPartGallery w:val="Page Numbers (Bottom of Page)"/>
        <w:docPartUnique/>
      </w:docPartObj>
    </w:sdtPr>
    <w:sdtEndPr/>
    <w:sdtContent>
      <w:p w14:paraId="61DA12BD" w14:textId="210FC58D" w:rsidR="00735903" w:rsidRDefault="00735903">
        <w:pPr>
          <w:pStyle w:val="af"/>
          <w:jc w:val="center"/>
        </w:pPr>
        <w:r>
          <w:fldChar w:fldCharType="begin"/>
        </w:r>
        <w:r>
          <w:instrText>PAGE   \* MERGEFORMAT</w:instrText>
        </w:r>
        <w:r>
          <w:fldChar w:fldCharType="separate"/>
        </w:r>
        <w:r w:rsidR="007F5771" w:rsidRPr="007F5771">
          <w:rPr>
            <w:noProof/>
            <w:lang w:val="ja-JP"/>
          </w:rPr>
          <w:t>15</w:t>
        </w:r>
        <w:r>
          <w:fldChar w:fldCharType="end"/>
        </w:r>
      </w:p>
    </w:sdtContent>
  </w:sdt>
  <w:p w14:paraId="060DCF61" w14:textId="77777777" w:rsidR="00735903" w:rsidRDefault="0073590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16D97" w14:textId="77777777" w:rsidR="00735903" w:rsidRDefault="00735903" w:rsidP="00B71CFB">
      <w:r>
        <w:separator/>
      </w:r>
    </w:p>
  </w:footnote>
  <w:footnote w:type="continuationSeparator" w:id="0">
    <w:p w14:paraId="5DD0825C" w14:textId="77777777" w:rsidR="00735903" w:rsidRDefault="00735903" w:rsidP="00B71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81D63" w14:textId="7EDB7085" w:rsidR="00735903" w:rsidRPr="00510899" w:rsidRDefault="00735903" w:rsidP="00952395">
    <w:pPr>
      <w:pStyle w:val="ad"/>
      <w:jc w:val="right"/>
      <w:rPr>
        <w:rFonts w:hAnsiTheme="minorEastAsia"/>
        <w:i/>
        <w:sz w:val="16"/>
        <w:szCs w:val="16"/>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犬伏">
    <w15:presenceInfo w15:providerId="None" w15:userId="犬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trackRevisions/>
  <w:defaultTabStop w:val="840"/>
  <w:drawingGridHorizontalSpacing w:val="10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F6D"/>
    <w:rsid w:val="000307A4"/>
    <w:rsid w:val="00082468"/>
    <w:rsid w:val="000A4885"/>
    <w:rsid w:val="00103041"/>
    <w:rsid w:val="001B67BE"/>
    <w:rsid w:val="001D30BD"/>
    <w:rsid w:val="0026238C"/>
    <w:rsid w:val="00264FF7"/>
    <w:rsid w:val="00281B12"/>
    <w:rsid w:val="00283A14"/>
    <w:rsid w:val="002D4753"/>
    <w:rsid w:val="002F5471"/>
    <w:rsid w:val="003144C0"/>
    <w:rsid w:val="00354174"/>
    <w:rsid w:val="00382C47"/>
    <w:rsid w:val="00387DC0"/>
    <w:rsid w:val="00393044"/>
    <w:rsid w:val="003C269C"/>
    <w:rsid w:val="004567C8"/>
    <w:rsid w:val="004D19E6"/>
    <w:rsid w:val="005042F8"/>
    <w:rsid w:val="005071BA"/>
    <w:rsid w:val="00510899"/>
    <w:rsid w:val="0054083D"/>
    <w:rsid w:val="005C68B7"/>
    <w:rsid w:val="00623960"/>
    <w:rsid w:val="00681DAA"/>
    <w:rsid w:val="00694B62"/>
    <w:rsid w:val="00720527"/>
    <w:rsid w:val="00730134"/>
    <w:rsid w:val="00735903"/>
    <w:rsid w:val="00776754"/>
    <w:rsid w:val="007810C0"/>
    <w:rsid w:val="007F5771"/>
    <w:rsid w:val="008F5B29"/>
    <w:rsid w:val="00923E7E"/>
    <w:rsid w:val="00952395"/>
    <w:rsid w:val="009622C0"/>
    <w:rsid w:val="00972D2D"/>
    <w:rsid w:val="00985987"/>
    <w:rsid w:val="00A224CC"/>
    <w:rsid w:val="00A31BA4"/>
    <w:rsid w:val="00A8299E"/>
    <w:rsid w:val="00AA4120"/>
    <w:rsid w:val="00B1184E"/>
    <w:rsid w:val="00B4642D"/>
    <w:rsid w:val="00B55FA7"/>
    <w:rsid w:val="00B71CFB"/>
    <w:rsid w:val="00B904EC"/>
    <w:rsid w:val="00B90F6D"/>
    <w:rsid w:val="00C93C91"/>
    <w:rsid w:val="00D6536C"/>
    <w:rsid w:val="00D7476D"/>
    <w:rsid w:val="00DA4F14"/>
    <w:rsid w:val="00DA5C60"/>
    <w:rsid w:val="00DC68E7"/>
    <w:rsid w:val="00DD38F8"/>
    <w:rsid w:val="00DD7DBA"/>
    <w:rsid w:val="00DE6690"/>
    <w:rsid w:val="00E24AA6"/>
    <w:rsid w:val="00ED475C"/>
    <w:rsid w:val="00F13889"/>
    <w:rsid w:val="00F35F5F"/>
    <w:rsid w:val="00FA567B"/>
    <w:rsid w:val="00FD2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AD808CA"/>
  <w15:chartTrackingRefBased/>
  <w15:docId w15:val="{B9C160C0-CF60-4A8A-B20D-25C48FD86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F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0F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B90F6D"/>
  </w:style>
  <w:style w:type="character" w:customStyle="1" w:styleId="a5">
    <w:name w:val="日付 (文字)"/>
    <w:basedOn w:val="a0"/>
    <w:link w:val="a4"/>
    <w:uiPriority w:val="99"/>
    <w:semiHidden/>
    <w:rsid w:val="00B90F6D"/>
  </w:style>
  <w:style w:type="character" w:styleId="a6">
    <w:name w:val="annotation reference"/>
    <w:basedOn w:val="a0"/>
    <w:uiPriority w:val="99"/>
    <w:semiHidden/>
    <w:unhideWhenUsed/>
    <w:rsid w:val="00720527"/>
    <w:rPr>
      <w:sz w:val="18"/>
      <w:szCs w:val="18"/>
    </w:rPr>
  </w:style>
  <w:style w:type="paragraph" w:styleId="a7">
    <w:name w:val="annotation text"/>
    <w:basedOn w:val="a"/>
    <w:link w:val="a8"/>
    <w:uiPriority w:val="99"/>
    <w:semiHidden/>
    <w:unhideWhenUsed/>
    <w:rsid w:val="00720527"/>
    <w:pPr>
      <w:jc w:val="left"/>
    </w:pPr>
  </w:style>
  <w:style w:type="character" w:customStyle="1" w:styleId="a8">
    <w:name w:val="コメント文字列 (文字)"/>
    <w:basedOn w:val="a0"/>
    <w:link w:val="a7"/>
    <w:uiPriority w:val="99"/>
    <w:semiHidden/>
    <w:rsid w:val="00720527"/>
  </w:style>
  <w:style w:type="paragraph" w:styleId="a9">
    <w:name w:val="annotation subject"/>
    <w:basedOn w:val="a7"/>
    <w:next w:val="a7"/>
    <w:link w:val="aa"/>
    <w:uiPriority w:val="99"/>
    <w:semiHidden/>
    <w:unhideWhenUsed/>
    <w:rsid w:val="00720527"/>
    <w:rPr>
      <w:b/>
      <w:bCs/>
    </w:rPr>
  </w:style>
  <w:style w:type="character" w:customStyle="1" w:styleId="aa">
    <w:name w:val="コメント内容 (文字)"/>
    <w:basedOn w:val="a8"/>
    <w:link w:val="a9"/>
    <w:uiPriority w:val="99"/>
    <w:semiHidden/>
    <w:rsid w:val="00720527"/>
    <w:rPr>
      <w:b/>
      <w:bCs/>
    </w:rPr>
  </w:style>
  <w:style w:type="paragraph" w:styleId="ab">
    <w:name w:val="Balloon Text"/>
    <w:basedOn w:val="a"/>
    <w:link w:val="ac"/>
    <w:uiPriority w:val="99"/>
    <w:semiHidden/>
    <w:unhideWhenUsed/>
    <w:rsid w:val="0072052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0527"/>
    <w:rPr>
      <w:rFonts w:asciiTheme="majorHAnsi" w:eastAsiaTheme="majorEastAsia" w:hAnsiTheme="majorHAnsi" w:cstheme="majorBidi"/>
      <w:sz w:val="18"/>
      <w:szCs w:val="18"/>
    </w:rPr>
  </w:style>
  <w:style w:type="paragraph" w:styleId="ad">
    <w:name w:val="header"/>
    <w:basedOn w:val="a"/>
    <w:link w:val="ae"/>
    <w:uiPriority w:val="99"/>
    <w:unhideWhenUsed/>
    <w:rsid w:val="00B71CFB"/>
    <w:pPr>
      <w:tabs>
        <w:tab w:val="center" w:pos="4252"/>
        <w:tab w:val="right" w:pos="8504"/>
      </w:tabs>
      <w:snapToGrid w:val="0"/>
    </w:pPr>
  </w:style>
  <w:style w:type="character" w:customStyle="1" w:styleId="ae">
    <w:name w:val="ヘッダー (文字)"/>
    <w:basedOn w:val="a0"/>
    <w:link w:val="ad"/>
    <w:uiPriority w:val="99"/>
    <w:rsid w:val="00B71CFB"/>
  </w:style>
  <w:style w:type="paragraph" w:styleId="af">
    <w:name w:val="footer"/>
    <w:basedOn w:val="a"/>
    <w:link w:val="af0"/>
    <w:uiPriority w:val="99"/>
    <w:unhideWhenUsed/>
    <w:rsid w:val="00B71CFB"/>
    <w:pPr>
      <w:tabs>
        <w:tab w:val="center" w:pos="4252"/>
        <w:tab w:val="right" w:pos="8504"/>
      </w:tabs>
      <w:snapToGrid w:val="0"/>
    </w:pPr>
  </w:style>
  <w:style w:type="character" w:customStyle="1" w:styleId="af0">
    <w:name w:val="フッター (文字)"/>
    <w:basedOn w:val="a0"/>
    <w:link w:val="af"/>
    <w:uiPriority w:val="99"/>
    <w:rsid w:val="00B71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830C5-ECC1-40CA-B1D7-54F387E09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3197</Words>
  <Characters>18225</Characters>
  <Application>Microsoft Office Word</Application>
  <DocSecurity>0</DocSecurity>
  <Lines>151</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永華</dc:creator>
  <cp:keywords/>
  <dc:description/>
  <cp:lastModifiedBy>犬伏</cp:lastModifiedBy>
  <cp:revision>8</cp:revision>
  <cp:lastPrinted>2025-06-15T23:59:00Z</cp:lastPrinted>
  <dcterms:created xsi:type="dcterms:W3CDTF">2025-06-10T05:09:00Z</dcterms:created>
  <dcterms:modified xsi:type="dcterms:W3CDTF">2025-06-18T04:31:00Z</dcterms:modified>
</cp:coreProperties>
</file>